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37DE70"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505D5E68" w14:textId="77777777" w:rsidR="00A16BE7" w:rsidRPr="00A16BE7" w:rsidRDefault="00A16BE7" w:rsidP="00A16BE7">
      <w:pPr>
        <w:pStyle w:val="aa"/>
        <w:spacing w:after="0" w:line="360" w:lineRule="auto"/>
        <w:ind w:firstLine="567"/>
        <w:jc w:val="right"/>
        <w:rPr>
          <w:rFonts w:ascii="GHEA Grapalat" w:hAnsi="GHEA Grapalat" w:cs="Sylfaen"/>
          <w:i/>
          <w:sz w:val="16"/>
          <w:lang w:val="hy-AM"/>
        </w:rPr>
      </w:pPr>
      <w:r w:rsidRPr="00CB7115">
        <w:rPr>
          <w:rFonts w:ascii="GHEA Grapalat" w:hAnsi="GHEA Grapalat" w:cs="Sylfaen"/>
          <w:i/>
          <w:sz w:val="16"/>
        </w:rPr>
        <w:t xml:space="preserve">Հավելված N </w:t>
      </w:r>
      <w:r>
        <w:rPr>
          <w:rFonts w:ascii="GHEA Grapalat" w:hAnsi="GHEA Grapalat" w:cs="Sylfaen"/>
          <w:i/>
          <w:sz w:val="16"/>
          <w:lang w:val="hy-AM"/>
        </w:rPr>
        <w:t>8</w:t>
      </w:r>
    </w:p>
    <w:p w14:paraId="28FB8EF4" w14:textId="3C62D8D1" w:rsidR="00A16BE7" w:rsidRPr="00601F5B" w:rsidRDefault="00A16BE7" w:rsidP="00A16BE7">
      <w:pPr>
        <w:pStyle w:val="aa"/>
        <w:spacing w:after="0" w:line="480" w:lineRule="auto"/>
        <w:ind w:firstLine="567"/>
        <w:jc w:val="right"/>
        <w:rPr>
          <w:rFonts w:ascii="GHEA Grapalat" w:hAnsi="GHEA Grapalat" w:cs="Sylfaen"/>
          <w:i/>
          <w:sz w:val="16"/>
          <w:lang w:val="hy-AM"/>
        </w:rPr>
      </w:pPr>
      <w:r w:rsidRPr="00CB7115">
        <w:rPr>
          <w:rFonts w:ascii="GHEA Grapalat" w:hAnsi="GHEA Grapalat" w:cs="Sylfaen"/>
          <w:i/>
          <w:sz w:val="16"/>
          <w:lang w:val="hy-AM"/>
        </w:rPr>
        <w:t xml:space="preserve">                                                                           </w:t>
      </w:r>
      <w:r w:rsidR="00607CF9">
        <w:rPr>
          <w:rFonts w:ascii="GHEA Grapalat" w:hAnsi="GHEA Grapalat" w:cs="Sylfaen"/>
          <w:i/>
          <w:sz w:val="16"/>
          <w:lang w:val="hy-AM"/>
        </w:rPr>
        <w:t xml:space="preserve">                               </w:t>
      </w:r>
      <w:r w:rsidRPr="00607CF9">
        <w:rPr>
          <w:rFonts w:ascii="GHEA Grapalat" w:hAnsi="GHEA Grapalat" w:cs="Sylfaen"/>
          <w:i/>
          <w:sz w:val="16"/>
          <w:lang w:val="hy-AM"/>
        </w:rPr>
        <w:t xml:space="preserve"> </w:t>
      </w:r>
      <w:r w:rsidRPr="00CB7115">
        <w:rPr>
          <w:rFonts w:ascii="GHEA Grapalat" w:hAnsi="GHEA Grapalat" w:cs="Sylfaen"/>
          <w:i/>
          <w:sz w:val="16"/>
          <w:lang w:val="hy-AM"/>
        </w:rPr>
        <w:t xml:space="preserve"> </w:t>
      </w:r>
      <w:r w:rsidRPr="00607CF9">
        <w:rPr>
          <w:rFonts w:ascii="GHEA Grapalat" w:hAnsi="GHEA Grapalat" w:cs="Sylfaen"/>
          <w:i/>
          <w:sz w:val="16"/>
          <w:lang w:val="hy-AM"/>
        </w:rPr>
        <w:t>ՀՀ ֆինանսների նախարարի 20</w:t>
      </w:r>
      <w:r w:rsidRPr="00CB7115">
        <w:rPr>
          <w:rFonts w:ascii="GHEA Grapalat" w:hAnsi="GHEA Grapalat" w:cs="Sylfaen"/>
          <w:i/>
          <w:sz w:val="16"/>
          <w:lang w:val="hy-AM"/>
        </w:rPr>
        <w:t xml:space="preserve">22 </w:t>
      </w:r>
      <w:r w:rsidRPr="00607CF9">
        <w:rPr>
          <w:rFonts w:ascii="GHEA Grapalat" w:hAnsi="GHEA Grapalat" w:cs="Sylfaen"/>
          <w:i/>
          <w:sz w:val="16"/>
          <w:lang w:val="hy-AM"/>
        </w:rPr>
        <w:t xml:space="preserve">թվականի </w:t>
      </w:r>
      <w:r w:rsidR="00601F5B">
        <w:rPr>
          <w:rFonts w:ascii="GHEA Grapalat" w:hAnsi="GHEA Grapalat" w:cs="Sylfaen"/>
          <w:i/>
          <w:sz w:val="16"/>
          <w:lang w:val="hy-AM"/>
        </w:rPr>
        <w:t>մայիս</w:t>
      </w:r>
      <w:r w:rsidR="00607CF9">
        <w:rPr>
          <w:rFonts w:ascii="GHEA Grapalat" w:hAnsi="GHEA Grapalat" w:cs="Sylfaen"/>
          <w:i/>
          <w:sz w:val="16"/>
          <w:lang w:val="hy-AM"/>
        </w:rPr>
        <w:t>ի 31</w:t>
      </w:r>
      <w:r w:rsidR="00607CF9" w:rsidRPr="00607CF9">
        <w:rPr>
          <w:rFonts w:ascii="GHEA Grapalat" w:hAnsi="GHEA Grapalat" w:cs="Sylfaen"/>
          <w:i/>
          <w:sz w:val="16"/>
          <w:lang w:val="hy-AM"/>
        </w:rPr>
        <w:t>-</w:t>
      </w:r>
      <w:r w:rsidR="00601F5B">
        <w:rPr>
          <w:rFonts w:ascii="GHEA Grapalat" w:hAnsi="GHEA Grapalat" w:cs="Sylfaen"/>
          <w:i/>
          <w:sz w:val="16"/>
          <w:lang w:val="hy-AM"/>
        </w:rPr>
        <w:t>ի</w:t>
      </w:r>
    </w:p>
    <w:p w14:paraId="55A7F1F1" w14:textId="06214E62" w:rsidR="00096865" w:rsidRPr="00E6597C" w:rsidRDefault="00A16BE7" w:rsidP="00EF3662">
      <w:pPr>
        <w:pStyle w:val="aa"/>
        <w:spacing w:after="0"/>
        <w:ind w:right="-7" w:firstLine="567"/>
        <w:jc w:val="right"/>
        <w:rPr>
          <w:rFonts w:ascii="GHEA Grapalat" w:hAnsi="GHEA Grapalat" w:cs="Sylfaen"/>
          <w:i/>
          <w:sz w:val="18"/>
          <w:szCs w:val="20"/>
          <w:lang w:val="af-ZA" w:eastAsia="ru-RU"/>
        </w:rPr>
      </w:pPr>
      <w:r w:rsidRPr="003C703C">
        <w:rPr>
          <w:rFonts w:ascii="GHEA Grapalat" w:hAnsi="GHEA Grapalat" w:cs="Sylfaen"/>
          <w:i/>
          <w:sz w:val="16"/>
          <w:lang w:val="hy-AM"/>
        </w:rPr>
        <w:t xml:space="preserve">N  </w:t>
      </w:r>
      <w:r w:rsidRPr="00CB7115">
        <w:rPr>
          <w:rFonts w:ascii="GHEA Grapalat" w:hAnsi="GHEA Grapalat" w:cs="Sylfaen"/>
          <w:i/>
          <w:sz w:val="16"/>
          <w:lang w:val="hy-AM"/>
        </w:rPr>
        <w:t xml:space="preserve"> </w:t>
      </w:r>
      <w:r w:rsidR="00146F8D">
        <w:rPr>
          <w:rFonts w:ascii="GHEA Grapalat" w:hAnsi="GHEA Grapalat" w:cs="Sylfaen"/>
          <w:i/>
          <w:sz w:val="16"/>
          <w:lang w:val="hy-AM"/>
        </w:rPr>
        <w:t>235</w:t>
      </w:r>
      <w:r w:rsidRPr="00CB7115">
        <w:rPr>
          <w:rFonts w:ascii="GHEA Grapalat" w:hAnsi="GHEA Grapalat" w:cs="Sylfaen"/>
          <w:i/>
          <w:sz w:val="16"/>
          <w:lang w:val="hy-AM"/>
        </w:rPr>
        <w:t xml:space="preserve"> -</w:t>
      </w:r>
      <w:r w:rsidRPr="003C703C">
        <w:rPr>
          <w:rFonts w:ascii="GHEA Grapalat" w:hAnsi="GHEA Grapalat" w:cs="Sylfaen"/>
          <w:i/>
          <w:sz w:val="16"/>
          <w:lang w:val="hy-AM"/>
        </w:rPr>
        <w:t xml:space="preserve">Ա  հրամանի    </w:t>
      </w:r>
      <w:r w:rsidR="00096865" w:rsidRPr="00E6597C">
        <w:rPr>
          <w:rFonts w:ascii="GHEA Grapalat" w:hAnsi="GHEA Grapalat" w:cs="Sylfaen"/>
          <w:i/>
          <w:sz w:val="18"/>
          <w:szCs w:val="20"/>
          <w:lang w:val="af-ZA" w:eastAsia="ru-RU"/>
        </w:rPr>
        <w:tab/>
      </w:r>
    </w:p>
    <w:p w14:paraId="50807DA9" w14:textId="77777777" w:rsidR="00096865" w:rsidRPr="00E6597C" w:rsidRDefault="00096865" w:rsidP="00EF3662">
      <w:pPr>
        <w:pStyle w:val="a3"/>
        <w:spacing w:line="240" w:lineRule="auto"/>
        <w:jc w:val="center"/>
        <w:rPr>
          <w:rFonts w:ascii="GHEA Grapalat" w:hAnsi="GHEA Grapalat"/>
          <w:i w:val="0"/>
          <w:lang w:val="af-ZA"/>
        </w:rPr>
      </w:pPr>
    </w:p>
    <w:p w14:paraId="6C618EAA"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3B5A071A" w14:textId="707FB584" w:rsidR="00642EFE" w:rsidRPr="00803531" w:rsidRDefault="00803531" w:rsidP="00EF3662">
      <w:pPr>
        <w:pStyle w:val="a3"/>
        <w:spacing w:line="240" w:lineRule="auto"/>
        <w:jc w:val="center"/>
        <w:rPr>
          <w:rFonts w:ascii="GHEA Grapalat" w:hAnsi="GHEA Grapalat"/>
          <w:i w:val="0"/>
          <w:lang w:val="af-ZA"/>
        </w:rPr>
      </w:pPr>
      <w:r w:rsidRPr="00803531">
        <w:rPr>
          <w:rFonts w:ascii="GHEA Grapalat" w:hAnsi="GHEA Grapalat"/>
          <w:i w:val="0"/>
          <w:lang w:val="af-ZA"/>
        </w:rPr>
        <w:t>ԲԱՑ ՄՐՑՈՒՅԹԻ ՄԱՍԻՆ</w:t>
      </w:r>
    </w:p>
    <w:p w14:paraId="6E63834F" w14:textId="77777777" w:rsidR="00803531" w:rsidRDefault="00803531" w:rsidP="00EF3662">
      <w:pPr>
        <w:pStyle w:val="a3"/>
        <w:spacing w:line="240" w:lineRule="auto"/>
        <w:jc w:val="center"/>
        <w:rPr>
          <w:rFonts w:ascii="GHEA Grapalat" w:hAnsi="GHEA Grapalat"/>
          <w:i w:val="0"/>
          <w:sz w:val="24"/>
          <w:szCs w:val="24"/>
          <w:lang w:val="af-ZA"/>
        </w:rPr>
      </w:pPr>
    </w:p>
    <w:p w14:paraId="7AB15F5D" w14:textId="77777777" w:rsidR="00803531" w:rsidRPr="00E6597C" w:rsidRDefault="00803531" w:rsidP="00EF3662">
      <w:pPr>
        <w:pStyle w:val="a3"/>
        <w:spacing w:line="240" w:lineRule="auto"/>
        <w:jc w:val="center"/>
        <w:rPr>
          <w:rFonts w:ascii="GHEA Grapalat" w:hAnsi="GHEA Grapalat"/>
          <w:i w:val="0"/>
          <w:lang w:val="af-ZA"/>
        </w:rPr>
      </w:pPr>
    </w:p>
    <w:p w14:paraId="07CF463E" w14:textId="77777777" w:rsidR="00642EFE" w:rsidRPr="00E6597C" w:rsidRDefault="00642EFE"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0FBB636F" w:rsidR="0091042F" w:rsidRPr="00E6597C" w:rsidRDefault="00642EFE" w:rsidP="00D21F8D">
      <w:pPr>
        <w:pStyle w:val="a3"/>
        <w:spacing w:line="240" w:lineRule="auto"/>
        <w:jc w:val="center"/>
        <w:rPr>
          <w:rFonts w:ascii="GHEA Grapalat" w:hAnsi="GHEA Grapalat"/>
          <w:i w:val="0"/>
          <w:lang w:val="af-ZA"/>
        </w:rPr>
      </w:pPr>
      <w:r w:rsidRPr="00E6597C">
        <w:rPr>
          <w:rFonts w:ascii="GHEA Grapalat" w:hAnsi="GHEA Grapalat"/>
          <w:i w:val="0"/>
          <w:lang w:val="af-ZA"/>
        </w:rPr>
        <w:t xml:space="preserve">20 </w:t>
      </w:r>
      <w:r w:rsidR="00450E47">
        <w:rPr>
          <w:rFonts w:ascii="GHEA Grapalat" w:hAnsi="GHEA Grapalat"/>
          <w:i w:val="0"/>
          <w:lang w:val="af-ZA"/>
        </w:rPr>
        <w:t>22</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450E47">
        <w:rPr>
          <w:rFonts w:ascii="GHEA Grapalat" w:hAnsi="GHEA Grapalat"/>
          <w:i w:val="0"/>
          <w:lang w:val="af-ZA"/>
        </w:rPr>
        <w:t xml:space="preserve">հունիսի </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D33EEF">
        <w:rPr>
          <w:rFonts w:ascii="GHEA Grapalat" w:hAnsi="GHEA Grapalat"/>
          <w:i w:val="0"/>
          <w:lang w:val="hy-AM"/>
        </w:rPr>
        <w:t>27</w:t>
      </w:r>
      <w:bookmarkStart w:id="0" w:name="_GoBack"/>
      <w:bookmarkEnd w:id="0"/>
      <w:r w:rsidR="00450E47">
        <w:rPr>
          <w:rFonts w:ascii="GHEA Grapalat" w:hAnsi="GHEA Grapalat"/>
          <w:i w:val="0"/>
          <w:lang w:val="af-ZA"/>
        </w:rPr>
        <w:t xml:space="preserve"> </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450E47">
        <w:rPr>
          <w:rFonts w:ascii="GHEA Grapalat" w:hAnsi="GHEA Grapalat"/>
          <w:i w:val="0"/>
          <w:lang w:val="af-ZA"/>
        </w:rPr>
        <w:t xml:space="preserve">01 </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a3"/>
        <w:spacing w:line="240" w:lineRule="auto"/>
        <w:jc w:val="center"/>
        <w:rPr>
          <w:rFonts w:ascii="GHEA Grapalat" w:hAnsi="GHEA Grapalat"/>
          <w:i w:val="0"/>
          <w:lang w:val="af-ZA"/>
        </w:rPr>
      </w:pPr>
    </w:p>
    <w:p w14:paraId="6354CC13" w14:textId="1818C257" w:rsidR="0091042F" w:rsidRPr="00E6597C" w:rsidRDefault="00496E18" w:rsidP="00EF3662">
      <w:pPr>
        <w:pStyle w:val="a3"/>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803842">
        <w:rPr>
          <w:rFonts w:ascii="GHEA Grapalat" w:hAnsi="GHEA Grapalat"/>
          <w:b/>
          <w:i w:val="0"/>
          <w:u w:val="single"/>
          <w:lang w:val="af-ZA"/>
        </w:rPr>
        <w:t xml:space="preserve">ԱՄԽՀ-ԲՄԱՇՁԲ-22/05      </w:t>
      </w:r>
      <w:r w:rsidR="009F18D0" w:rsidRPr="00E6597C">
        <w:rPr>
          <w:rFonts w:ascii="GHEA Grapalat" w:hAnsi="GHEA Grapalat"/>
          <w:i w:val="0"/>
          <w:u w:val="single"/>
          <w:lang w:val="af-ZA"/>
        </w:rPr>
        <w:t xml:space="preserve">       </w:t>
      </w:r>
    </w:p>
    <w:p w14:paraId="4725E55F" w14:textId="77777777" w:rsidR="0091042F" w:rsidRPr="00E6597C" w:rsidRDefault="0091042F" w:rsidP="00EF3662">
      <w:pPr>
        <w:pStyle w:val="a3"/>
        <w:spacing w:line="240" w:lineRule="auto"/>
        <w:rPr>
          <w:rFonts w:ascii="GHEA Grapalat" w:hAnsi="GHEA Grapalat"/>
          <w:i w:val="0"/>
          <w:lang w:val="af-ZA"/>
        </w:rPr>
      </w:pPr>
    </w:p>
    <w:p w14:paraId="2E455AEF" w14:textId="44AF34F6" w:rsidR="003C703C" w:rsidRPr="00564DD0" w:rsidRDefault="003C703C" w:rsidP="00EF3662">
      <w:pPr>
        <w:pStyle w:val="a3"/>
        <w:spacing w:line="240" w:lineRule="auto"/>
        <w:ind w:firstLine="0"/>
        <w:rPr>
          <w:rFonts w:ascii="GHEA Grapalat" w:hAnsi="GHEA Grapalat"/>
          <w:i w:val="0"/>
          <w:lang w:val="af-ZA"/>
        </w:rPr>
      </w:pPr>
      <w:r w:rsidRPr="00564DD0">
        <w:rPr>
          <w:rFonts w:ascii="GHEA Grapalat" w:hAnsi="GHEA Grapalat"/>
          <w:szCs w:val="24"/>
          <w:lang w:val="af-ZA"/>
        </w:rPr>
        <w:t xml:space="preserve">Պատվիրատուն` </w:t>
      </w:r>
      <w:r w:rsidRPr="00564DD0">
        <w:rPr>
          <w:rFonts w:ascii="GHEA Grapalat" w:hAnsi="GHEA Grapalat"/>
          <w:b/>
          <w:szCs w:val="24"/>
          <w:lang w:val="af-ZA"/>
        </w:rPr>
        <w:t>Խոյի համայնքապետարանը</w:t>
      </w:r>
      <w:r w:rsidRPr="00564DD0">
        <w:rPr>
          <w:rFonts w:ascii="GHEA Grapalat" w:hAnsi="GHEA Grapalat"/>
          <w:szCs w:val="24"/>
          <w:lang w:val="af-ZA"/>
        </w:rPr>
        <w:t xml:space="preserve">, որը գտնվում է  </w:t>
      </w:r>
      <w:r w:rsidRPr="00564DD0">
        <w:rPr>
          <w:rFonts w:ascii="GHEA Grapalat" w:hAnsi="GHEA Grapalat"/>
          <w:b/>
          <w:szCs w:val="24"/>
          <w:lang w:val="af-ZA"/>
        </w:rPr>
        <w:t>ՀՀ Արմավիր մարզի գ.Գեղակերտ Մ.Մաշտոցի 30</w:t>
      </w:r>
      <w:r w:rsidRPr="00564DD0">
        <w:rPr>
          <w:rFonts w:ascii="GHEA Grapalat" w:hAnsi="GHEA Grapalat"/>
          <w:szCs w:val="24"/>
          <w:lang w:val="af-ZA"/>
        </w:rPr>
        <w:t xml:space="preserve">  հասցեում,հայտարարում է </w:t>
      </w:r>
      <w:r w:rsidR="00803842">
        <w:rPr>
          <w:rFonts w:ascii="GHEA Grapalat" w:hAnsi="GHEA Grapalat"/>
          <w:szCs w:val="24"/>
          <w:lang w:val="af-ZA"/>
        </w:rPr>
        <w:t xml:space="preserve">բաց մրցույթ  </w:t>
      </w:r>
      <w:r w:rsidRPr="00564DD0">
        <w:rPr>
          <w:rFonts w:ascii="GHEA Grapalat" w:hAnsi="GHEA Grapalat"/>
          <w:szCs w:val="24"/>
          <w:lang w:val="af-ZA"/>
        </w:rPr>
        <w:t>, որն իրականացվում է մեկ փուլով</w:t>
      </w:r>
      <w:r w:rsidR="00564DD0">
        <w:rPr>
          <w:rFonts w:ascii="GHEA Grapalat" w:hAnsi="GHEA Grapalat"/>
          <w:i w:val="0"/>
          <w:lang w:val="hy-AM"/>
        </w:rPr>
        <w:t>։</w:t>
      </w:r>
      <w:r w:rsidR="00A20B69" w:rsidRPr="00564DD0">
        <w:rPr>
          <w:rFonts w:ascii="GHEA Grapalat" w:hAnsi="GHEA Grapalat"/>
          <w:i w:val="0"/>
          <w:lang w:val="af-ZA"/>
        </w:rPr>
        <w:tab/>
      </w:r>
      <w:bookmarkStart w:id="1" w:name="_Hlk23167417"/>
    </w:p>
    <w:p w14:paraId="652958EB" w14:textId="77777777" w:rsidR="00803842" w:rsidRPr="00FB1AA1" w:rsidRDefault="00496E18" w:rsidP="00EF3662">
      <w:pPr>
        <w:pStyle w:val="a3"/>
        <w:spacing w:line="240" w:lineRule="auto"/>
        <w:ind w:firstLine="0"/>
        <w:rPr>
          <w:rFonts w:ascii="Times New Roman" w:hAnsi="Times New Roman"/>
          <w:i w:val="0"/>
          <w:lang w:val="af-ZA"/>
        </w:rPr>
      </w:pPr>
      <w:r w:rsidRPr="00E6597C">
        <w:rPr>
          <w:rFonts w:ascii="GHEA Grapalat" w:hAnsi="GHEA Grapalat"/>
          <w:i w:val="0"/>
          <w:lang w:val="af-ZA"/>
        </w:rPr>
        <w:t>Սույն ընթացակարգի</w:t>
      </w:r>
      <w:bookmarkEnd w:id="1"/>
      <w:r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Pr="00E6597C">
        <w:rPr>
          <w:rFonts w:ascii="GHEA Grapalat" w:hAnsi="GHEA Grapalat"/>
          <w:i w:val="0"/>
          <w:lang w:val="af-ZA"/>
        </w:rPr>
        <w:t xml:space="preserve"> </w:t>
      </w:r>
      <w:bookmarkStart w:id="2" w:name="_Hlk106798305"/>
      <w:r w:rsidR="00803842">
        <w:rPr>
          <w:rFonts w:ascii="GHEA Grapalat" w:hAnsi="GHEA Grapalat"/>
          <w:b/>
          <w:bCs/>
          <w:i w:val="0"/>
          <w:lang w:val="hy-AM"/>
        </w:rPr>
        <w:fldChar w:fldCharType="begin"/>
      </w:r>
      <w:r w:rsidR="00803842">
        <w:rPr>
          <w:rFonts w:ascii="GHEA Grapalat" w:hAnsi="GHEA Grapalat"/>
          <w:b/>
          <w:bCs/>
          <w:i w:val="0"/>
          <w:lang w:val="hy-AM"/>
        </w:rPr>
        <w:instrText xml:space="preserve"> LINK Excel.Sheet.12 "C:\\Users\\User\\Downloads\\Խոյ -8ծրագիր 30․05․2022.xlsx" "30.05-ամբողջ․փաթեթ!R9C3" \a \f 4 \h </w:instrText>
      </w:r>
      <w:r w:rsidR="00803842">
        <w:rPr>
          <w:rFonts w:ascii="GHEA Grapalat" w:hAnsi="GHEA Grapalat"/>
          <w:b/>
          <w:bCs/>
          <w:i w:val="0"/>
          <w:lang w:val="hy-AM"/>
        </w:rPr>
        <w:fldChar w:fldCharType="separate"/>
      </w:r>
    </w:p>
    <w:p w14:paraId="36D6B3A9" w14:textId="3205E87A" w:rsidR="00803842" w:rsidRPr="00FB1AA1" w:rsidRDefault="00803842" w:rsidP="00803842">
      <w:pPr>
        <w:jc w:val="both"/>
        <w:rPr>
          <w:rFonts w:ascii="GHEA Grapalat" w:hAnsi="GHEA Grapalat"/>
          <w:b/>
          <w:bCs/>
          <w:sz w:val="20"/>
          <w:szCs w:val="20"/>
          <w:lang w:val="af-ZA" w:eastAsia="ru-RU"/>
        </w:rPr>
      </w:pPr>
      <w:r w:rsidRPr="00803842">
        <w:rPr>
          <w:rFonts w:ascii="GHEA Grapalat" w:hAnsi="GHEA Grapalat"/>
          <w:b/>
          <w:bCs/>
          <w:sz w:val="20"/>
          <w:szCs w:val="20"/>
          <w:lang w:val="ru-RU" w:eastAsia="ru-RU"/>
        </w:rPr>
        <w:t>Խոյ</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համայնքի</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Ծաղկալանջ</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բնակավայրի</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խմելու</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ջրի</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ցանցի</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հիմնանորոգ</w:t>
      </w:r>
      <w:r>
        <w:rPr>
          <w:rFonts w:ascii="GHEA Grapalat" w:hAnsi="GHEA Grapalat"/>
          <w:b/>
          <w:bCs/>
          <w:sz w:val="20"/>
          <w:szCs w:val="20"/>
          <w:lang w:eastAsia="ru-RU"/>
        </w:rPr>
        <w:t>ման</w:t>
      </w:r>
      <w:r w:rsidRPr="00FB1AA1">
        <w:rPr>
          <w:rFonts w:ascii="GHEA Grapalat" w:hAnsi="GHEA Grapalat"/>
          <w:b/>
          <w:bCs/>
          <w:sz w:val="20"/>
          <w:szCs w:val="20"/>
          <w:lang w:val="af-ZA" w:eastAsia="ru-RU"/>
        </w:rPr>
        <w:t xml:space="preserve"> (</w:t>
      </w:r>
      <w:r w:rsidRPr="00803842">
        <w:rPr>
          <w:rFonts w:ascii="GHEA Grapalat" w:hAnsi="GHEA Grapalat"/>
          <w:b/>
          <w:bCs/>
          <w:sz w:val="20"/>
          <w:szCs w:val="20"/>
          <w:lang w:val="ru-RU" w:eastAsia="ru-RU"/>
        </w:rPr>
        <w:t>վերակառուց</w:t>
      </w:r>
      <w:r>
        <w:rPr>
          <w:rFonts w:ascii="GHEA Grapalat" w:hAnsi="GHEA Grapalat"/>
          <w:b/>
          <w:bCs/>
          <w:sz w:val="20"/>
          <w:szCs w:val="20"/>
          <w:lang w:eastAsia="ru-RU"/>
        </w:rPr>
        <w:t>ման</w:t>
      </w:r>
      <w:r w:rsidRPr="00FB1AA1">
        <w:rPr>
          <w:rFonts w:ascii="GHEA Grapalat" w:hAnsi="GHEA Grapalat"/>
          <w:b/>
          <w:bCs/>
          <w:sz w:val="20"/>
          <w:szCs w:val="20"/>
          <w:lang w:val="af-ZA" w:eastAsia="ru-RU"/>
        </w:rPr>
        <w:t>)</w:t>
      </w:r>
    </w:p>
    <w:p w14:paraId="59B22751" w14:textId="06F278F2" w:rsidR="00341A74" w:rsidRPr="00E6597C" w:rsidRDefault="00803842" w:rsidP="00803842">
      <w:pPr>
        <w:pStyle w:val="a3"/>
        <w:spacing w:line="240" w:lineRule="auto"/>
        <w:ind w:firstLine="0"/>
        <w:rPr>
          <w:rFonts w:ascii="GHEA Grapalat" w:hAnsi="GHEA Grapalat"/>
          <w:i w:val="0"/>
          <w:lang w:val="af-ZA"/>
        </w:rPr>
      </w:pPr>
      <w:r>
        <w:rPr>
          <w:rFonts w:ascii="GHEA Grapalat" w:hAnsi="GHEA Grapalat"/>
          <w:b/>
          <w:bCs/>
          <w:i w:val="0"/>
          <w:lang w:val="hy-AM"/>
        </w:rPr>
        <w:fldChar w:fldCharType="end"/>
      </w:r>
      <w:r w:rsidR="003C703C" w:rsidRPr="00021823">
        <w:rPr>
          <w:rFonts w:ascii="GHEA Grapalat" w:hAnsi="GHEA Grapalat"/>
          <w:b/>
          <w:bCs/>
          <w:i w:val="0"/>
          <w:lang w:val="hy-AM"/>
        </w:rPr>
        <w:t xml:space="preserve"> </w:t>
      </w:r>
      <w:r w:rsidR="00CE2C95" w:rsidRPr="00021823">
        <w:rPr>
          <w:rFonts w:ascii="GHEA Grapalat" w:hAnsi="GHEA Grapalat"/>
          <w:b/>
          <w:bCs/>
          <w:i w:val="0"/>
          <w:lang w:val="hy-AM"/>
        </w:rPr>
        <w:t>աշխատանքների</w:t>
      </w:r>
      <w:r w:rsidR="00E765B7" w:rsidRPr="00E6597C">
        <w:rPr>
          <w:rFonts w:ascii="GHEA Grapalat" w:hAnsi="GHEA Grapalat"/>
          <w:i w:val="0"/>
          <w:lang w:val="af-ZA"/>
        </w:rPr>
        <w:t xml:space="preserve">  </w:t>
      </w:r>
      <w:bookmarkEnd w:id="2"/>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պայմանագիր)։ </w:t>
      </w:r>
    </w:p>
    <w:p w14:paraId="229B2DA9" w14:textId="77777777" w:rsidR="00311076" w:rsidRPr="00E6597C" w:rsidRDefault="00642EFE" w:rsidP="00EF3662">
      <w:pPr>
        <w:pStyle w:val="a3"/>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EF3662">
      <w:pPr>
        <w:pStyle w:val="a3"/>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a3"/>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3" w:name="_Hlk23167512"/>
      <w:r w:rsidR="00496E18" w:rsidRPr="00E6597C">
        <w:rPr>
          <w:rFonts w:ascii="GHEA Grapalat" w:hAnsi="GHEA Grapalat"/>
          <w:i w:val="0"/>
          <w:lang w:val="af-ZA"/>
        </w:rPr>
        <w:t xml:space="preserve">ոչ գնային պայմաններով բավարար գնահատված </w:t>
      </w:r>
      <w:bookmarkEnd w:id="3"/>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35F01CC8" w14:textId="74598FC6" w:rsidR="000E2427" w:rsidRPr="00D33EEF" w:rsidRDefault="000E2427" w:rsidP="00EF3662">
      <w:pPr>
        <w:pStyle w:val="a3"/>
        <w:spacing w:line="240" w:lineRule="auto"/>
        <w:rPr>
          <w:rFonts w:ascii="GHEA Grapalat" w:hAnsi="GHEA Grapalat"/>
          <w:i w:val="0"/>
          <w:lang w:val="hy-AM"/>
        </w:rPr>
      </w:pPr>
      <w:r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 </w:t>
      </w:r>
      <w:r w:rsidRPr="00E6597C">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315D18A3" w14:textId="73A0402B" w:rsidR="00357D48" w:rsidRPr="00E6597C" w:rsidRDefault="00357D48" w:rsidP="00CE2C95">
      <w:pPr>
        <w:pStyle w:val="a3"/>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w:t>
      </w:r>
      <w:r w:rsidR="00CE2C95" w:rsidRPr="00CE2C95">
        <w:rPr>
          <w:rFonts w:ascii="GHEA Grapalat" w:hAnsi="GHEA Grapalat"/>
          <w:i w:val="0"/>
          <w:lang w:val="af-ZA"/>
        </w:rPr>
        <w:t>Սույն ընթացակարգին մասնակցության հայտերն անհրաժեշտ է ներկայացնե</w:t>
      </w:r>
      <w:r w:rsidR="00CE2C95" w:rsidRPr="00CE2C95">
        <w:rPr>
          <w:rFonts w:ascii="GHEA Grapalat" w:hAnsi="GHEA Grapalat"/>
          <w:i w:val="0"/>
          <w:lang w:val="af-ZA" w:eastAsia="ru-RU"/>
        </w:rPr>
        <w:t xml:space="preserve"> </w:t>
      </w:r>
      <w:r w:rsidR="00CE2C95" w:rsidRPr="00CE2C95">
        <w:rPr>
          <w:rFonts w:ascii="GHEA Grapalat" w:hAnsi="GHEA Grapalat"/>
          <w:b/>
          <w:i w:val="0"/>
          <w:lang w:val="af-ZA"/>
        </w:rPr>
        <w:t>Խոյի համայնքապետարան</w:t>
      </w:r>
      <w:r w:rsidR="00CE2C95" w:rsidRPr="00CE2C95">
        <w:rPr>
          <w:rFonts w:ascii="GHEA Grapalat" w:hAnsi="GHEA Grapalat"/>
          <w:i w:val="0"/>
          <w:lang w:val="af-ZA"/>
        </w:rPr>
        <w:t xml:space="preserve">, որը գտնվում է  </w:t>
      </w:r>
      <w:bookmarkStart w:id="4" w:name="_Hlk106798145"/>
      <w:r w:rsidR="00CE2C95" w:rsidRPr="00CE2C95">
        <w:rPr>
          <w:rFonts w:ascii="GHEA Grapalat" w:hAnsi="GHEA Grapalat"/>
          <w:b/>
          <w:i w:val="0"/>
          <w:lang w:val="af-ZA"/>
        </w:rPr>
        <w:t>ՀՀ Արմավիր մարզի գ.Գեղակերտ Մ.Մաշտոցի 30</w:t>
      </w:r>
      <w:r w:rsidR="00CE2C95" w:rsidRPr="00CE2C95">
        <w:rPr>
          <w:rFonts w:ascii="GHEA Grapalat" w:hAnsi="GHEA Grapalat"/>
          <w:i w:val="0"/>
          <w:lang w:val="af-ZA"/>
        </w:rPr>
        <w:t xml:space="preserve">  </w:t>
      </w:r>
      <w:bookmarkEnd w:id="4"/>
      <w:r w:rsidR="00CE2C95" w:rsidRPr="00CE2C95">
        <w:rPr>
          <w:rFonts w:ascii="GHEA Grapalat" w:hAnsi="GHEA Grapalat"/>
          <w:i w:val="0"/>
          <w:lang w:val="af-ZA"/>
        </w:rPr>
        <w:t xml:space="preserve">հասցեով, </w:t>
      </w:r>
      <w:r w:rsidR="00B61894" w:rsidRPr="00E6597C">
        <w:rPr>
          <w:rFonts w:ascii="GHEA Grapalat" w:hAnsi="GHEA Grapalat"/>
          <w:i w:val="0"/>
          <w:lang w:val="af-ZA"/>
        </w:rPr>
        <w:t>փաստաթղթային ձևով</w:t>
      </w:r>
      <w:r w:rsidR="00B61894" w:rsidRPr="00E6597C">
        <w:rPr>
          <w:rFonts w:ascii="GHEA Grapalat" w:hAnsi="GHEA Grapalat"/>
          <w:i w:val="0"/>
          <w:lang w:val="af-ZA" w:eastAsia="ru-RU"/>
        </w:rPr>
        <w:t xml:space="preserve"> </w:t>
      </w:r>
      <w:r w:rsidR="00B61894" w:rsidRPr="00E6597C">
        <w:rPr>
          <w:rFonts w:ascii="GHEA Grapalat" w:hAnsi="GHEA Grapalat"/>
          <w:i w:val="0"/>
          <w:lang w:val="af-ZA"/>
        </w:rPr>
        <w:t>մինչև սույն հայտարարության հրապարակման օրվանից հաշված</w:t>
      </w:r>
      <w:r w:rsidR="00D33EEF">
        <w:rPr>
          <w:rFonts w:ascii="GHEA Grapalat" w:hAnsi="GHEA Grapalat"/>
          <w:i w:val="0"/>
          <w:lang w:val="hy-AM"/>
        </w:rPr>
        <w:t xml:space="preserve"> </w:t>
      </w:r>
      <w:r w:rsidR="00803842" w:rsidRPr="00D33EEF">
        <w:rPr>
          <w:rFonts w:ascii="GHEA Grapalat" w:hAnsi="GHEA Grapalat"/>
          <w:i w:val="0"/>
          <w:highlight w:val="yellow"/>
          <w:u w:val="single"/>
          <w:lang w:val="af-ZA"/>
        </w:rPr>
        <w:t>4</w:t>
      </w:r>
      <w:r w:rsidR="00D33EEF" w:rsidRPr="00D33EEF">
        <w:rPr>
          <w:rFonts w:ascii="GHEA Grapalat" w:hAnsi="GHEA Grapalat"/>
          <w:i w:val="0"/>
          <w:highlight w:val="yellow"/>
          <w:u w:val="single"/>
          <w:lang w:val="hy-AM"/>
        </w:rPr>
        <w:t>2</w:t>
      </w:r>
      <w:r w:rsidR="00B61894" w:rsidRPr="00D33EEF">
        <w:rPr>
          <w:rFonts w:ascii="GHEA Grapalat" w:hAnsi="GHEA Grapalat"/>
          <w:i w:val="0"/>
          <w:highlight w:val="yellow"/>
          <w:lang w:val="af-ZA"/>
        </w:rPr>
        <w:t>-րդ օրվա ժամը</w:t>
      </w:r>
      <w:r w:rsidR="00CE2C95" w:rsidRPr="00D33EEF">
        <w:rPr>
          <w:rFonts w:ascii="GHEA Grapalat" w:hAnsi="GHEA Grapalat"/>
          <w:i w:val="0"/>
          <w:highlight w:val="yellow"/>
          <w:lang w:val="hy-AM"/>
        </w:rPr>
        <w:t xml:space="preserve"> 11:</w:t>
      </w:r>
      <w:r w:rsidR="00803842" w:rsidRPr="00D33EEF">
        <w:rPr>
          <w:rFonts w:ascii="GHEA Grapalat" w:hAnsi="GHEA Grapalat"/>
          <w:i w:val="0"/>
          <w:highlight w:val="yellow"/>
          <w:lang w:val="af-ZA"/>
        </w:rPr>
        <w:t>00</w:t>
      </w:r>
      <w:r w:rsidR="00B61894" w:rsidRPr="00D33EEF">
        <w:rPr>
          <w:rFonts w:ascii="GHEA Grapalat" w:hAnsi="GHEA Grapalat"/>
          <w:i w:val="0"/>
          <w:highlight w:val="yellow"/>
          <w:lang w:val="af-ZA"/>
        </w:rPr>
        <w:t>-</w:t>
      </w:r>
      <w:r w:rsidR="00B61894" w:rsidRPr="00E6597C">
        <w:rPr>
          <w:rFonts w:ascii="GHEA Grapalat" w:hAnsi="GHEA Grapalat"/>
          <w:i w:val="0"/>
          <w:lang w:val="af-ZA"/>
        </w:rPr>
        <w:t xml:space="preserve">ը: </w:t>
      </w:r>
      <w:r w:rsidR="000076A1" w:rsidRPr="00E6597C">
        <w:rPr>
          <w:rFonts w:ascii="GHEA Grapalat" w:hAnsi="GHEA Grapalat"/>
          <w:i w:val="0"/>
          <w:lang w:val="af-ZA"/>
        </w:rPr>
        <w:t>Հայտերը, հայերենից բացի, կարող են ներկայացվել նաև անգլերեն կամ ռուսերեն:</w:t>
      </w:r>
      <w:r w:rsidRPr="00E6597C">
        <w:rPr>
          <w:rFonts w:ascii="GHEA Grapalat" w:hAnsi="GHEA Grapalat"/>
          <w:i w:val="0"/>
          <w:lang w:val="af-ZA"/>
        </w:rPr>
        <w:t xml:space="preserve"> </w:t>
      </w:r>
    </w:p>
    <w:p w14:paraId="5B86E01B" w14:textId="2C065E1F" w:rsidR="00B61894" w:rsidRPr="00E6597C" w:rsidRDefault="00B61894" w:rsidP="00B61894">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Հայտերի բացումը տեղի կունենա </w:t>
      </w:r>
      <w:r w:rsidR="00CE2C95" w:rsidRPr="00CE2C95">
        <w:rPr>
          <w:rFonts w:ascii="GHEA Grapalat" w:hAnsi="GHEA Grapalat"/>
          <w:b/>
          <w:i w:val="0"/>
          <w:lang w:val="af-ZA"/>
        </w:rPr>
        <w:t>ՀՀ Արմավիր մարզի գ.Գեղակերտ Մ.Մաշտոցի 30</w:t>
      </w:r>
      <w:r w:rsidR="00CE2C95" w:rsidRPr="00CE2C95">
        <w:rPr>
          <w:rFonts w:ascii="GHEA Grapalat" w:hAnsi="GHEA Grapalat"/>
          <w:i w:val="0"/>
          <w:lang w:val="af-ZA"/>
        </w:rPr>
        <w:t xml:space="preserve">  </w:t>
      </w:r>
      <w:r w:rsidRPr="00E6597C">
        <w:rPr>
          <w:rFonts w:ascii="GHEA Grapalat" w:hAnsi="GHEA Grapalat"/>
          <w:i w:val="0"/>
          <w:lang w:val="af-ZA"/>
        </w:rPr>
        <w:t xml:space="preserve">հասցեում,  « </w:t>
      </w:r>
      <w:r w:rsidR="00CE2C95" w:rsidRPr="00D33EEF">
        <w:rPr>
          <w:rFonts w:ascii="GHEA Grapalat" w:hAnsi="GHEA Grapalat"/>
          <w:i w:val="0"/>
          <w:highlight w:val="yellow"/>
          <w:lang w:val="hy-AM"/>
        </w:rPr>
        <w:t>2022</w:t>
      </w:r>
      <w:r w:rsidRPr="00D33EEF">
        <w:rPr>
          <w:rFonts w:ascii="GHEA Grapalat" w:hAnsi="GHEA Grapalat"/>
          <w:i w:val="0"/>
          <w:highlight w:val="yellow"/>
          <w:lang w:val="af-ZA"/>
        </w:rPr>
        <w:t xml:space="preserve"> » « </w:t>
      </w:r>
      <w:r w:rsidR="00803842" w:rsidRPr="00D33EEF">
        <w:rPr>
          <w:rFonts w:ascii="GHEA Grapalat" w:hAnsi="GHEA Grapalat"/>
          <w:i w:val="0"/>
          <w:highlight w:val="yellow"/>
          <w:lang w:val="en-US"/>
        </w:rPr>
        <w:t>օգոստոսի</w:t>
      </w:r>
      <w:r w:rsidR="00803842" w:rsidRPr="00D33EEF">
        <w:rPr>
          <w:rFonts w:ascii="GHEA Grapalat" w:hAnsi="GHEA Grapalat"/>
          <w:i w:val="0"/>
          <w:highlight w:val="yellow"/>
          <w:lang w:val="af-ZA"/>
        </w:rPr>
        <w:t xml:space="preserve"> </w:t>
      </w:r>
      <w:r w:rsidR="00CE2C95" w:rsidRPr="00D33EEF">
        <w:rPr>
          <w:rFonts w:ascii="GHEA Grapalat" w:hAnsi="GHEA Grapalat"/>
          <w:i w:val="0"/>
          <w:highlight w:val="yellow"/>
          <w:lang w:val="hy-AM"/>
        </w:rPr>
        <w:t xml:space="preserve"> </w:t>
      </w:r>
      <w:r w:rsidRPr="00D33EEF">
        <w:rPr>
          <w:rFonts w:ascii="GHEA Grapalat" w:hAnsi="GHEA Grapalat"/>
          <w:i w:val="0"/>
          <w:highlight w:val="yellow"/>
          <w:lang w:val="af-ZA"/>
        </w:rPr>
        <w:t>» «</w:t>
      </w:r>
      <w:r w:rsidR="00D33EEF" w:rsidRPr="00D33EEF">
        <w:rPr>
          <w:rFonts w:ascii="GHEA Grapalat" w:hAnsi="GHEA Grapalat"/>
          <w:i w:val="0"/>
          <w:highlight w:val="yellow"/>
          <w:lang w:val="hy-AM"/>
        </w:rPr>
        <w:t>8</w:t>
      </w:r>
      <w:r w:rsidRPr="00D33EEF">
        <w:rPr>
          <w:rFonts w:ascii="GHEA Grapalat" w:hAnsi="GHEA Grapalat"/>
          <w:i w:val="0"/>
          <w:highlight w:val="yellow"/>
          <w:lang w:val="af-ZA"/>
        </w:rPr>
        <w:t xml:space="preserve">» -ին ժամը  </w:t>
      </w:r>
      <w:r w:rsidR="00CE2C95" w:rsidRPr="00D33EEF">
        <w:rPr>
          <w:rFonts w:ascii="GHEA Grapalat" w:hAnsi="GHEA Grapalat"/>
          <w:i w:val="0"/>
          <w:highlight w:val="yellow"/>
          <w:u w:val="single"/>
          <w:lang w:val="hy-AM"/>
        </w:rPr>
        <w:t>11:</w:t>
      </w:r>
      <w:r w:rsidR="00E73F03" w:rsidRPr="00D33EEF">
        <w:rPr>
          <w:rFonts w:ascii="GHEA Grapalat" w:hAnsi="GHEA Grapalat"/>
          <w:i w:val="0"/>
          <w:highlight w:val="yellow"/>
          <w:u w:val="single"/>
          <w:lang w:val="af-ZA"/>
        </w:rPr>
        <w:t>00</w:t>
      </w:r>
      <w:r w:rsidRPr="00D33EEF">
        <w:rPr>
          <w:rFonts w:ascii="GHEA Grapalat" w:hAnsi="GHEA Grapalat"/>
          <w:i w:val="0"/>
          <w:highlight w:val="yellow"/>
          <w:lang w:val="af-ZA"/>
        </w:rPr>
        <w:t>-ին</w:t>
      </w:r>
      <w:r w:rsidRPr="00E6597C">
        <w:rPr>
          <w:rFonts w:ascii="GHEA Grapalat" w:hAnsi="GHEA Grapalat"/>
          <w:i w:val="0"/>
          <w:lang w:val="af-ZA"/>
        </w:rPr>
        <w:t xml:space="preserve">։   </w:t>
      </w:r>
    </w:p>
    <w:p w14:paraId="6050632B" w14:textId="77777777" w:rsidR="001822F3" w:rsidRPr="006675F2" w:rsidRDefault="001822F3" w:rsidP="001822F3">
      <w:pPr>
        <w:ind w:firstLine="720"/>
        <w:jc w:val="both"/>
        <w:rPr>
          <w:rFonts w:ascii="GHEA Grapalat" w:hAnsi="GHEA Grapalat"/>
          <w:sz w:val="20"/>
          <w:szCs w:val="20"/>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06F95007" w14:textId="77777777" w:rsidR="00B61894" w:rsidRPr="00015CC3" w:rsidRDefault="00B61894" w:rsidP="00B61894">
      <w:pPr>
        <w:pStyle w:val="a3"/>
        <w:spacing w:line="240" w:lineRule="auto"/>
        <w:ind w:firstLine="708"/>
        <w:rPr>
          <w:rFonts w:ascii="GHEA Grapalat" w:hAnsi="GHEA Grapalat"/>
          <w:i w:val="0"/>
          <w:lang w:val="hy-AM"/>
        </w:rPr>
      </w:pPr>
    </w:p>
    <w:p w14:paraId="53178536" w14:textId="002DDAB0" w:rsidR="00CE2C95" w:rsidRPr="00CE2C95" w:rsidRDefault="00CE2C95" w:rsidP="00CE2C95">
      <w:pPr>
        <w:ind w:firstLine="720"/>
        <w:jc w:val="both"/>
        <w:rPr>
          <w:rFonts w:ascii="GHEA Grapalat" w:hAnsi="GHEA Grapalat"/>
          <w:b/>
          <w:sz w:val="20"/>
          <w:szCs w:val="20"/>
          <w:lang w:val="af-ZA"/>
        </w:rPr>
      </w:pPr>
      <w:r w:rsidRPr="00CE2C95">
        <w:rPr>
          <w:rFonts w:ascii="GHEA Grapalat" w:hAnsi="GHEA Grapalat"/>
          <w:sz w:val="20"/>
          <w:szCs w:val="20"/>
          <w:lang w:val="af-ZA"/>
        </w:rPr>
        <w:t xml:space="preserve">Սույն հայտարարության հետ կապված լրացուցիչ տեղեկություններ ստանալու համար կարող եք դիմել գնահատող հանձնաժողովի քարտուղար ` </w:t>
      </w:r>
      <w:r w:rsidRPr="00CE2C95">
        <w:rPr>
          <w:rFonts w:ascii="GHEA Grapalat" w:hAnsi="GHEA Grapalat"/>
          <w:b/>
          <w:sz w:val="20"/>
          <w:szCs w:val="20"/>
          <w:u w:val="single"/>
          <w:lang w:val="af-ZA"/>
        </w:rPr>
        <w:t>Նարեկ Լևոնյան</w:t>
      </w:r>
      <w:r w:rsidRPr="00CE2C95">
        <w:rPr>
          <w:rFonts w:ascii="GHEA Grapalat" w:hAnsi="GHEA Grapalat"/>
          <w:b/>
          <w:sz w:val="20"/>
          <w:szCs w:val="20"/>
          <w:lang w:val="af-ZA"/>
        </w:rPr>
        <w:t>ին:</w:t>
      </w:r>
    </w:p>
    <w:p w14:paraId="485E54D0" w14:textId="77777777" w:rsidR="00CE2C95" w:rsidRPr="00CE2C95" w:rsidRDefault="00CE2C95" w:rsidP="00CE2C95">
      <w:pPr>
        <w:jc w:val="both"/>
        <w:rPr>
          <w:rFonts w:ascii="GHEA Grapalat" w:hAnsi="GHEA Grapalat"/>
          <w:sz w:val="20"/>
          <w:szCs w:val="20"/>
          <w:lang w:val="af-ZA"/>
        </w:rPr>
      </w:pPr>
      <w:r w:rsidRPr="00CE2C95">
        <w:rPr>
          <w:rFonts w:ascii="GHEA Grapalat" w:hAnsi="GHEA Grapalat"/>
          <w:sz w:val="20"/>
          <w:szCs w:val="20"/>
          <w:lang w:val="af-ZA"/>
        </w:rPr>
        <w:tab/>
      </w:r>
      <w:r w:rsidRPr="00CE2C95">
        <w:rPr>
          <w:rFonts w:ascii="GHEA Grapalat" w:hAnsi="GHEA Grapalat"/>
          <w:sz w:val="20"/>
          <w:szCs w:val="20"/>
          <w:lang w:val="af-ZA"/>
        </w:rPr>
        <w:tab/>
      </w:r>
      <w:r w:rsidRPr="00CE2C95">
        <w:rPr>
          <w:rFonts w:ascii="GHEA Grapalat" w:hAnsi="GHEA Grapalat"/>
          <w:sz w:val="20"/>
          <w:szCs w:val="20"/>
          <w:lang w:val="af-ZA"/>
        </w:rPr>
        <w:tab/>
      </w:r>
      <w:r w:rsidRPr="00CE2C95">
        <w:rPr>
          <w:rFonts w:ascii="GHEA Grapalat" w:hAnsi="GHEA Grapalat"/>
          <w:sz w:val="20"/>
          <w:szCs w:val="20"/>
          <w:lang w:val="af-ZA"/>
        </w:rPr>
        <w:tab/>
      </w:r>
      <w:r w:rsidRPr="00CE2C95">
        <w:rPr>
          <w:rFonts w:ascii="GHEA Grapalat" w:hAnsi="GHEA Grapalat"/>
          <w:sz w:val="20"/>
          <w:szCs w:val="20"/>
          <w:lang w:val="af-ZA"/>
        </w:rPr>
        <w:tab/>
        <w:t xml:space="preserve">             </w:t>
      </w:r>
      <w:r w:rsidRPr="00CE2C95">
        <w:rPr>
          <w:rFonts w:ascii="GHEA Grapalat" w:hAnsi="GHEA Grapalat"/>
          <w:sz w:val="16"/>
          <w:szCs w:val="16"/>
          <w:lang w:val="af-ZA"/>
        </w:rPr>
        <w:t>անունը, ազգանունը</w:t>
      </w:r>
    </w:p>
    <w:p w14:paraId="65E8947D" w14:textId="77777777" w:rsidR="00CE2C95" w:rsidRPr="00CE2C95" w:rsidRDefault="00CE2C95" w:rsidP="00CE2C95">
      <w:pPr>
        <w:ind w:firstLine="720"/>
        <w:jc w:val="both"/>
        <w:rPr>
          <w:rFonts w:ascii="GHEA Grapalat" w:hAnsi="GHEA Grapalat"/>
          <w:b/>
          <w:sz w:val="20"/>
          <w:szCs w:val="20"/>
          <w:u w:val="single"/>
          <w:lang w:val="af-ZA"/>
        </w:rPr>
      </w:pPr>
      <w:r w:rsidRPr="00CE2C95">
        <w:rPr>
          <w:rFonts w:ascii="GHEA Grapalat" w:hAnsi="GHEA Grapalat"/>
          <w:sz w:val="20"/>
          <w:szCs w:val="20"/>
          <w:lang w:val="af-ZA"/>
        </w:rPr>
        <w:t xml:space="preserve">                                      Հեռախոս՝ </w:t>
      </w:r>
      <w:r w:rsidRPr="00CE2C95">
        <w:rPr>
          <w:rFonts w:ascii="GHEA Grapalat" w:hAnsi="GHEA Grapalat"/>
          <w:b/>
          <w:sz w:val="20"/>
          <w:szCs w:val="20"/>
          <w:u w:val="single"/>
          <w:lang w:val="af-ZA"/>
        </w:rPr>
        <w:t>093-73-83-17</w:t>
      </w:r>
    </w:p>
    <w:p w14:paraId="269572F4" w14:textId="77777777" w:rsidR="00CE2C95" w:rsidRPr="00CE2C95" w:rsidRDefault="00CE2C95" w:rsidP="00CE2C95">
      <w:pPr>
        <w:ind w:firstLine="720"/>
        <w:jc w:val="both"/>
        <w:rPr>
          <w:rFonts w:ascii="GHEA Grapalat" w:hAnsi="GHEA Grapalat"/>
          <w:b/>
          <w:sz w:val="20"/>
          <w:szCs w:val="20"/>
          <w:lang w:val="af-ZA"/>
        </w:rPr>
      </w:pPr>
    </w:p>
    <w:p w14:paraId="4E67B190" w14:textId="77777777" w:rsidR="00CE2C95" w:rsidRPr="00CE2C95" w:rsidRDefault="00CE2C95" w:rsidP="00CE2C95">
      <w:pPr>
        <w:ind w:firstLine="720"/>
        <w:jc w:val="both"/>
        <w:rPr>
          <w:rFonts w:ascii="GHEA Grapalat" w:hAnsi="GHEA Grapalat"/>
          <w:sz w:val="20"/>
          <w:szCs w:val="20"/>
          <w:u w:val="single"/>
          <w:lang w:val="af-ZA"/>
        </w:rPr>
      </w:pPr>
      <w:r w:rsidRPr="00CE2C95">
        <w:rPr>
          <w:rFonts w:ascii="GHEA Grapalat" w:hAnsi="GHEA Grapalat"/>
          <w:sz w:val="20"/>
          <w:szCs w:val="20"/>
          <w:lang w:val="af-ZA"/>
        </w:rPr>
        <w:t xml:space="preserve">                                        Էլ. փոստ </w:t>
      </w:r>
      <w:r w:rsidRPr="00CE2C95">
        <w:rPr>
          <w:rFonts w:ascii="GHEA Grapalat" w:hAnsi="GHEA Grapalat"/>
          <w:sz w:val="20"/>
          <w:szCs w:val="20"/>
          <w:lang w:val="hy-AM"/>
        </w:rPr>
        <w:t xml:space="preserve">՝ </w:t>
      </w:r>
      <w:bookmarkStart w:id="5" w:name="_Hlk106798542"/>
      <w:r w:rsidRPr="00CE2C95">
        <w:rPr>
          <w:rFonts w:ascii="GHEA Grapalat" w:hAnsi="GHEA Grapalat"/>
          <w:b/>
          <w:sz w:val="20"/>
          <w:szCs w:val="20"/>
          <w:lang w:val="af-ZA"/>
        </w:rPr>
        <w:t>nareklevonyan041091@mail.ru.</w:t>
      </w:r>
      <w:bookmarkEnd w:id="5"/>
    </w:p>
    <w:p w14:paraId="7B13C09E" w14:textId="77777777" w:rsidR="00CE2C95" w:rsidRPr="00CE2C95" w:rsidRDefault="00CE2C95" w:rsidP="00CE2C95">
      <w:pPr>
        <w:ind w:firstLine="720"/>
        <w:jc w:val="both"/>
        <w:rPr>
          <w:rFonts w:ascii="GHEA Grapalat" w:hAnsi="GHEA Grapalat"/>
          <w:sz w:val="20"/>
          <w:szCs w:val="20"/>
          <w:lang w:val="af-ZA"/>
        </w:rPr>
      </w:pPr>
    </w:p>
    <w:p w14:paraId="69464A36" w14:textId="69B8DB36" w:rsidR="00754697" w:rsidRPr="00021823" w:rsidRDefault="0033334A" w:rsidP="00EF3662">
      <w:pPr>
        <w:pStyle w:val="a3"/>
        <w:spacing w:line="240" w:lineRule="auto"/>
        <w:ind w:firstLine="0"/>
        <w:jc w:val="left"/>
        <w:rPr>
          <w:rFonts w:ascii="GHEA Grapalat" w:hAnsi="GHEA Grapalat"/>
          <w:i w:val="0"/>
          <w:u w:val="single"/>
          <w:lang w:val="af-ZA"/>
        </w:rPr>
      </w:pPr>
      <w:r>
        <w:rPr>
          <w:rFonts w:ascii="GHEA Grapalat" w:hAnsi="GHEA Grapalat"/>
          <w:i w:val="0"/>
          <w:lang w:val="hy-AM"/>
        </w:rPr>
        <w:t xml:space="preserve">                                            </w:t>
      </w:r>
      <w:r w:rsidR="00754697"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9F18D0" w:rsidRPr="00E6597C">
        <w:rPr>
          <w:rFonts w:ascii="GHEA Grapalat" w:hAnsi="GHEA Grapalat"/>
          <w:i w:val="0"/>
          <w:u w:val="single"/>
          <w:lang w:val="af-ZA"/>
        </w:rPr>
        <w:tab/>
      </w:r>
      <w:bookmarkStart w:id="6" w:name="_Hlk106798255"/>
      <w:r w:rsidR="00021823" w:rsidRPr="00021823">
        <w:rPr>
          <w:rFonts w:ascii="GHEA Grapalat" w:hAnsi="GHEA Grapalat"/>
          <w:b/>
          <w:sz w:val="24"/>
          <w:szCs w:val="24"/>
          <w:u w:val="single"/>
          <w:lang w:val="af-ZA"/>
        </w:rPr>
        <w:t>Խոյի համայնքապետարան</w:t>
      </w:r>
      <w:bookmarkEnd w:id="6"/>
    </w:p>
    <w:p w14:paraId="719A3469" w14:textId="71AF9C9D" w:rsidR="0033334A" w:rsidRPr="00205078" w:rsidRDefault="0033334A" w:rsidP="0033334A">
      <w:pPr>
        <w:jc w:val="both"/>
        <w:rPr>
          <w:rFonts w:ascii="GHEA Grapalat" w:hAnsi="GHEA Grapalat"/>
          <w:sz w:val="20"/>
          <w:lang w:val="hy-AM"/>
        </w:rPr>
      </w:pPr>
      <w:r w:rsidRPr="00205078">
        <w:rPr>
          <w:rFonts w:ascii="GHEA Grapalat" w:hAnsi="GHEA Grapalat"/>
          <w:i/>
          <w:sz w:val="18"/>
          <w:szCs w:val="18"/>
          <w:highlight w:val="yellow"/>
          <w:lang w:val="hy-AM"/>
        </w:rPr>
        <w:t>ՍՈՒՅՆ ԳՆՄԱՆ ԸՆԹԱՑԱԿԱՐԳԸ ԿԱԶՄԱԿԵՐՊՎՈՒՄ Է ԳՆՈՒՄՆԵՐԻ ՄԱՍԻՆ ՀՀ ՕՐԵՆՔԻ 15-ՐԴ ՀՈԴՎԱԾԻ 6-ՐԴ ՄԱՍԻ ՇՐՋԱՆԱԿՆԵՐՈՒՄ։</w:t>
      </w:r>
    </w:p>
    <w:p w14:paraId="61F072BC" w14:textId="77777777" w:rsidR="00826193" w:rsidRPr="00E6597C" w:rsidRDefault="00826193" w:rsidP="00EF3662">
      <w:pPr>
        <w:pStyle w:val="aa"/>
        <w:ind w:right="-7" w:firstLine="567"/>
        <w:jc w:val="right"/>
        <w:rPr>
          <w:rFonts w:ascii="GHEA Grapalat" w:hAnsi="GHEA Grapalat" w:cs="Sylfaen"/>
          <w:i/>
          <w:sz w:val="22"/>
          <w:lang w:val="af-ZA"/>
        </w:rPr>
      </w:pPr>
    </w:p>
    <w:p w14:paraId="606E82DE" w14:textId="77777777" w:rsidR="009E4B3C" w:rsidRDefault="009E4B3C" w:rsidP="00EF3662">
      <w:pPr>
        <w:pStyle w:val="aa"/>
        <w:spacing w:after="0"/>
        <w:ind w:firstLine="567"/>
        <w:jc w:val="right"/>
        <w:rPr>
          <w:rFonts w:ascii="GHEA Grapalat" w:hAnsi="GHEA Grapalat" w:cs="Sylfaen"/>
          <w:i/>
          <w:sz w:val="20"/>
          <w:szCs w:val="20"/>
          <w:lang w:val="af-ZA"/>
        </w:rPr>
      </w:pPr>
    </w:p>
    <w:p w14:paraId="0E358A29" w14:textId="77777777" w:rsidR="00FB1AA1" w:rsidRDefault="00FB1AA1" w:rsidP="00EF3662">
      <w:pPr>
        <w:pStyle w:val="aa"/>
        <w:spacing w:after="0"/>
        <w:ind w:firstLine="567"/>
        <w:jc w:val="right"/>
        <w:rPr>
          <w:rFonts w:ascii="GHEA Grapalat" w:hAnsi="GHEA Grapalat" w:cs="Sylfaen"/>
          <w:i/>
          <w:sz w:val="20"/>
          <w:szCs w:val="20"/>
          <w:lang w:val="af-ZA"/>
        </w:rPr>
      </w:pPr>
    </w:p>
    <w:p w14:paraId="37020084" w14:textId="77777777" w:rsidR="00FB1AA1" w:rsidRDefault="00FB1AA1" w:rsidP="00EF3662">
      <w:pPr>
        <w:pStyle w:val="aa"/>
        <w:spacing w:after="0"/>
        <w:ind w:firstLine="567"/>
        <w:jc w:val="right"/>
        <w:rPr>
          <w:rFonts w:ascii="GHEA Grapalat" w:hAnsi="GHEA Grapalat" w:cs="Sylfaen"/>
          <w:i/>
          <w:sz w:val="20"/>
          <w:szCs w:val="20"/>
          <w:lang w:val="hy-AM"/>
        </w:rPr>
      </w:pPr>
    </w:p>
    <w:p w14:paraId="2AED8D27" w14:textId="77777777" w:rsidR="00D33EEF" w:rsidRDefault="00D33EEF" w:rsidP="00EF3662">
      <w:pPr>
        <w:pStyle w:val="aa"/>
        <w:spacing w:after="0"/>
        <w:ind w:firstLine="567"/>
        <w:jc w:val="right"/>
        <w:rPr>
          <w:rFonts w:ascii="GHEA Grapalat" w:hAnsi="GHEA Grapalat" w:cs="Sylfaen"/>
          <w:i/>
          <w:sz w:val="20"/>
          <w:szCs w:val="20"/>
          <w:lang w:val="hy-AM"/>
        </w:rPr>
      </w:pPr>
    </w:p>
    <w:p w14:paraId="764CCC22" w14:textId="77777777" w:rsidR="00D33EEF" w:rsidRPr="00D33EEF" w:rsidRDefault="00D33EEF" w:rsidP="00EF3662">
      <w:pPr>
        <w:pStyle w:val="aa"/>
        <w:spacing w:after="0"/>
        <w:ind w:firstLine="567"/>
        <w:jc w:val="right"/>
        <w:rPr>
          <w:rFonts w:ascii="GHEA Grapalat" w:hAnsi="GHEA Grapalat" w:cs="Sylfaen"/>
          <w:i/>
          <w:sz w:val="20"/>
          <w:szCs w:val="20"/>
          <w:lang w:val="hy-AM"/>
        </w:rPr>
      </w:pPr>
    </w:p>
    <w:p w14:paraId="0A9F600F" w14:textId="77777777" w:rsidR="00096865" w:rsidRPr="00E6597C" w:rsidRDefault="00096865" w:rsidP="00EF3662">
      <w:pPr>
        <w:pStyle w:val="aa"/>
        <w:spacing w:after="0"/>
        <w:ind w:firstLine="567"/>
        <w:jc w:val="right"/>
        <w:rPr>
          <w:rFonts w:ascii="GHEA Grapalat" w:hAnsi="GHEA Grapalat" w:cs="Sylfaen"/>
          <w:i/>
          <w:sz w:val="20"/>
          <w:szCs w:val="20"/>
          <w:lang w:val="af-ZA"/>
        </w:rPr>
      </w:pPr>
      <w:r w:rsidRPr="00E6597C">
        <w:rPr>
          <w:rFonts w:ascii="GHEA Grapalat" w:hAnsi="GHEA Grapalat" w:cs="Sylfaen"/>
          <w:i/>
          <w:sz w:val="20"/>
          <w:szCs w:val="20"/>
        </w:rPr>
        <w:lastRenderedPageBreak/>
        <w:t>Հաստատված</w:t>
      </w:r>
      <w:r w:rsidRPr="00E6597C">
        <w:rPr>
          <w:rFonts w:ascii="GHEA Grapalat" w:hAnsi="GHEA Grapalat" w:cs="Times Armenian"/>
          <w:i/>
          <w:sz w:val="20"/>
          <w:szCs w:val="20"/>
          <w:lang w:val="af-ZA"/>
        </w:rPr>
        <w:t xml:space="preserve"> </w:t>
      </w:r>
      <w:r w:rsidRPr="00E6597C">
        <w:rPr>
          <w:rFonts w:ascii="GHEA Grapalat" w:hAnsi="GHEA Grapalat" w:cs="Sylfaen"/>
          <w:i/>
          <w:sz w:val="20"/>
          <w:szCs w:val="20"/>
        </w:rPr>
        <w:t>է</w:t>
      </w:r>
    </w:p>
    <w:p w14:paraId="1F34D806" w14:textId="128DF39B" w:rsidR="00096865" w:rsidRPr="00E6597C" w:rsidRDefault="00803842" w:rsidP="00EF3662">
      <w:pPr>
        <w:pStyle w:val="aa"/>
        <w:spacing w:after="0"/>
        <w:ind w:firstLine="567"/>
        <w:jc w:val="right"/>
        <w:rPr>
          <w:rFonts w:ascii="GHEA Grapalat" w:hAnsi="GHEA Grapalat" w:cs="Sylfaen"/>
          <w:i/>
          <w:sz w:val="20"/>
          <w:szCs w:val="20"/>
          <w:lang w:val="af-ZA"/>
        </w:rPr>
      </w:pPr>
      <w:r>
        <w:rPr>
          <w:rFonts w:ascii="GHEA Grapalat" w:hAnsi="GHEA Grapalat"/>
          <w:lang w:val="af-ZA"/>
        </w:rPr>
        <w:t xml:space="preserve">ԱՄԽՀ-ԲՄԱՇՁԲ-22/05      </w:t>
      </w:r>
      <w:r w:rsidR="00096865" w:rsidRPr="00E6597C">
        <w:rPr>
          <w:rFonts w:ascii="GHEA Grapalat" w:hAnsi="GHEA Grapalat" w:cs="Sylfaen"/>
          <w:i/>
          <w:sz w:val="20"/>
          <w:szCs w:val="20"/>
        </w:rPr>
        <w:t>ծածկա</w:t>
      </w:r>
      <w:r w:rsidR="00096865" w:rsidRPr="00E6597C">
        <w:rPr>
          <w:rFonts w:ascii="GHEA Grapalat" w:hAnsi="GHEA Grapalat" w:cs="Times Armenian"/>
          <w:i/>
          <w:sz w:val="20"/>
          <w:szCs w:val="20"/>
        </w:rPr>
        <w:t>գ</w:t>
      </w:r>
      <w:r w:rsidR="00096865" w:rsidRPr="00E6597C">
        <w:rPr>
          <w:rFonts w:ascii="GHEA Grapalat" w:hAnsi="GHEA Grapalat" w:cs="Sylfaen"/>
          <w:i/>
          <w:sz w:val="20"/>
          <w:szCs w:val="20"/>
        </w:rPr>
        <w:t>րով</w:t>
      </w:r>
      <w:r w:rsidR="00096865" w:rsidRPr="00E6597C">
        <w:rPr>
          <w:rFonts w:ascii="GHEA Grapalat" w:hAnsi="GHEA Grapalat" w:cs="Times Armenian"/>
          <w:i/>
          <w:sz w:val="20"/>
          <w:szCs w:val="20"/>
          <w:lang w:val="af-ZA"/>
        </w:rPr>
        <w:t xml:space="preserve"> </w:t>
      </w:r>
    </w:p>
    <w:p w14:paraId="495016FA" w14:textId="7127C993" w:rsidR="00096865" w:rsidRPr="00E6597C" w:rsidRDefault="00803531"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Բաց</w:t>
      </w:r>
      <w:r w:rsidRPr="00FB1AA1">
        <w:rPr>
          <w:rFonts w:ascii="GHEA Grapalat" w:hAnsi="GHEA Grapalat" w:cs="Sylfaen"/>
          <w:i/>
          <w:sz w:val="20"/>
          <w:szCs w:val="20"/>
          <w:lang w:val="af-ZA"/>
        </w:rPr>
        <w:t xml:space="preserve"> </w:t>
      </w:r>
      <w:proofErr w:type="gramStart"/>
      <w:r>
        <w:rPr>
          <w:rFonts w:ascii="GHEA Grapalat" w:hAnsi="GHEA Grapalat" w:cs="Sylfaen"/>
          <w:i/>
          <w:sz w:val="20"/>
          <w:szCs w:val="20"/>
        </w:rPr>
        <w:t>մրցույթի</w:t>
      </w:r>
      <w:r w:rsidRPr="00FB1AA1">
        <w:rPr>
          <w:rFonts w:ascii="GHEA Grapalat" w:hAnsi="GHEA Grapalat" w:cs="Sylfaen"/>
          <w:i/>
          <w:sz w:val="20"/>
          <w:szCs w:val="20"/>
          <w:lang w:val="af-ZA"/>
        </w:rPr>
        <w:t xml:space="preserve"> </w:t>
      </w:r>
      <w:r w:rsidR="009548B5" w:rsidRPr="009548B5">
        <w:rPr>
          <w:rFonts w:ascii="GHEA Grapalat" w:hAnsi="GHEA Grapalat" w:cs="Sylfaen"/>
          <w:i/>
          <w:sz w:val="20"/>
          <w:szCs w:val="20"/>
          <w:lang w:val="af-ZA"/>
        </w:rPr>
        <w:t xml:space="preserve"> </w:t>
      </w:r>
      <w:r w:rsidR="00EE5855" w:rsidRPr="00E6597C">
        <w:rPr>
          <w:rFonts w:ascii="GHEA Grapalat" w:hAnsi="GHEA Grapalat" w:cs="Times Armenian"/>
          <w:i/>
          <w:sz w:val="20"/>
          <w:szCs w:val="20"/>
          <w:lang w:val="af-ZA"/>
        </w:rPr>
        <w:t>գնահատող</w:t>
      </w:r>
      <w:proofErr w:type="gramEnd"/>
      <w:r w:rsidR="00EE5855" w:rsidRPr="00E6597C">
        <w:rPr>
          <w:rFonts w:ascii="GHEA Grapalat" w:hAnsi="GHEA Grapalat" w:cs="Times Armenian"/>
          <w:i/>
          <w:sz w:val="20"/>
          <w:szCs w:val="20"/>
          <w:lang w:val="af-ZA"/>
        </w:rPr>
        <w:t xml:space="preserve"> </w:t>
      </w:r>
      <w:r w:rsidR="00096865" w:rsidRPr="00E6597C">
        <w:rPr>
          <w:rFonts w:ascii="GHEA Grapalat" w:hAnsi="GHEA Grapalat" w:cs="Sylfaen"/>
          <w:i/>
          <w:sz w:val="20"/>
          <w:szCs w:val="20"/>
        </w:rPr>
        <w:t>հանձնաժողովի</w:t>
      </w:r>
    </w:p>
    <w:p w14:paraId="208E4286" w14:textId="4198CEA5" w:rsidR="00096865" w:rsidRPr="00E6597C" w:rsidRDefault="00D33EEF"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w:t>
      </w:r>
      <w:r w:rsidR="00450E47">
        <w:rPr>
          <w:rFonts w:ascii="GHEA Grapalat" w:hAnsi="GHEA Grapalat" w:cs="Sylfaen"/>
          <w:i/>
          <w:sz w:val="20"/>
          <w:szCs w:val="20"/>
          <w:lang w:val="af-ZA"/>
        </w:rPr>
        <w:t>22</w:t>
      </w:r>
      <w:r w:rsidR="00096865" w:rsidRPr="00E6597C">
        <w:rPr>
          <w:rFonts w:ascii="GHEA Grapalat" w:hAnsi="GHEA Grapalat" w:cs="Sylfaen"/>
          <w:i/>
          <w:sz w:val="20"/>
          <w:szCs w:val="20"/>
          <w:lang w:val="af-ZA"/>
        </w:rPr>
        <w:t xml:space="preserve"> </w:t>
      </w:r>
      <w:r w:rsidR="00096865" w:rsidRPr="00E6597C">
        <w:rPr>
          <w:rFonts w:ascii="GHEA Grapalat" w:hAnsi="GHEA Grapalat" w:cs="Sylfaen"/>
          <w:i/>
          <w:sz w:val="20"/>
          <w:szCs w:val="20"/>
        </w:rPr>
        <w:t>թ</w:t>
      </w:r>
      <w:r w:rsidR="00096865" w:rsidRPr="00E6597C">
        <w:rPr>
          <w:rFonts w:ascii="GHEA Grapalat" w:hAnsi="GHEA Grapalat" w:cs="Times Armenian"/>
          <w:i/>
          <w:sz w:val="20"/>
          <w:szCs w:val="20"/>
          <w:lang w:val="af-ZA"/>
        </w:rPr>
        <w:t xml:space="preserve">. </w:t>
      </w:r>
      <w:r>
        <w:rPr>
          <w:rFonts w:ascii="GHEA Grapalat" w:hAnsi="GHEA Grapalat" w:cs="Times Armenian"/>
          <w:i/>
          <w:sz w:val="20"/>
          <w:szCs w:val="20"/>
          <w:lang w:val="hy-AM"/>
        </w:rPr>
        <w:t xml:space="preserve">Հունիսի </w:t>
      </w:r>
      <w:r w:rsidR="00803842">
        <w:rPr>
          <w:rFonts w:ascii="GHEA Grapalat" w:hAnsi="GHEA Grapalat" w:cs="Times Armenian"/>
          <w:i/>
          <w:sz w:val="20"/>
          <w:szCs w:val="20"/>
          <w:lang w:val="af-ZA"/>
        </w:rPr>
        <w:t>2</w:t>
      </w:r>
      <w:r>
        <w:rPr>
          <w:rFonts w:ascii="GHEA Grapalat" w:hAnsi="GHEA Grapalat" w:cs="Times Armenian"/>
          <w:i/>
          <w:sz w:val="20"/>
          <w:szCs w:val="20"/>
          <w:lang w:val="hy-AM"/>
        </w:rPr>
        <w:t>7</w:t>
      </w:r>
      <w:r w:rsidR="00803842">
        <w:rPr>
          <w:rFonts w:ascii="GHEA Grapalat" w:hAnsi="GHEA Grapalat" w:cs="Times Armenian"/>
          <w:i/>
          <w:sz w:val="20"/>
          <w:szCs w:val="20"/>
          <w:lang w:val="af-ZA"/>
        </w:rPr>
        <w:t xml:space="preserve"> </w:t>
      </w:r>
      <w:r w:rsidR="005C6159" w:rsidRPr="00E6597C">
        <w:rPr>
          <w:rFonts w:ascii="GHEA Grapalat" w:hAnsi="GHEA Grapalat" w:cs="Times Armenian"/>
          <w:i/>
          <w:sz w:val="20"/>
          <w:szCs w:val="20"/>
          <w:lang w:val="af-ZA"/>
        </w:rPr>
        <w:t xml:space="preserve">ի </w:t>
      </w:r>
      <w:r w:rsidR="00096865" w:rsidRPr="00E6597C">
        <w:rPr>
          <w:rFonts w:ascii="GHEA Grapalat" w:hAnsi="GHEA Grapalat" w:cs="Times Armenian"/>
          <w:i/>
          <w:sz w:val="20"/>
          <w:szCs w:val="20"/>
          <w:vertAlign w:val="subscript"/>
          <w:lang w:val="af-ZA"/>
        </w:rPr>
        <w:t xml:space="preserve"> </w:t>
      </w:r>
      <w:r w:rsidR="005C6159" w:rsidRPr="00E6597C">
        <w:rPr>
          <w:rFonts w:ascii="GHEA Grapalat" w:hAnsi="GHEA Grapalat" w:cs="Times Armenian"/>
          <w:i/>
          <w:sz w:val="20"/>
          <w:szCs w:val="20"/>
          <w:lang w:val="af-ZA"/>
        </w:rPr>
        <w:t xml:space="preserve">N </w:t>
      </w:r>
      <w:r w:rsidR="00450E47">
        <w:rPr>
          <w:rFonts w:ascii="GHEA Grapalat" w:hAnsi="GHEA Grapalat" w:cs="Times Armenian"/>
          <w:i/>
          <w:sz w:val="20"/>
          <w:szCs w:val="20"/>
          <w:u w:val="single"/>
          <w:lang w:val="af-ZA"/>
        </w:rPr>
        <w:t xml:space="preserve">01 </w:t>
      </w:r>
      <w:r w:rsidR="00096865" w:rsidRPr="00E6597C">
        <w:rPr>
          <w:rFonts w:ascii="GHEA Grapalat" w:hAnsi="GHEA Grapalat" w:cs="Sylfaen"/>
          <w:i/>
          <w:sz w:val="20"/>
          <w:szCs w:val="20"/>
        </w:rPr>
        <w:t>որոշմամբ</w:t>
      </w:r>
    </w:p>
    <w:p w14:paraId="0C9AD005" w14:textId="77777777" w:rsidR="00096865" w:rsidRPr="00E6597C" w:rsidRDefault="00096865" w:rsidP="00EF3662">
      <w:pPr>
        <w:pStyle w:val="aa"/>
        <w:ind w:right="-7" w:firstLine="567"/>
        <w:jc w:val="center"/>
        <w:rPr>
          <w:rFonts w:ascii="GHEA Grapalat" w:hAnsi="GHEA Grapalat"/>
          <w:lang w:val="af-ZA"/>
        </w:rPr>
      </w:pPr>
    </w:p>
    <w:p w14:paraId="2A2B1248" w14:textId="77777777" w:rsidR="00096865" w:rsidRPr="00E6597C" w:rsidRDefault="00096865" w:rsidP="00EF3662">
      <w:pPr>
        <w:pStyle w:val="aa"/>
        <w:ind w:right="-7" w:firstLine="567"/>
        <w:jc w:val="center"/>
        <w:rPr>
          <w:rFonts w:ascii="GHEA Grapalat" w:hAnsi="GHEA Grapalat"/>
          <w:lang w:val="af-ZA"/>
        </w:rPr>
      </w:pPr>
    </w:p>
    <w:p w14:paraId="51690C0D" w14:textId="77777777" w:rsidR="00096865" w:rsidRPr="00E6597C" w:rsidRDefault="00096865" w:rsidP="00EF3662">
      <w:pPr>
        <w:pStyle w:val="aa"/>
        <w:ind w:right="-7" w:firstLine="567"/>
        <w:jc w:val="center"/>
        <w:rPr>
          <w:rFonts w:ascii="GHEA Grapalat" w:hAnsi="GHEA Grapalat"/>
          <w:lang w:val="af-ZA"/>
        </w:rPr>
      </w:pPr>
    </w:p>
    <w:p w14:paraId="46003BE5" w14:textId="77777777" w:rsidR="00096865" w:rsidRPr="00E6597C" w:rsidRDefault="00096865" w:rsidP="00EF3662">
      <w:pPr>
        <w:pStyle w:val="aa"/>
        <w:ind w:right="-7" w:firstLine="567"/>
        <w:jc w:val="center"/>
        <w:rPr>
          <w:rFonts w:ascii="GHEA Grapalat" w:hAnsi="GHEA Grapalat"/>
          <w:lang w:val="af-ZA"/>
        </w:rPr>
      </w:pPr>
    </w:p>
    <w:p w14:paraId="12068C9F" w14:textId="77777777" w:rsidR="00096865" w:rsidRPr="00E6597C" w:rsidRDefault="00096865" w:rsidP="00EF3662">
      <w:pPr>
        <w:pStyle w:val="aa"/>
        <w:ind w:right="-7" w:firstLine="567"/>
        <w:jc w:val="center"/>
        <w:rPr>
          <w:rFonts w:ascii="GHEA Grapalat" w:hAnsi="GHEA Grapalat"/>
          <w:lang w:val="af-ZA"/>
        </w:rPr>
      </w:pPr>
    </w:p>
    <w:p w14:paraId="204D6DBB" w14:textId="543839E1" w:rsidR="00096865" w:rsidRPr="00E6597C" w:rsidRDefault="00A76C15" w:rsidP="00EF3662">
      <w:pPr>
        <w:pStyle w:val="aa"/>
        <w:ind w:right="-7" w:firstLine="567"/>
        <w:jc w:val="center"/>
        <w:rPr>
          <w:rFonts w:ascii="GHEA Grapalat" w:hAnsi="GHEA Grapalat"/>
          <w:lang w:val="af-ZA"/>
        </w:rPr>
      </w:pPr>
      <w:r w:rsidRPr="00E6597C">
        <w:rPr>
          <w:rFonts w:ascii="GHEA Grapalat" w:hAnsi="GHEA Grapalat" w:cs="Times Armenian"/>
          <w:i/>
          <w:lang w:val="af-ZA"/>
        </w:rPr>
        <w:t>«</w:t>
      </w:r>
      <w:r w:rsidR="00021823" w:rsidRPr="00021823">
        <w:rPr>
          <w:rFonts w:ascii="GHEA Grapalat" w:hAnsi="GHEA Grapalat"/>
          <w:b/>
          <w:u w:val="single"/>
          <w:lang w:val="af-ZA"/>
        </w:rPr>
        <w:t xml:space="preserve"> Խոյի համայնքապետարան</w:t>
      </w:r>
      <w:r w:rsidR="00021823" w:rsidRPr="00E6597C">
        <w:rPr>
          <w:rFonts w:ascii="GHEA Grapalat" w:hAnsi="GHEA Grapalat" w:cs="Sylfaen"/>
          <w:i/>
          <w:lang w:val="af-ZA"/>
        </w:rPr>
        <w:t xml:space="preserve"> </w:t>
      </w:r>
      <w:r w:rsidRPr="00E6597C">
        <w:rPr>
          <w:rFonts w:ascii="GHEA Grapalat" w:hAnsi="GHEA Grapalat" w:cs="Sylfaen"/>
          <w:i/>
          <w:lang w:val="af-ZA"/>
        </w:rPr>
        <w:t>»</w:t>
      </w:r>
    </w:p>
    <w:p w14:paraId="55775ABA" w14:textId="77777777" w:rsidR="00096865" w:rsidRPr="00E6597C" w:rsidRDefault="00096865" w:rsidP="00EF3662">
      <w:pPr>
        <w:pStyle w:val="aa"/>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aa"/>
        <w:ind w:right="-7" w:firstLine="567"/>
        <w:jc w:val="center"/>
        <w:rPr>
          <w:rFonts w:ascii="GHEA Grapalat" w:hAnsi="GHEA Grapalat"/>
          <w:lang w:val="af-ZA"/>
        </w:rPr>
      </w:pPr>
    </w:p>
    <w:p w14:paraId="623AB02D" w14:textId="77777777" w:rsidR="00096865" w:rsidRPr="00E6597C" w:rsidRDefault="00096865" w:rsidP="00EF3662">
      <w:pPr>
        <w:pStyle w:val="aa"/>
        <w:ind w:right="-7" w:firstLine="567"/>
        <w:jc w:val="center"/>
        <w:rPr>
          <w:rFonts w:ascii="GHEA Grapalat" w:hAnsi="GHEA Grapalat"/>
          <w:lang w:val="af-ZA"/>
        </w:rPr>
      </w:pPr>
    </w:p>
    <w:p w14:paraId="0085A62A" w14:textId="77777777" w:rsidR="00CE0D95" w:rsidRPr="00E6597C" w:rsidRDefault="00CE0D95" w:rsidP="00EF3662">
      <w:pPr>
        <w:pStyle w:val="aa"/>
        <w:ind w:right="-7" w:firstLine="567"/>
        <w:jc w:val="center"/>
        <w:rPr>
          <w:rFonts w:ascii="GHEA Grapalat" w:hAnsi="GHEA Grapalat"/>
          <w:lang w:val="af-ZA"/>
        </w:rPr>
      </w:pPr>
    </w:p>
    <w:p w14:paraId="22443762" w14:textId="77777777" w:rsidR="00096865" w:rsidRPr="00E6597C" w:rsidRDefault="00096865" w:rsidP="00EF3662">
      <w:pPr>
        <w:pStyle w:val="aa"/>
        <w:ind w:right="-7" w:firstLine="567"/>
        <w:jc w:val="center"/>
        <w:rPr>
          <w:rFonts w:ascii="GHEA Grapalat" w:hAnsi="GHEA Grapalat"/>
          <w:lang w:val="af-ZA"/>
        </w:rPr>
      </w:pPr>
    </w:p>
    <w:p w14:paraId="2E0D5ED4" w14:textId="77777777" w:rsidR="00096865" w:rsidRPr="00E6597C" w:rsidRDefault="00096865" w:rsidP="00EF3662">
      <w:pPr>
        <w:pStyle w:val="aa"/>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aa"/>
        <w:ind w:right="-7" w:firstLine="567"/>
        <w:jc w:val="center"/>
        <w:rPr>
          <w:rFonts w:ascii="GHEA Grapalat" w:hAnsi="GHEA Grapalat" w:cs="Sylfaen"/>
          <w:lang w:val="af-ZA"/>
        </w:rPr>
      </w:pPr>
    </w:p>
    <w:p w14:paraId="38FEF7BD" w14:textId="77777777" w:rsidR="00F10E1D" w:rsidRDefault="00803531" w:rsidP="00803531">
      <w:pPr>
        <w:pStyle w:val="aa"/>
        <w:ind w:right="-7"/>
        <w:rPr>
          <w:rFonts w:ascii="GHEA Grapalat" w:hAnsi="GHEA Grapalat"/>
          <w:b/>
          <w:bCs/>
          <w:i/>
          <w:lang w:val="af-ZA"/>
        </w:rPr>
      </w:pPr>
      <w:r>
        <w:rPr>
          <w:rFonts w:ascii="GHEA Grapalat" w:hAnsi="GHEA Grapalat" w:cs="Sylfaen"/>
          <w:lang w:val="af-ZA"/>
        </w:rPr>
        <w:t xml:space="preserve">          </w:t>
      </w:r>
      <w:r w:rsidR="002B32D6" w:rsidRPr="00E6597C">
        <w:rPr>
          <w:rFonts w:ascii="GHEA Grapalat" w:hAnsi="GHEA Grapalat" w:cs="Sylfaen"/>
          <w:lang w:val="af-ZA"/>
        </w:rPr>
        <w:t>«</w:t>
      </w:r>
      <w:r w:rsidR="00021823" w:rsidRPr="00021823">
        <w:rPr>
          <w:rFonts w:ascii="GHEA Grapalat" w:hAnsi="GHEA Grapalat"/>
          <w:b/>
          <w:u w:val="single"/>
          <w:lang w:val="af-ZA"/>
        </w:rPr>
        <w:t xml:space="preserve"> </w:t>
      </w:r>
      <w:bookmarkStart w:id="7" w:name="_Hlk106798380"/>
      <w:r w:rsidR="00021823" w:rsidRPr="00021823">
        <w:rPr>
          <w:rFonts w:ascii="GHEA Grapalat" w:hAnsi="GHEA Grapalat"/>
          <w:b/>
          <w:i/>
          <w:iCs/>
          <w:u w:val="single"/>
          <w:lang w:val="af-ZA"/>
        </w:rPr>
        <w:t>Խոյի համայնքապետարան</w:t>
      </w:r>
      <w:r w:rsidR="00021823" w:rsidRPr="00E6597C">
        <w:rPr>
          <w:rFonts w:ascii="GHEA Grapalat" w:hAnsi="GHEA Grapalat" w:cs="Sylfaen"/>
          <w:lang w:val="af-ZA"/>
        </w:rPr>
        <w:t xml:space="preserve"> </w:t>
      </w:r>
      <w:bookmarkEnd w:id="7"/>
      <w:r w:rsidR="002B32D6" w:rsidRPr="00075BF5">
        <w:rPr>
          <w:rFonts w:ascii="GHEA Grapalat" w:hAnsi="GHEA Grapalat" w:cs="Sylfaen"/>
          <w:b/>
          <w:lang w:val="af-ZA"/>
        </w:rPr>
        <w:t>»-</w:t>
      </w:r>
      <w:r w:rsidR="00075BF5" w:rsidRPr="00075BF5">
        <w:rPr>
          <w:rFonts w:ascii="GHEA Grapalat" w:hAnsi="GHEA Grapalat" w:cs="Sylfaen"/>
          <w:b/>
          <w:i/>
          <w:iCs/>
        </w:rPr>
        <w:t>ի</w:t>
      </w:r>
      <w:r w:rsidR="002B32D6" w:rsidRPr="00075BF5">
        <w:rPr>
          <w:rFonts w:ascii="GHEA Grapalat" w:hAnsi="GHEA Grapalat" w:cs="Sylfaen"/>
          <w:b/>
          <w:i/>
          <w:iCs/>
          <w:lang w:val="af-ZA"/>
        </w:rPr>
        <w:t xml:space="preserve"> </w:t>
      </w:r>
      <w:r w:rsidR="00075BF5" w:rsidRPr="00075BF5">
        <w:rPr>
          <w:rFonts w:ascii="GHEA Grapalat" w:hAnsi="GHEA Grapalat" w:cs="Sylfaen"/>
          <w:b/>
          <w:i/>
          <w:iCs/>
        </w:rPr>
        <w:t>կարիքների</w:t>
      </w:r>
      <w:r w:rsidR="00075BF5" w:rsidRPr="00075BF5">
        <w:rPr>
          <w:rFonts w:ascii="GHEA Grapalat" w:hAnsi="GHEA Grapalat" w:cs="Sylfaen"/>
          <w:b/>
          <w:i/>
          <w:iCs/>
          <w:lang w:val="af-ZA"/>
        </w:rPr>
        <w:t xml:space="preserve"> </w:t>
      </w:r>
      <w:r w:rsidR="00075BF5" w:rsidRPr="00075BF5">
        <w:rPr>
          <w:rFonts w:ascii="GHEA Grapalat" w:hAnsi="GHEA Grapalat" w:cs="Sylfaen"/>
          <w:b/>
          <w:i/>
          <w:iCs/>
        </w:rPr>
        <w:t>համար</w:t>
      </w:r>
      <w:r w:rsidR="00075BF5" w:rsidRPr="00075BF5">
        <w:rPr>
          <w:rFonts w:ascii="GHEA Grapalat" w:hAnsi="GHEA Grapalat" w:cs="Sylfaen"/>
          <w:i/>
          <w:iCs/>
          <w:lang w:val="af-ZA"/>
        </w:rPr>
        <w:t xml:space="preserve"> </w:t>
      </w:r>
      <w:r w:rsidR="002B32D6" w:rsidRPr="00E6597C">
        <w:rPr>
          <w:rFonts w:ascii="GHEA Grapalat" w:hAnsi="GHEA Grapalat" w:cs="Times Armenian"/>
          <w:lang w:val="af-ZA"/>
        </w:rPr>
        <w:t xml:space="preserve"> </w:t>
      </w:r>
      <w:r w:rsidR="002B32D6" w:rsidRPr="00E6597C">
        <w:rPr>
          <w:rFonts w:ascii="GHEA Grapalat" w:hAnsi="GHEA Grapalat" w:cs="Sylfaen"/>
          <w:lang w:val="af-ZA"/>
        </w:rPr>
        <w:t>«</w:t>
      </w:r>
      <w:r w:rsidR="00021823" w:rsidRPr="00021823">
        <w:rPr>
          <w:rFonts w:ascii="GHEA Grapalat" w:hAnsi="GHEA Grapalat"/>
          <w:b/>
          <w:bCs/>
          <w:i/>
          <w:lang w:val="hy-AM"/>
        </w:rPr>
        <w:t xml:space="preserve"> </w:t>
      </w:r>
      <w:r w:rsidRPr="00803531">
        <w:rPr>
          <w:rFonts w:ascii="GHEA Grapalat" w:hAnsi="GHEA Grapalat"/>
          <w:b/>
          <w:bCs/>
          <w:lang w:val="hy-AM"/>
        </w:rPr>
        <w:fldChar w:fldCharType="begin"/>
      </w:r>
      <w:r w:rsidRPr="00803531">
        <w:rPr>
          <w:rFonts w:ascii="GHEA Grapalat" w:hAnsi="GHEA Grapalat"/>
          <w:b/>
          <w:bCs/>
          <w:lang w:val="hy-AM"/>
        </w:rPr>
        <w:instrText xml:space="preserve"> LINK Excel.Sheet.12 "C:\\Users\\User\\Downloads\\Խոյ -8ծրագիր 30</w:instrText>
      </w:r>
      <w:r w:rsidRPr="00803531">
        <w:rPr>
          <w:rFonts w:ascii="MS Mincho" w:eastAsia="MS Mincho" w:hAnsi="MS Mincho" w:cs="MS Mincho" w:hint="eastAsia"/>
          <w:b/>
          <w:bCs/>
          <w:lang w:val="hy-AM"/>
        </w:rPr>
        <w:instrText>․</w:instrText>
      </w:r>
      <w:r w:rsidRPr="00803531">
        <w:rPr>
          <w:rFonts w:ascii="GHEA Grapalat" w:hAnsi="GHEA Grapalat"/>
          <w:b/>
          <w:bCs/>
          <w:lang w:val="hy-AM"/>
        </w:rPr>
        <w:instrText>05</w:instrText>
      </w:r>
      <w:r w:rsidRPr="00803531">
        <w:rPr>
          <w:rFonts w:ascii="MS Mincho" w:eastAsia="MS Mincho" w:hAnsi="MS Mincho" w:cs="MS Mincho" w:hint="eastAsia"/>
          <w:b/>
          <w:bCs/>
          <w:lang w:val="hy-AM"/>
        </w:rPr>
        <w:instrText>․</w:instrText>
      </w:r>
      <w:r w:rsidRPr="00803531">
        <w:rPr>
          <w:rFonts w:ascii="GHEA Grapalat" w:hAnsi="GHEA Grapalat"/>
          <w:b/>
          <w:bCs/>
          <w:lang w:val="hy-AM"/>
        </w:rPr>
        <w:instrText>2022.xlsx" "30.05-</w:instrText>
      </w:r>
      <w:r w:rsidRPr="00803531">
        <w:rPr>
          <w:rFonts w:ascii="GHEA Grapalat" w:hAnsi="GHEA Grapalat" w:cs="GHEA Grapalat"/>
          <w:b/>
          <w:bCs/>
          <w:lang w:val="hy-AM"/>
        </w:rPr>
        <w:instrText>ամբողջ</w:instrText>
      </w:r>
      <w:r w:rsidRPr="00803531">
        <w:rPr>
          <w:rFonts w:ascii="MS Mincho" w:eastAsia="MS Mincho" w:hAnsi="MS Mincho" w:cs="MS Mincho" w:hint="eastAsia"/>
          <w:b/>
          <w:bCs/>
          <w:lang w:val="hy-AM"/>
        </w:rPr>
        <w:instrText>․</w:instrText>
      </w:r>
      <w:r w:rsidRPr="00803531">
        <w:rPr>
          <w:rFonts w:ascii="GHEA Grapalat" w:hAnsi="GHEA Grapalat" w:cs="GHEA Grapalat"/>
          <w:b/>
          <w:bCs/>
          <w:lang w:val="hy-AM"/>
        </w:rPr>
        <w:instrText>փաթեթ</w:instrText>
      </w:r>
      <w:r w:rsidRPr="00803531">
        <w:rPr>
          <w:rFonts w:ascii="GHEA Grapalat" w:hAnsi="GHEA Grapalat"/>
          <w:b/>
          <w:bCs/>
          <w:lang w:val="hy-AM"/>
        </w:rPr>
        <w:instrText xml:space="preserve">!R9C3" \a \f 4 \h </w:instrText>
      </w:r>
      <w:r>
        <w:rPr>
          <w:rFonts w:ascii="GHEA Grapalat" w:hAnsi="GHEA Grapalat"/>
          <w:b/>
          <w:bCs/>
          <w:lang w:val="hy-AM"/>
        </w:rPr>
        <w:instrText xml:space="preserve"> \* MERGEFORMAT </w:instrText>
      </w:r>
      <w:r w:rsidRPr="00803531">
        <w:rPr>
          <w:rFonts w:ascii="GHEA Grapalat" w:hAnsi="GHEA Grapalat"/>
          <w:b/>
          <w:bCs/>
          <w:lang w:val="hy-AM"/>
        </w:rPr>
        <w:fldChar w:fldCharType="separate"/>
      </w:r>
      <w:r w:rsidRPr="00803531">
        <w:rPr>
          <w:rFonts w:ascii="GHEA Grapalat" w:hAnsi="GHEA Grapalat"/>
          <w:b/>
          <w:bCs/>
          <w:i/>
          <w:lang w:val="ru-RU"/>
        </w:rPr>
        <w:t>Խոյ</w:t>
      </w:r>
      <w:r w:rsidRPr="00803531">
        <w:rPr>
          <w:rFonts w:ascii="GHEA Grapalat" w:hAnsi="GHEA Grapalat"/>
          <w:b/>
          <w:bCs/>
          <w:i/>
          <w:lang w:val="af-ZA"/>
        </w:rPr>
        <w:t xml:space="preserve"> </w:t>
      </w:r>
      <w:r w:rsidRPr="00803531">
        <w:rPr>
          <w:rFonts w:ascii="GHEA Grapalat" w:hAnsi="GHEA Grapalat"/>
          <w:b/>
          <w:bCs/>
          <w:i/>
          <w:lang w:val="ru-RU"/>
        </w:rPr>
        <w:t>համայնքի</w:t>
      </w:r>
      <w:r w:rsidRPr="00803531">
        <w:rPr>
          <w:rFonts w:ascii="GHEA Grapalat" w:hAnsi="GHEA Grapalat"/>
          <w:b/>
          <w:bCs/>
          <w:i/>
          <w:lang w:val="af-ZA"/>
        </w:rPr>
        <w:t xml:space="preserve"> </w:t>
      </w:r>
    </w:p>
    <w:p w14:paraId="7BCB954E" w14:textId="2872E268" w:rsidR="00803531" w:rsidRPr="00F10E1D" w:rsidRDefault="00803531" w:rsidP="00803531">
      <w:pPr>
        <w:pStyle w:val="aa"/>
        <w:ind w:right="-7"/>
        <w:rPr>
          <w:rFonts w:ascii="GHEA Grapalat" w:hAnsi="GHEA Grapalat"/>
          <w:b/>
          <w:bCs/>
          <w:i/>
          <w:lang w:val="af-ZA"/>
        </w:rPr>
      </w:pPr>
      <w:r w:rsidRPr="00803531">
        <w:rPr>
          <w:rFonts w:ascii="GHEA Grapalat" w:hAnsi="GHEA Grapalat"/>
          <w:b/>
          <w:bCs/>
          <w:i/>
          <w:lang w:val="ru-RU"/>
        </w:rPr>
        <w:t>Ծաղկալանջ</w:t>
      </w:r>
      <w:r w:rsidRPr="00803531">
        <w:rPr>
          <w:rFonts w:ascii="GHEA Grapalat" w:hAnsi="GHEA Grapalat"/>
          <w:b/>
          <w:bCs/>
          <w:i/>
          <w:lang w:val="af-ZA"/>
        </w:rPr>
        <w:t xml:space="preserve">   </w:t>
      </w:r>
      <w:r w:rsidRPr="00803531">
        <w:rPr>
          <w:rFonts w:ascii="GHEA Grapalat" w:hAnsi="GHEA Grapalat"/>
          <w:b/>
          <w:bCs/>
          <w:i/>
          <w:lang w:val="ru-RU"/>
        </w:rPr>
        <w:t>բնակավայրի</w:t>
      </w:r>
      <w:r w:rsidRPr="00803531">
        <w:rPr>
          <w:rFonts w:ascii="GHEA Grapalat" w:hAnsi="GHEA Grapalat"/>
          <w:b/>
          <w:bCs/>
          <w:i/>
          <w:lang w:val="af-ZA"/>
        </w:rPr>
        <w:t xml:space="preserve"> </w:t>
      </w:r>
      <w:r w:rsidRPr="00803531">
        <w:rPr>
          <w:rFonts w:ascii="GHEA Grapalat" w:hAnsi="GHEA Grapalat"/>
          <w:b/>
          <w:bCs/>
          <w:i/>
          <w:lang w:val="ru-RU"/>
        </w:rPr>
        <w:t>խմելու</w:t>
      </w:r>
      <w:r w:rsidRPr="00803531">
        <w:rPr>
          <w:rFonts w:ascii="GHEA Grapalat" w:hAnsi="GHEA Grapalat"/>
          <w:b/>
          <w:bCs/>
          <w:i/>
          <w:lang w:val="af-ZA"/>
        </w:rPr>
        <w:t xml:space="preserve"> </w:t>
      </w:r>
      <w:r w:rsidRPr="00803531">
        <w:rPr>
          <w:rFonts w:ascii="GHEA Grapalat" w:hAnsi="GHEA Grapalat"/>
          <w:b/>
          <w:bCs/>
          <w:i/>
          <w:lang w:val="ru-RU"/>
        </w:rPr>
        <w:t>ջրի</w:t>
      </w:r>
      <w:r w:rsidRPr="00803531">
        <w:rPr>
          <w:rFonts w:ascii="GHEA Grapalat" w:hAnsi="GHEA Grapalat"/>
          <w:b/>
          <w:bCs/>
          <w:i/>
          <w:lang w:val="af-ZA"/>
        </w:rPr>
        <w:t xml:space="preserve"> </w:t>
      </w:r>
      <w:r w:rsidRPr="00803531">
        <w:rPr>
          <w:rFonts w:ascii="GHEA Grapalat" w:hAnsi="GHEA Grapalat"/>
          <w:b/>
          <w:bCs/>
          <w:i/>
          <w:lang w:val="ru-RU"/>
        </w:rPr>
        <w:t>ցանցի</w:t>
      </w:r>
      <w:r w:rsidRPr="00803531">
        <w:rPr>
          <w:rFonts w:ascii="GHEA Grapalat" w:hAnsi="GHEA Grapalat"/>
          <w:b/>
          <w:bCs/>
          <w:i/>
          <w:lang w:val="af-ZA"/>
        </w:rPr>
        <w:t xml:space="preserve"> </w:t>
      </w:r>
      <w:r w:rsidRPr="00803531">
        <w:rPr>
          <w:rFonts w:ascii="GHEA Grapalat" w:hAnsi="GHEA Grapalat"/>
          <w:b/>
          <w:bCs/>
          <w:i/>
          <w:lang w:val="ru-RU"/>
        </w:rPr>
        <w:t>հիմնանորոգ</w:t>
      </w:r>
      <w:r w:rsidRPr="00803531">
        <w:rPr>
          <w:rFonts w:ascii="GHEA Grapalat" w:hAnsi="GHEA Grapalat"/>
          <w:b/>
          <w:bCs/>
          <w:i/>
        </w:rPr>
        <w:t>ման</w:t>
      </w:r>
      <w:r w:rsidRPr="00803531">
        <w:rPr>
          <w:rFonts w:ascii="GHEA Grapalat" w:hAnsi="GHEA Grapalat"/>
          <w:b/>
          <w:bCs/>
          <w:i/>
          <w:lang w:val="af-ZA"/>
        </w:rPr>
        <w:t xml:space="preserve"> (</w:t>
      </w:r>
      <w:r w:rsidRPr="00803531">
        <w:rPr>
          <w:rFonts w:ascii="GHEA Grapalat" w:hAnsi="GHEA Grapalat"/>
          <w:b/>
          <w:bCs/>
          <w:i/>
          <w:lang w:val="ru-RU"/>
        </w:rPr>
        <w:t>վերակառուց</w:t>
      </w:r>
      <w:r w:rsidRPr="00803531">
        <w:rPr>
          <w:rFonts w:ascii="GHEA Grapalat" w:hAnsi="GHEA Grapalat"/>
          <w:b/>
          <w:bCs/>
          <w:i/>
        </w:rPr>
        <w:t>ման</w:t>
      </w:r>
      <w:r w:rsidRPr="00803531">
        <w:rPr>
          <w:rFonts w:ascii="GHEA Grapalat" w:hAnsi="GHEA Grapalat"/>
          <w:b/>
          <w:bCs/>
          <w:i/>
          <w:lang w:val="af-ZA"/>
        </w:rPr>
        <w:t>)</w:t>
      </w:r>
    </w:p>
    <w:p w14:paraId="689F5245" w14:textId="4C2BBC1C" w:rsidR="00096865" w:rsidRPr="00075BF5" w:rsidRDefault="00803531" w:rsidP="00803531">
      <w:pPr>
        <w:pStyle w:val="aa"/>
        <w:ind w:right="-7"/>
        <w:jc w:val="center"/>
        <w:rPr>
          <w:rFonts w:ascii="GHEA Grapalat" w:hAnsi="GHEA Grapalat"/>
          <w:b/>
          <w:i/>
          <w:iCs/>
          <w:szCs w:val="22"/>
          <w:lang w:val="af-ZA"/>
        </w:rPr>
      </w:pPr>
      <w:r w:rsidRPr="00803531">
        <w:rPr>
          <w:rFonts w:ascii="GHEA Grapalat" w:hAnsi="GHEA Grapalat"/>
          <w:b/>
          <w:bCs/>
          <w:i/>
          <w:lang w:val="hy-AM"/>
        </w:rPr>
        <w:fldChar w:fldCharType="end"/>
      </w:r>
      <w:r w:rsidRPr="00803531">
        <w:rPr>
          <w:rFonts w:ascii="GHEA Grapalat" w:hAnsi="GHEA Grapalat"/>
          <w:b/>
          <w:bCs/>
          <w:i/>
          <w:lang w:val="hy-AM"/>
        </w:rPr>
        <w:t xml:space="preserve"> աշխատանքների</w:t>
      </w:r>
      <w:r w:rsidRPr="00803531">
        <w:rPr>
          <w:rFonts w:ascii="GHEA Grapalat" w:hAnsi="GHEA Grapalat"/>
          <w:b/>
          <w:bCs/>
          <w:i/>
          <w:lang w:val="af-ZA"/>
        </w:rPr>
        <w:t xml:space="preserve"> </w:t>
      </w:r>
      <w:r w:rsidR="002B32D6" w:rsidRPr="00E6597C">
        <w:rPr>
          <w:rFonts w:ascii="GHEA Grapalat" w:hAnsi="GHEA Grapalat" w:cs="Sylfaen"/>
          <w:lang w:val="af-ZA"/>
        </w:rPr>
        <w:t>»</w:t>
      </w:r>
      <w:r w:rsidR="00075BF5">
        <w:rPr>
          <w:rFonts w:ascii="GHEA Grapalat" w:hAnsi="GHEA Grapalat" w:cs="Sylfaen"/>
          <w:lang w:val="af-ZA"/>
        </w:rPr>
        <w:t xml:space="preserve"> </w:t>
      </w:r>
      <w:r w:rsidR="00075BF5" w:rsidRPr="00075BF5">
        <w:rPr>
          <w:rFonts w:ascii="GHEA Grapalat" w:hAnsi="GHEA Grapalat" w:cs="Sylfaen"/>
          <w:b/>
          <w:i/>
          <w:lang w:val="af-ZA"/>
        </w:rPr>
        <w:t xml:space="preserve">ձեռք բերման նպատակով հայտարարված </w:t>
      </w:r>
      <w:r w:rsidR="00803842" w:rsidRPr="00803531">
        <w:rPr>
          <w:rFonts w:ascii="GHEA Grapalat" w:hAnsi="GHEA Grapalat"/>
          <w:b/>
          <w:i/>
          <w:lang w:val="af-ZA"/>
        </w:rPr>
        <w:t>բաց մրցույթ</w:t>
      </w:r>
      <w:r w:rsidR="00803842">
        <w:rPr>
          <w:rFonts w:ascii="GHEA Grapalat" w:hAnsi="GHEA Grapalat"/>
          <w:lang w:val="af-ZA"/>
        </w:rPr>
        <w:t xml:space="preserve">  </w:t>
      </w:r>
    </w:p>
    <w:p w14:paraId="432419C7" w14:textId="77777777" w:rsidR="00096865" w:rsidRPr="00E6597C" w:rsidRDefault="00096865" w:rsidP="00EF3662">
      <w:pPr>
        <w:pStyle w:val="aa"/>
        <w:ind w:right="-7"/>
        <w:jc w:val="center"/>
        <w:rPr>
          <w:rFonts w:ascii="GHEA Grapalat" w:hAnsi="GHEA Grapalat"/>
          <w:szCs w:val="22"/>
          <w:lang w:val="af-ZA"/>
        </w:rPr>
      </w:pPr>
    </w:p>
    <w:p w14:paraId="5AFDB2AB" w14:textId="77777777" w:rsidR="00096865" w:rsidRPr="00E6597C" w:rsidRDefault="00096865" w:rsidP="00EF3662">
      <w:pPr>
        <w:pStyle w:val="aa"/>
        <w:ind w:right="-7" w:firstLine="567"/>
        <w:jc w:val="center"/>
        <w:rPr>
          <w:rFonts w:ascii="GHEA Grapalat" w:hAnsi="GHEA Grapalat"/>
          <w:lang w:val="af-ZA"/>
        </w:rPr>
      </w:pPr>
    </w:p>
    <w:p w14:paraId="51BC3FFC" w14:textId="77777777" w:rsidR="00096865" w:rsidRPr="00E6597C" w:rsidRDefault="00096865" w:rsidP="00EF3662">
      <w:pPr>
        <w:pStyle w:val="aa"/>
        <w:ind w:right="-7" w:firstLine="567"/>
        <w:jc w:val="center"/>
        <w:rPr>
          <w:rFonts w:ascii="GHEA Grapalat" w:hAnsi="GHEA Grapalat"/>
          <w:lang w:val="af-ZA"/>
        </w:rPr>
      </w:pPr>
    </w:p>
    <w:p w14:paraId="3DEF75AC" w14:textId="77777777" w:rsidR="00096865" w:rsidRPr="00E6597C" w:rsidRDefault="00096865" w:rsidP="00EF3662">
      <w:pPr>
        <w:pStyle w:val="aa"/>
        <w:ind w:right="-7" w:firstLine="567"/>
        <w:jc w:val="center"/>
        <w:rPr>
          <w:rFonts w:ascii="GHEA Grapalat" w:hAnsi="GHEA Grapalat"/>
          <w:lang w:val="af-ZA"/>
        </w:rPr>
      </w:pPr>
    </w:p>
    <w:p w14:paraId="26821A22" w14:textId="77777777" w:rsidR="00096865" w:rsidRPr="00E6597C" w:rsidRDefault="00096865" w:rsidP="00EF3662">
      <w:pPr>
        <w:pStyle w:val="aa"/>
        <w:ind w:right="-7" w:firstLine="567"/>
        <w:jc w:val="center"/>
        <w:rPr>
          <w:rFonts w:ascii="GHEA Grapalat" w:hAnsi="GHEA Grapalat"/>
          <w:lang w:val="af-ZA"/>
        </w:rPr>
      </w:pPr>
    </w:p>
    <w:p w14:paraId="68314B3D" w14:textId="77777777" w:rsidR="00096865" w:rsidRPr="00E6597C" w:rsidRDefault="00096865" w:rsidP="00EF3662">
      <w:pPr>
        <w:pStyle w:val="aa"/>
        <w:ind w:right="-7" w:firstLine="567"/>
        <w:jc w:val="center"/>
        <w:rPr>
          <w:rFonts w:ascii="GHEA Grapalat" w:hAnsi="GHEA Grapalat"/>
          <w:lang w:val="af-ZA"/>
        </w:rPr>
      </w:pPr>
    </w:p>
    <w:p w14:paraId="4620488A" w14:textId="77777777" w:rsidR="00096865" w:rsidRPr="00E6597C" w:rsidRDefault="00096865" w:rsidP="00EF3662">
      <w:pPr>
        <w:pStyle w:val="aa"/>
        <w:ind w:right="-7" w:firstLine="567"/>
        <w:jc w:val="center"/>
        <w:rPr>
          <w:rFonts w:ascii="GHEA Grapalat" w:hAnsi="GHEA Grapalat"/>
          <w:lang w:val="af-ZA"/>
        </w:rPr>
      </w:pPr>
    </w:p>
    <w:p w14:paraId="5F8BA6C1" w14:textId="77777777" w:rsidR="00096865" w:rsidRPr="00E6597C" w:rsidRDefault="00096865" w:rsidP="00EF3662">
      <w:pPr>
        <w:pStyle w:val="aa"/>
        <w:ind w:right="-7" w:firstLine="567"/>
        <w:jc w:val="center"/>
        <w:rPr>
          <w:rFonts w:ascii="GHEA Grapalat" w:hAnsi="GHEA Grapalat"/>
          <w:lang w:val="af-ZA"/>
        </w:rPr>
      </w:pPr>
    </w:p>
    <w:p w14:paraId="0B89250A" w14:textId="77777777" w:rsidR="00096865" w:rsidRPr="00E6597C" w:rsidRDefault="00096865" w:rsidP="00EF3662">
      <w:pPr>
        <w:pStyle w:val="aa"/>
        <w:ind w:right="-7" w:firstLine="567"/>
        <w:jc w:val="center"/>
        <w:rPr>
          <w:rFonts w:ascii="GHEA Grapalat" w:hAnsi="GHEA Grapalat"/>
          <w:lang w:val="af-ZA"/>
        </w:rPr>
      </w:pPr>
    </w:p>
    <w:p w14:paraId="275EABD4" w14:textId="77777777" w:rsidR="002B32D6" w:rsidRPr="00E6597C" w:rsidRDefault="002B32D6" w:rsidP="00EF3662">
      <w:pPr>
        <w:pStyle w:val="aa"/>
        <w:ind w:right="-7" w:firstLine="567"/>
        <w:jc w:val="center"/>
        <w:rPr>
          <w:rFonts w:ascii="GHEA Grapalat" w:hAnsi="GHEA Grapalat"/>
          <w:lang w:val="af-ZA"/>
        </w:rPr>
      </w:pPr>
    </w:p>
    <w:p w14:paraId="75F2AA85" w14:textId="77777777" w:rsidR="00096865" w:rsidRPr="00E6597C" w:rsidRDefault="00096865" w:rsidP="00EF3662">
      <w:pPr>
        <w:pStyle w:val="aa"/>
        <w:ind w:right="-7" w:firstLine="567"/>
        <w:jc w:val="center"/>
        <w:rPr>
          <w:rFonts w:ascii="GHEA Grapalat" w:hAnsi="GHEA Grapalat"/>
          <w:lang w:val="af-ZA"/>
        </w:rPr>
      </w:pPr>
    </w:p>
    <w:p w14:paraId="7984AD98" w14:textId="77777777" w:rsidR="00CE0D95" w:rsidRPr="00E6597C" w:rsidRDefault="00CE0D95" w:rsidP="00EF3662">
      <w:pPr>
        <w:pStyle w:val="aa"/>
        <w:ind w:right="-7" w:firstLine="567"/>
        <w:jc w:val="center"/>
        <w:rPr>
          <w:rFonts w:ascii="GHEA Grapalat" w:hAnsi="GHEA Grapalat"/>
          <w:lang w:val="af-ZA"/>
        </w:rPr>
      </w:pPr>
    </w:p>
    <w:p w14:paraId="72049507" w14:textId="77777777" w:rsidR="00CE0D95" w:rsidRPr="00E6597C" w:rsidRDefault="00CE0D95" w:rsidP="00EF3662">
      <w:pPr>
        <w:pStyle w:val="aa"/>
        <w:ind w:right="-7" w:firstLine="567"/>
        <w:jc w:val="center"/>
        <w:rPr>
          <w:rFonts w:ascii="GHEA Grapalat" w:hAnsi="GHEA Grapalat"/>
          <w:lang w:val="af-ZA"/>
        </w:rPr>
      </w:pPr>
    </w:p>
    <w:p w14:paraId="34D634A4" w14:textId="77777777" w:rsidR="00CE0D95" w:rsidRPr="00E6597C" w:rsidRDefault="00CE0D95" w:rsidP="00EF3662">
      <w:pPr>
        <w:pStyle w:val="aa"/>
        <w:ind w:right="-7" w:firstLine="567"/>
        <w:jc w:val="center"/>
        <w:rPr>
          <w:rFonts w:ascii="GHEA Grapalat" w:hAnsi="GHEA Grapalat"/>
          <w:lang w:val="af-ZA"/>
        </w:rPr>
      </w:pPr>
    </w:p>
    <w:p w14:paraId="18AE3E3D" w14:textId="77777777" w:rsidR="00096865" w:rsidRPr="00E6597C" w:rsidRDefault="00096865" w:rsidP="00EF3662">
      <w:pPr>
        <w:pStyle w:val="aa"/>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33725589" w14:textId="77777777" w:rsidR="00160AE4" w:rsidRPr="00E6597C" w:rsidRDefault="00160AE4" w:rsidP="00EF3662">
      <w:pPr>
        <w:ind w:firstLine="567"/>
        <w:jc w:val="center"/>
        <w:rPr>
          <w:rFonts w:ascii="GHEA Grapalat" w:hAnsi="GHEA Grapalat"/>
          <w:b/>
          <w:sz w:val="20"/>
          <w:szCs w:val="20"/>
          <w:lang w:val="af-ZA"/>
        </w:rPr>
      </w:pPr>
      <w:r w:rsidRPr="00E6597C">
        <w:rPr>
          <w:rFonts w:ascii="GHEA Grapalat" w:hAnsi="GHEA Grapalat" w:cs="Sylfaen"/>
          <w:b/>
          <w:sz w:val="20"/>
          <w:szCs w:val="20"/>
        </w:rPr>
        <w:t>ԲՈՎԱՆԴԱԿՈւԹՅՈւՆ</w:t>
      </w:r>
    </w:p>
    <w:p w14:paraId="44484AC7" w14:textId="77777777" w:rsidR="00160AE4" w:rsidRPr="00E6597C" w:rsidRDefault="00160AE4" w:rsidP="00EF3662">
      <w:pPr>
        <w:ind w:firstLine="567"/>
        <w:jc w:val="center"/>
        <w:rPr>
          <w:rFonts w:ascii="GHEA Grapalat" w:hAnsi="GHEA Grapalat"/>
          <w:i/>
          <w:sz w:val="20"/>
          <w:lang w:val="af-ZA"/>
        </w:rPr>
      </w:pPr>
    </w:p>
    <w:p w14:paraId="6BC33795" w14:textId="4984E902" w:rsidR="00803531" w:rsidRPr="0038176E" w:rsidRDefault="00021823" w:rsidP="00803531">
      <w:pPr>
        <w:ind w:firstLine="567"/>
        <w:rPr>
          <w:rFonts w:ascii="GHEA Grapalat" w:hAnsi="GHEA Grapalat"/>
          <w:b/>
          <w:bCs/>
          <w:i/>
          <w:lang w:val="af-ZA"/>
        </w:rPr>
      </w:pPr>
      <w:r w:rsidRPr="0038176E">
        <w:rPr>
          <w:rFonts w:ascii="GHEA Grapalat" w:hAnsi="GHEA Grapalat"/>
          <w:b/>
          <w:i/>
          <w:iCs/>
          <w:sz w:val="22"/>
          <w:szCs w:val="22"/>
          <w:u w:val="single"/>
          <w:lang w:val="af-ZA"/>
        </w:rPr>
        <w:t>Խոյի համայնքապետարան</w:t>
      </w:r>
      <w:r w:rsidR="00160AE4" w:rsidRPr="0038176E">
        <w:rPr>
          <w:rFonts w:ascii="GHEA Grapalat" w:hAnsi="GHEA Grapalat"/>
          <w:sz w:val="20"/>
          <w:lang w:val="af-ZA"/>
        </w:rPr>
        <w:t xml:space="preserve"> </w:t>
      </w:r>
      <w:r w:rsidR="00075BF5" w:rsidRPr="0038176E">
        <w:rPr>
          <w:rFonts w:ascii="GHEA Grapalat" w:hAnsi="GHEA Grapalat"/>
          <w:sz w:val="20"/>
          <w:lang w:val="af-ZA"/>
        </w:rPr>
        <w:t xml:space="preserve"> </w:t>
      </w:r>
      <w:r w:rsidR="00075BF5" w:rsidRPr="0038176E">
        <w:rPr>
          <w:rFonts w:ascii="GHEA Grapalat" w:hAnsi="GHEA Grapalat"/>
          <w:b/>
          <w:i/>
          <w:iCs/>
          <w:lang w:val="af-ZA"/>
        </w:rPr>
        <w:t>կարիքների համար</w:t>
      </w:r>
      <w:r w:rsidR="00160AE4" w:rsidRPr="0038176E">
        <w:rPr>
          <w:rFonts w:ascii="GHEA Grapalat" w:hAnsi="GHEA Grapalat"/>
          <w:sz w:val="20"/>
          <w:lang w:val="af-ZA"/>
        </w:rPr>
        <w:t xml:space="preserve">   </w:t>
      </w:r>
      <w:r w:rsidR="00803531" w:rsidRPr="0038176E">
        <w:rPr>
          <w:rFonts w:ascii="GHEA Grapalat" w:hAnsi="GHEA Grapalat"/>
          <w:b/>
          <w:bCs/>
          <w:i/>
          <w:lang w:val="af-ZA"/>
        </w:rPr>
        <w:t>«</w:t>
      </w:r>
      <w:r w:rsidR="00803531" w:rsidRPr="0038176E">
        <w:rPr>
          <w:rFonts w:ascii="GHEA Grapalat" w:hAnsi="GHEA Grapalat"/>
          <w:b/>
          <w:bCs/>
          <w:i/>
          <w:lang w:val="hy-AM"/>
        </w:rPr>
        <w:t xml:space="preserve"> </w:t>
      </w:r>
      <w:r w:rsidR="00803531" w:rsidRPr="0038176E">
        <w:rPr>
          <w:rFonts w:ascii="GHEA Grapalat" w:hAnsi="GHEA Grapalat"/>
          <w:b/>
          <w:bCs/>
          <w:i/>
          <w:lang w:val="hy-AM"/>
        </w:rPr>
        <w:fldChar w:fldCharType="begin"/>
      </w:r>
      <w:r w:rsidR="00803531" w:rsidRPr="0038176E">
        <w:rPr>
          <w:rFonts w:ascii="GHEA Grapalat" w:hAnsi="GHEA Grapalat"/>
          <w:b/>
          <w:bCs/>
          <w:i/>
          <w:lang w:val="hy-AM"/>
        </w:rPr>
        <w:instrText xml:space="preserve"> LINK Excel.Sheet.12 "C:\\Users\\User\\Downloads\\Խոյ -8ծրագիր 30</w:instrText>
      </w:r>
      <w:r w:rsidR="00803531" w:rsidRPr="0038176E">
        <w:rPr>
          <w:rFonts w:ascii="MS Mincho" w:eastAsia="MS Mincho" w:hAnsi="MS Mincho" w:cs="MS Mincho" w:hint="eastAsia"/>
          <w:b/>
          <w:bCs/>
          <w:i/>
          <w:lang w:val="hy-AM"/>
        </w:rPr>
        <w:instrText>․</w:instrText>
      </w:r>
      <w:r w:rsidR="00803531" w:rsidRPr="0038176E">
        <w:rPr>
          <w:rFonts w:ascii="GHEA Grapalat" w:hAnsi="GHEA Grapalat"/>
          <w:b/>
          <w:bCs/>
          <w:i/>
          <w:lang w:val="hy-AM"/>
        </w:rPr>
        <w:instrText>05</w:instrText>
      </w:r>
      <w:r w:rsidR="00803531" w:rsidRPr="0038176E">
        <w:rPr>
          <w:rFonts w:ascii="MS Mincho" w:eastAsia="MS Mincho" w:hAnsi="MS Mincho" w:cs="MS Mincho" w:hint="eastAsia"/>
          <w:b/>
          <w:bCs/>
          <w:i/>
          <w:lang w:val="hy-AM"/>
        </w:rPr>
        <w:instrText>․</w:instrText>
      </w:r>
      <w:r w:rsidR="00803531" w:rsidRPr="0038176E">
        <w:rPr>
          <w:rFonts w:ascii="GHEA Grapalat" w:hAnsi="GHEA Grapalat"/>
          <w:b/>
          <w:bCs/>
          <w:i/>
          <w:lang w:val="hy-AM"/>
        </w:rPr>
        <w:instrText>2022.xlsx" "30.05-</w:instrText>
      </w:r>
      <w:r w:rsidR="00803531" w:rsidRPr="0038176E">
        <w:rPr>
          <w:rFonts w:ascii="GHEA Grapalat" w:hAnsi="GHEA Grapalat" w:cs="GHEA Grapalat"/>
          <w:b/>
          <w:bCs/>
          <w:i/>
          <w:lang w:val="hy-AM"/>
        </w:rPr>
        <w:instrText>ամբողջ</w:instrText>
      </w:r>
      <w:r w:rsidR="00803531" w:rsidRPr="0038176E">
        <w:rPr>
          <w:rFonts w:ascii="MS Mincho" w:eastAsia="MS Mincho" w:hAnsi="MS Mincho" w:cs="MS Mincho" w:hint="eastAsia"/>
          <w:b/>
          <w:bCs/>
          <w:i/>
          <w:lang w:val="hy-AM"/>
        </w:rPr>
        <w:instrText>․</w:instrText>
      </w:r>
      <w:r w:rsidR="00803531" w:rsidRPr="0038176E">
        <w:rPr>
          <w:rFonts w:ascii="GHEA Grapalat" w:hAnsi="GHEA Grapalat" w:cs="GHEA Grapalat"/>
          <w:b/>
          <w:bCs/>
          <w:i/>
          <w:lang w:val="hy-AM"/>
        </w:rPr>
        <w:instrText>փաթեթ</w:instrText>
      </w:r>
      <w:r w:rsidR="00803531" w:rsidRPr="0038176E">
        <w:rPr>
          <w:rFonts w:ascii="GHEA Grapalat" w:hAnsi="GHEA Grapalat"/>
          <w:b/>
          <w:bCs/>
          <w:i/>
          <w:lang w:val="hy-AM"/>
        </w:rPr>
        <w:instrText xml:space="preserve">!R9C3" \a \f 4 \h  \* MERGEFORMAT </w:instrText>
      </w:r>
      <w:r w:rsidR="00803531" w:rsidRPr="0038176E">
        <w:rPr>
          <w:rFonts w:ascii="GHEA Grapalat" w:hAnsi="GHEA Grapalat"/>
          <w:b/>
          <w:bCs/>
          <w:i/>
          <w:lang w:val="hy-AM"/>
        </w:rPr>
        <w:fldChar w:fldCharType="separate"/>
      </w:r>
      <w:r w:rsidR="00803531" w:rsidRPr="0038176E">
        <w:rPr>
          <w:rFonts w:ascii="GHEA Grapalat" w:hAnsi="GHEA Grapalat"/>
          <w:b/>
          <w:bCs/>
          <w:i/>
          <w:lang w:val="ru-RU"/>
        </w:rPr>
        <w:t>Խոյ</w:t>
      </w:r>
      <w:r w:rsidR="00803531" w:rsidRPr="0038176E">
        <w:rPr>
          <w:rFonts w:ascii="GHEA Grapalat" w:hAnsi="GHEA Grapalat"/>
          <w:b/>
          <w:bCs/>
          <w:i/>
          <w:lang w:val="af-ZA"/>
        </w:rPr>
        <w:t xml:space="preserve"> </w:t>
      </w:r>
      <w:r w:rsidR="00803531" w:rsidRPr="0038176E">
        <w:rPr>
          <w:rFonts w:ascii="GHEA Grapalat" w:hAnsi="GHEA Grapalat"/>
          <w:b/>
          <w:bCs/>
          <w:i/>
          <w:lang w:val="ru-RU"/>
        </w:rPr>
        <w:t>համայնքի</w:t>
      </w:r>
      <w:r w:rsidR="00803531" w:rsidRPr="0038176E">
        <w:rPr>
          <w:rFonts w:ascii="GHEA Grapalat" w:hAnsi="GHEA Grapalat"/>
          <w:b/>
          <w:bCs/>
          <w:i/>
          <w:lang w:val="af-ZA"/>
        </w:rPr>
        <w:t xml:space="preserve"> </w:t>
      </w:r>
      <w:r w:rsidR="00803531" w:rsidRPr="0038176E">
        <w:rPr>
          <w:rFonts w:ascii="GHEA Grapalat" w:hAnsi="GHEA Grapalat"/>
          <w:b/>
          <w:bCs/>
          <w:i/>
          <w:lang w:val="ru-RU"/>
        </w:rPr>
        <w:t>Ծաղկալանջ</w:t>
      </w:r>
      <w:r w:rsidR="00803531" w:rsidRPr="0038176E">
        <w:rPr>
          <w:rFonts w:ascii="GHEA Grapalat" w:hAnsi="GHEA Grapalat"/>
          <w:b/>
          <w:bCs/>
          <w:i/>
          <w:lang w:val="af-ZA"/>
        </w:rPr>
        <w:t xml:space="preserve">  </w:t>
      </w:r>
      <w:r w:rsidR="00803531" w:rsidRPr="0038176E">
        <w:rPr>
          <w:rFonts w:ascii="GHEA Grapalat" w:hAnsi="GHEA Grapalat"/>
          <w:b/>
          <w:bCs/>
          <w:i/>
          <w:lang w:val="ru-RU"/>
        </w:rPr>
        <w:t>բնակավայրի</w:t>
      </w:r>
      <w:r w:rsidR="00803531" w:rsidRPr="0038176E">
        <w:rPr>
          <w:rFonts w:ascii="GHEA Grapalat" w:hAnsi="GHEA Grapalat"/>
          <w:b/>
          <w:bCs/>
          <w:i/>
          <w:lang w:val="af-ZA"/>
        </w:rPr>
        <w:t xml:space="preserve"> </w:t>
      </w:r>
      <w:r w:rsidR="00803531" w:rsidRPr="0038176E">
        <w:rPr>
          <w:rFonts w:ascii="GHEA Grapalat" w:hAnsi="GHEA Grapalat"/>
          <w:b/>
          <w:bCs/>
          <w:i/>
          <w:lang w:val="ru-RU"/>
        </w:rPr>
        <w:t>խմելու</w:t>
      </w:r>
      <w:r w:rsidR="00803531" w:rsidRPr="0038176E">
        <w:rPr>
          <w:rFonts w:ascii="GHEA Grapalat" w:hAnsi="GHEA Grapalat"/>
          <w:b/>
          <w:bCs/>
          <w:i/>
          <w:lang w:val="af-ZA"/>
        </w:rPr>
        <w:t xml:space="preserve"> </w:t>
      </w:r>
      <w:r w:rsidR="00803531" w:rsidRPr="0038176E">
        <w:rPr>
          <w:rFonts w:ascii="GHEA Grapalat" w:hAnsi="GHEA Grapalat"/>
          <w:b/>
          <w:bCs/>
          <w:i/>
          <w:lang w:val="ru-RU"/>
        </w:rPr>
        <w:t>ջրի</w:t>
      </w:r>
      <w:r w:rsidR="00803531" w:rsidRPr="0038176E">
        <w:rPr>
          <w:rFonts w:ascii="GHEA Grapalat" w:hAnsi="GHEA Grapalat"/>
          <w:b/>
          <w:bCs/>
          <w:i/>
          <w:lang w:val="af-ZA"/>
        </w:rPr>
        <w:t xml:space="preserve"> </w:t>
      </w:r>
      <w:r w:rsidR="00803531" w:rsidRPr="0038176E">
        <w:rPr>
          <w:rFonts w:ascii="GHEA Grapalat" w:hAnsi="GHEA Grapalat"/>
          <w:b/>
          <w:bCs/>
          <w:i/>
          <w:lang w:val="ru-RU"/>
        </w:rPr>
        <w:t>ցանցի</w:t>
      </w:r>
      <w:r w:rsidR="00803531" w:rsidRPr="0038176E">
        <w:rPr>
          <w:rFonts w:ascii="GHEA Grapalat" w:hAnsi="GHEA Grapalat"/>
          <w:b/>
          <w:bCs/>
          <w:i/>
          <w:lang w:val="af-ZA"/>
        </w:rPr>
        <w:t xml:space="preserve"> </w:t>
      </w:r>
      <w:r w:rsidR="00803531" w:rsidRPr="0038176E">
        <w:rPr>
          <w:rFonts w:ascii="GHEA Grapalat" w:hAnsi="GHEA Grapalat"/>
          <w:b/>
          <w:bCs/>
          <w:i/>
          <w:lang w:val="ru-RU"/>
        </w:rPr>
        <w:t>հիմնանորոգ</w:t>
      </w:r>
      <w:r w:rsidR="00803531" w:rsidRPr="0038176E">
        <w:rPr>
          <w:rFonts w:ascii="GHEA Grapalat" w:hAnsi="GHEA Grapalat"/>
          <w:b/>
          <w:bCs/>
          <w:i/>
        </w:rPr>
        <w:t>ման</w:t>
      </w:r>
      <w:r w:rsidR="00803531" w:rsidRPr="0038176E">
        <w:rPr>
          <w:rFonts w:ascii="GHEA Grapalat" w:hAnsi="GHEA Grapalat"/>
          <w:b/>
          <w:bCs/>
          <w:i/>
          <w:lang w:val="af-ZA"/>
        </w:rPr>
        <w:t xml:space="preserve"> (</w:t>
      </w:r>
      <w:r w:rsidR="00803531" w:rsidRPr="0038176E">
        <w:rPr>
          <w:rFonts w:ascii="GHEA Grapalat" w:hAnsi="GHEA Grapalat"/>
          <w:b/>
          <w:bCs/>
          <w:i/>
          <w:lang w:val="ru-RU"/>
        </w:rPr>
        <w:t>վերակառուց</w:t>
      </w:r>
      <w:r w:rsidR="00803531" w:rsidRPr="0038176E">
        <w:rPr>
          <w:rFonts w:ascii="GHEA Grapalat" w:hAnsi="GHEA Grapalat"/>
          <w:b/>
          <w:bCs/>
          <w:i/>
        </w:rPr>
        <w:t>ման</w:t>
      </w:r>
      <w:r w:rsidR="00803531" w:rsidRPr="0038176E">
        <w:rPr>
          <w:rFonts w:ascii="GHEA Grapalat" w:hAnsi="GHEA Grapalat"/>
          <w:b/>
          <w:bCs/>
          <w:i/>
          <w:lang w:val="af-ZA"/>
        </w:rPr>
        <w:t>)</w:t>
      </w:r>
      <w:r w:rsidR="0038176E" w:rsidRPr="0038176E">
        <w:rPr>
          <w:rFonts w:ascii="GHEA Grapalat" w:hAnsi="GHEA Grapalat"/>
          <w:b/>
          <w:bCs/>
          <w:i/>
          <w:lang w:val="af-ZA"/>
        </w:rPr>
        <w:t xml:space="preserve"> </w:t>
      </w:r>
      <w:r w:rsidR="0038176E" w:rsidRPr="0038176E">
        <w:rPr>
          <w:rFonts w:ascii="GHEA Grapalat" w:hAnsi="GHEA Grapalat"/>
          <w:b/>
          <w:bCs/>
          <w:i/>
          <w:lang w:val="hy-AM"/>
        </w:rPr>
        <w:t>աշխատանքների</w:t>
      </w:r>
      <w:r w:rsidR="0038176E" w:rsidRPr="0038176E">
        <w:rPr>
          <w:rFonts w:ascii="GHEA Grapalat" w:hAnsi="GHEA Grapalat"/>
          <w:b/>
          <w:bCs/>
          <w:i/>
          <w:lang w:val="af-ZA"/>
        </w:rPr>
        <w:t xml:space="preserve"> » </w:t>
      </w:r>
    </w:p>
    <w:p w14:paraId="1C0B1EB9" w14:textId="5E4649AA" w:rsidR="00803531" w:rsidRDefault="00803531" w:rsidP="0038176E">
      <w:pPr>
        <w:rPr>
          <w:rFonts w:ascii="GHEA Grapalat" w:hAnsi="GHEA Grapalat"/>
          <w:b/>
          <w:bCs/>
          <w:i/>
          <w:lang w:val="af-ZA"/>
        </w:rPr>
      </w:pPr>
      <w:r w:rsidRPr="0038176E">
        <w:rPr>
          <w:rFonts w:ascii="GHEA Grapalat" w:hAnsi="GHEA Grapalat"/>
          <w:b/>
          <w:bCs/>
          <w:i/>
          <w:lang w:val="hy-AM"/>
        </w:rPr>
        <w:fldChar w:fldCharType="end"/>
      </w:r>
    </w:p>
    <w:p w14:paraId="3DB28EC0" w14:textId="75865A50" w:rsidR="00096865" w:rsidRPr="00E6597C" w:rsidRDefault="007B6B93" w:rsidP="00803531">
      <w:pPr>
        <w:ind w:firstLine="567"/>
        <w:rPr>
          <w:rFonts w:ascii="GHEA Grapalat" w:hAnsi="GHEA Grapalat"/>
          <w:i/>
          <w:sz w:val="20"/>
          <w:lang w:val="af-ZA"/>
        </w:rPr>
      </w:pPr>
      <w:r>
        <w:rPr>
          <w:rFonts w:ascii="GHEA Grapalat" w:hAnsi="GHEA Grapalat"/>
          <w:b/>
          <w:sz w:val="20"/>
          <w:lang w:val="af-ZA"/>
        </w:rPr>
        <w:t xml:space="preserve">        </w:t>
      </w:r>
      <w:r w:rsidR="00160AE4" w:rsidRPr="00E6597C">
        <w:rPr>
          <w:rFonts w:ascii="GHEA Grapalat" w:hAnsi="GHEA Grapalat"/>
          <w:b/>
          <w:sz w:val="20"/>
          <w:lang w:val="af-ZA"/>
        </w:rPr>
        <w:t>ՁԵՌՔԲԵՐՄԱՆ ՆՊԱՏԱԿՈՎ ՀԱՅՏԱՐԱՐՎԱԾ</w:t>
      </w:r>
      <w:r w:rsidR="00803842" w:rsidRPr="00803842">
        <w:rPr>
          <w:rFonts w:ascii="GHEA Grapalat" w:hAnsi="GHEA Grapalat"/>
          <w:lang w:val="af-ZA"/>
        </w:rPr>
        <w:t xml:space="preserve"> </w:t>
      </w:r>
      <w:r w:rsidR="00803842" w:rsidRPr="00803842">
        <w:rPr>
          <w:rFonts w:ascii="GHEA Grapalat" w:hAnsi="GHEA Grapalat"/>
          <w:b/>
          <w:sz w:val="20"/>
          <w:szCs w:val="20"/>
          <w:lang w:val="af-ZA"/>
        </w:rPr>
        <w:t>ԲԱՑ ՄՐՑՈՒՅԹԻ</w:t>
      </w:r>
      <w:r w:rsidR="00803842">
        <w:rPr>
          <w:rFonts w:ascii="GHEA Grapalat" w:hAnsi="GHEA Grapalat"/>
          <w:lang w:val="af-ZA"/>
        </w:rPr>
        <w:t xml:space="preserve">  </w:t>
      </w:r>
      <w:r w:rsidR="00160AE4" w:rsidRPr="00E6597C">
        <w:rPr>
          <w:rFonts w:ascii="GHEA Grapalat" w:hAnsi="GHEA Grapalat"/>
          <w:b/>
          <w:sz w:val="20"/>
          <w:lang w:val="af-ZA"/>
        </w:rPr>
        <w:t xml:space="preserve"> </w:t>
      </w:r>
      <w:r w:rsidR="00803842">
        <w:rPr>
          <w:rFonts w:ascii="GHEA Grapalat" w:hAnsi="GHEA Grapalat"/>
          <w:lang w:val="af-ZA"/>
        </w:rPr>
        <w:t xml:space="preserve">  </w:t>
      </w:r>
      <w:r w:rsidR="00160AE4" w:rsidRPr="00E6597C">
        <w:rPr>
          <w:rFonts w:ascii="GHEA Grapalat" w:hAnsi="GHEA Grapalat"/>
          <w:b/>
          <w:sz w:val="20"/>
          <w:lang w:val="af-ZA"/>
        </w:rPr>
        <w:t>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r w:rsidRPr="00E6597C">
        <w:rPr>
          <w:rFonts w:ascii="GHEA Grapalat" w:hAnsi="GHEA Grapalat" w:cs="Times Armenian"/>
          <w:b/>
          <w:sz w:val="20"/>
          <w:szCs w:val="22"/>
          <w:lang w:val="af-ZA"/>
        </w:rPr>
        <w:t>.</w:t>
      </w:r>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մասնակցության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իրավունքի</w:t>
      </w:r>
      <w:r w:rsidRPr="00E6597C">
        <w:rPr>
          <w:rFonts w:ascii="GHEA Grapalat" w:hAnsi="GHEA Grapalat" w:cs="Times Armenian"/>
          <w:sz w:val="20"/>
          <w:lang w:val="af-ZA"/>
        </w:rPr>
        <w:t xml:space="preserve"> </w:t>
      </w:r>
      <w:r w:rsidRPr="00E6597C">
        <w:rPr>
          <w:rFonts w:ascii="GHEA Grapalat" w:hAnsi="GHEA Grapalat" w:cs="Sylfaen"/>
          <w:sz w:val="20"/>
        </w:rPr>
        <w:t>պահանջները</w:t>
      </w:r>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դրանց</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գնահատման</w:t>
      </w:r>
      <w:r w:rsidR="000206DA" w:rsidRPr="00E6597C">
        <w:rPr>
          <w:rFonts w:ascii="GHEA Grapalat" w:hAnsi="GHEA Grapalat" w:cs="Sylfaen"/>
          <w:sz w:val="20"/>
          <w:lang w:val="af-ZA"/>
        </w:rPr>
        <w:t xml:space="preserve"> </w:t>
      </w:r>
      <w:r w:rsidR="000206DA" w:rsidRPr="00E6597C">
        <w:rPr>
          <w:rFonts w:ascii="GHEA Grapalat" w:hAnsi="GHEA Grapalat" w:cs="Sylfaen"/>
          <w:sz w:val="20"/>
        </w:rPr>
        <w:t>կարգը</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r w:rsidRPr="00E6597C">
        <w:rPr>
          <w:rFonts w:ascii="GHEA Grapalat" w:hAnsi="GHEA Grapalat" w:cs="Sylfaen"/>
          <w:sz w:val="20"/>
        </w:rPr>
        <w:t>որակավորման</w:t>
      </w:r>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3EF57D92" w:rsidR="00096865" w:rsidRPr="00E6597C" w:rsidRDefault="00096865" w:rsidP="00EF3662">
      <w:pPr>
        <w:ind w:firstLine="1134"/>
        <w:jc w:val="both"/>
        <w:rPr>
          <w:rFonts w:ascii="GHEA Grapalat" w:hAnsi="GHEA Grapalat"/>
          <w:sz w:val="20"/>
          <w:lang w:val="af-ZA"/>
        </w:rPr>
      </w:pP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5460BEA7"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803842">
        <w:rPr>
          <w:rFonts w:ascii="GHEA Grapalat" w:hAnsi="GHEA Grapalat"/>
          <w:b/>
          <w:sz w:val="20"/>
          <w:lang w:val="af-ZA"/>
        </w:rPr>
        <w:t>ԲԱՑ ՄՐՑՈՒՅԹԻ</w:t>
      </w:r>
      <w:r w:rsidR="00075BF5" w:rsidRPr="005F238F">
        <w:rPr>
          <w:rFonts w:ascii="GHEA Grapalat" w:hAnsi="GHEA Grapalat"/>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7968BBDC"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տրամադրվում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լրումն</w:t>
      </w:r>
      <w:r w:rsidRPr="00E6597C">
        <w:rPr>
          <w:rFonts w:ascii="GHEA Grapalat" w:hAnsi="GHEA Grapalat"/>
          <w:sz w:val="20"/>
          <w:lang w:val="af-ZA"/>
        </w:rPr>
        <w:t xml:space="preserve"> </w:t>
      </w:r>
      <w:r w:rsidR="00803842">
        <w:rPr>
          <w:rFonts w:ascii="GHEA Grapalat" w:hAnsi="GHEA Grapalat"/>
          <w:lang w:val="af-ZA"/>
        </w:rPr>
        <w:t xml:space="preserve">ԱՄԽՀ-ԲՄԱՇՁԲ-22/05      </w:t>
      </w:r>
      <w:r w:rsidRPr="00E6597C">
        <w:rPr>
          <w:rFonts w:ascii="GHEA Grapalat" w:hAnsi="GHEA Grapalat" w:cs="Sylfaen"/>
          <w:sz w:val="20"/>
        </w:rPr>
        <w:t>ծածկա</w:t>
      </w:r>
      <w:r w:rsidRPr="00E6597C">
        <w:rPr>
          <w:rFonts w:ascii="GHEA Grapalat" w:hAnsi="GHEA Grapalat" w:cs="Times Armenian"/>
          <w:sz w:val="20"/>
        </w:rPr>
        <w:t>գ</w:t>
      </w:r>
      <w:r w:rsidRPr="00E6597C">
        <w:rPr>
          <w:rFonts w:ascii="GHEA Grapalat" w:hAnsi="GHEA Grapalat" w:cs="Sylfaen"/>
          <w:sz w:val="20"/>
        </w:rPr>
        <w:t>րով</w:t>
      </w:r>
      <w:r w:rsidRPr="00E6597C">
        <w:rPr>
          <w:rFonts w:ascii="GHEA Grapalat" w:hAnsi="GHEA Grapalat"/>
          <w:sz w:val="20"/>
          <w:lang w:val="af-ZA"/>
        </w:rPr>
        <w:t xml:space="preserve"> </w:t>
      </w:r>
      <w:r w:rsidRPr="00E6597C">
        <w:rPr>
          <w:rFonts w:ascii="GHEA Grapalat" w:hAnsi="GHEA Grapalat" w:cs="Sylfaen"/>
          <w:sz w:val="20"/>
        </w:rPr>
        <w:t>անցկացվող</w:t>
      </w:r>
      <w:r w:rsidRPr="00E6597C">
        <w:rPr>
          <w:rFonts w:ascii="GHEA Grapalat" w:hAnsi="GHEA Grapalat" w:cs="Times Armenian"/>
          <w:sz w:val="20"/>
          <w:lang w:val="af-ZA"/>
        </w:rPr>
        <w:t xml:space="preserve"> </w:t>
      </w:r>
      <w:r w:rsidRPr="00E6597C">
        <w:rPr>
          <w:rFonts w:ascii="GHEA Grapalat" w:hAnsi="GHEA Grapalat" w:cs="Sylfaen"/>
          <w:sz w:val="20"/>
        </w:rPr>
        <w:t>բաց</w:t>
      </w:r>
      <w:r w:rsidRPr="00E6597C">
        <w:rPr>
          <w:rFonts w:ascii="GHEA Grapalat" w:hAnsi="GHEA Grapalat" w:cs="Times Armenian"/>
          <w:sz w:val="20"/>
          <w:lang w:val="af-ZA"/>
        </w:rPr>
        <w:t xml:space="preserve"> </w:t>
      </w:r>
      <w:r w:rsidR="00955E87" w:rsidRPr="00E6597C">
        <w:rPr>
          <w:rFonts w:ascii="GHEA Grapalat" w:hAnsi="GHEA Grapalat" w:cs="Times Armenian"/>
          <w:sz w:val="20"/>
        </w:rPr>
        <w:t>մրցույթ</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այսուհետև</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Times Armenian"/>
          <w:sz w:val="20"/>
          <w:lang w:val="af-ZA"/>
        </w:rPr>
        <w:t xml:space="preserve">) </w:t>
      </w:r>
      <w:r w:rsidRPr="00E6597C">
        <w:rPr>
          <w:rFonts w:ascii="GHEA Grapalat" w:hAnsi="GHEA Grapalat" w:cs="Sylfaen"/>
          <w:sz w:val="20"/>
        </w:rPr>
        <w:t>հայտարարության</w:t>
      </w:r>
      <w:r w:rsidR="004D5671" w:rsidRPr="00E6597C">
        <w:rPr>
          <w:rFonts w:ascii="GHEA Grapalat" w:hAnsi="GHEA Grapalat" w:cs="Times Armenian"/>
          <w:sz w:val="20"/>
          <w:lang w:val="af-ZA"/>
        </w:rPr>
        <w:t>։</w:t>
      </w:r>
    </w:p>
    <w:p w14:paraId="5C57C19C" w14:textId="10918478" w:rsidR="00096865" w:rsidRPr="00E6597C" w:rsidRDefault="00096865" w:rsidP="00EF3662">
      <w:pPr>
        <w:ind w:firstLine="567"/>
        <w:jc w:val="both"/>
        <w:rPr>
          <w:rFonts w:ascii="GHEA Grapalat" w:hAnsi="GHEA Grapalat"/>
          <w:sz w:val="20"/>
          <w:lang w:val="af-ZA"/>
        </w:rPr>
      </w:pPr>
      <w:proofErr w:type="gramStart"/>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հրավերը</w:t>
      </w:r>
      <w:r w:rsidRPr="00E6597C">
        <w:rPr>
          <w:rFonts w:ascii="GHEA Grapalat" w:hAnsi="GHEA Grapalat" w:cs="Times Armenian"/>
          <w:sz w:val="20"/>
          <w:lang w:val="af-ZA"/>
        </w:rPr>
        <w:t xml:space="preserve"> </w:t>
      </w:r>
      <w:r w:rsidRPr="00E6597C">
        <w:rPr>
          <w:rFonts w:ascii="GHEA Grapalat" w:hAnsi="GHEA Grapalat" w:cs="Sylfaen"/>
          <w:sz w:val="20"/>
        </w:rPr>
        <w:t>կազմվել</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օրենսդրության</w:t>
      </w:r>
      <w:r w:rsidRPr="00E6597C">
        <w:rPr>
          <w:rFonts w:ascii="GHEA Grapalat" w:hAnsi="GHEA Grapalat" w:cs="Times Armenian"/>
          <w:sz w:val="20"/>
          <w:lang w:val="af-ZA"/>
        </w:rPr>
        <w:t xml:space="preserve">, </w:t>
      </w:r>
      <w:r w:rsidRPr="00E6597C">
        <w:rPr>
          <w:rFonts w:ascii="GHEA Grapalat" w:hAnsi="GHEA Grapalat" w:cs="Sylfaen"/>
          <w:sz w:val="20"/>
        </w:rPr>
        <w:t>այդ</w:t>
      </w:r>
      <w:r w:rsidRPr="00E6597C">
        <w:rPr>
          <w:rFonts w:ascii="GHEA Grapalat" w:hAnsi="GHEA Grapalat" w:cs="Times Armenian"/>
          <w:sz w:val="20"/>
          <w:lang w:val="af-ZA"/>
        </w:rPr>
        <w:t xml:space="preserve"> </w:t>
      </w:r>
      <w:r w:rsidRPr="00E6597C">
        <w:rPr>
          <w:rFonts w:ascii="GHEA Grapalat" w:hAnsi="GHEA Grapalat" w:cs="Sylfaen"/>
          <w:sz w:val="20"/>
        </w:rPr>
        <w:t>թվում</w:t>
      </w:r>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օրենքի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Օրենք</w:t>
      </w:r>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r w:rsidRPr="00E6597C">
        <w:rPr>
          <w:rFonts w:ascii="GHEA Grapalat" w:hAnsi="GHEA Grapalat" w:cs="Sylfaen"/>
          <w:sz w:val="20"/>
        </w:rPr>
        <w:t>կառավարության</w:t>
      </w:r>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proofErr w:type="gramEnd"/>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r w:rsidRPr="00E6597C">
        <w:rPr>
          <w:rFonts w:ascii="GHEA Grapalat" w:hAnsi="GHEA Grapalat" w:cs="Sylfaen"/>
          <w:sz w:val="20"/>
        </w:rPr>
        <w:t>որոշմամբ</w:t>
      </w:r>
      <w:r w:rsidRPr="00E6597C">
        <w:rPr>
          <w:rFonts w:ascii="GHEA Grapalat" w:hAnsi="GHEA Grapalat" w:cs="Times Armenian"/>
          <w:sz w:val="20"/>
          <w:lang w:val="af-ZA"/>
        </w:rPr>
        <w:t xml:space="preserve"> </w:t>
      </w:r>
      <w:r w:rsidRPr="00E6597C">
        <w:rPr>
          <w:rFonts w:ascii="GHEA Grapalat" w:hAnsi="GHEA Grapalat" w:cs="Sylfaen"/>
          <w:sz w:val="20"/>
        </w:rPr>
        <w:t>հաստատված</w:t>
      </w:r>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r w:rsidRPr="00E6597C">
        <w:rPr>
          <w:rFonts w:ascii="GHEA Grapalat" w:hAnsi="GHEA Grapalat" w:cs="Sylfaen"/>
          <w:sz w:val="20"/>
        </w:rPr>
        <w:t>Գնումների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կազմակերպման</w:t>
      </w:r>
      <w:r w:rsidR="003C53D4"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այլ</w:t>
      </w:r>
      <w:r w:rsidRPr="00E6597C">
        <w:rPr>
          <w:rFonts w:ascii="GHEA Grapalat" w:hAnsi="GHEA Grapalat" w:cs="Times Armenian"/>
          <w:sz w:val="20"/>
          <w:lang w:val="af-ZA"/>
        </w:rPr>
        <w:t xml:space="preserve"> </w:t>
      </w:r>
      <w:r w:rsidRPr="00E6597C">
        <w:rPr>
          <w:rFonts w:ascii="GHEA Grapalat" w:hAnsi="GHEA Grapalat" w:cs="Sylfaen"/>
          <w:sz w:val="20"/>
        </w:rPr>
        <w:t>իրավական</w:t>
      </w:r>
      <w:r w:rsidRPr="00E6597C">
        <w:rPr>
          <w:rFonts w:ascii="GHEA Grapalat" w:hAnsi="GHEA Grapalat" w:cs="Times Armenian"/>
          <w:sz w:val="20"/>
          <w:lang w:val="af-ZA"/>
        </w:rPr>
        <w:t xml:space="preserve"> </w:t>
      </w:r>
      <w:r w:rsidRPr="00E6597C">
        <w:rPr>
          <w:rFonts w:ascii="GHEA Grapalat" w:hAnsi="GHEA Grapalat" w:cs="Sylfaen"/>
          <w:sz w:val="20"/>
        </w:rPr>
        <w:t>ակտերի</w:t>
      </w:r>
      <w:r w:rsidRPr="00E6597C">
        <w:rPr>
          <w:rFonts w:ascii="GHEA Grapalat" w:hAnsi="GHEA Grapalat" w:cs="Times Armenian"/>
          <w:sz w:val="20"/>
          <w:lang w:val="af-ZA"/>
        </w:rPr>
        <w:t xml:space="preserve"> </w:t>
      </w:r>
      <w:r w:rsidRPr="00E6597C">
        <w:rPr>
          <w:rFonts w:ascii="GHEA Grapalat" w:hAnsi="GHEA Grapalat" w:cs="Sylfaen"/>
          <w:sz w:val="20"/>
        </w:rPr>
        <w:t>պահանջներին</w:t>
      </w:r>
      <w:r w:rsidRPr="00E6597C">
        <w:rPr>
          <w:rFonts w:ascii="GHEA Grapalat" w:hAnsi="GHEA Grapalat" w:cs="Times Armenian"/>
          <w:sz w:val="20"/>
          <w:lang w:val="af-ZA"/>
        </w:rPr>
        <w:t xml:space="preserve"> </w:t>
      </w:r>
      <w:r w:rsidRPr="00E6597C">
        <w:rPr>
          <w:rFonts w:ascii="GHEA Grapalat" w:hAnsi="GHEA Grapalat" w:cs="Sylfaen"/>
          <w:sz w:val="20"/>
        </w:rPr>
        <w:t>համապատասխան</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նպատակ</w:t>
      </w:r>
      <w:r w:rsidRPr="00E6597C">
        <w:rPr>
          <w:rFonts w:ascii="GHEA Grapalat" w:hAnsi="GHEA Grapalat" w:cs="Times Armenian"/>
          <w:sz w:val="20"/>
          <w:lang w:val="af-ZA"/>
        </w:rPr>
        <w:t xml:space="preserve"> </w:t>
      </w:r>
      <w:r w:rsidRPr="00E6597C">
        <w:rPr>
          <w:rFonts w:ascii="GHEA Grapalat" w:hAnsi="GHEA Grapalat" w:cs="Sylfaen"/>
          <w:sz w:val="20"/>
        </w:rPr>
        <w:t>ունի</w:t>
      </w:r>
      <w:r w:rsidRPr="00E6597C">
        <w:rPr>
          <w:rFonts w:ascii="GHEA Grapalat" w:hAnsi="GHEA Grapalat" w:cs="Times Armenian"/>
          <w:sz w:val="20"/>
          <w:lang w:val="af-ZA"/>
        </w:rPr>
        <w:t xml:space="preserve"> </w:t>
      </w:r>
      <w:r w:rsidR="00A00E74" w:rsidRPr="00E6597C">
        <w:rPr>
          <w:rFonts w:ascii="GHEA Grapalat" w:hAnsi="GHEA Grapalat"/>
          <w:sz w:val="20"/>
          <w:lang w:val="af-ZA"/>
        </w:rPr>
        <w:t>«</w:t>
      </w:r>
      <w:r w:rsidR="00021823" w:rsidRPr="00021823">
        <w:rPr>
          <w:rFonts w:ascii="GHEA Grapalat" w:hAnsi="GHEA Grapalat"/>
          <w:b/>
          <w:i/>
          <w:iCs/>
          <w:u w:val="single"/>
          <w:lang w:val="af-ZA"/>
        </w:rPr>
        <w:t xml:space="preserve"> </w:t>
      </w:r>
      <w:r w:rsidR="00021823" w:rsidRPr="00021823">
        <w:rPr>
          <w:rFonts w:ascii="GHEA Grapalat" w:hAnsi="GHEA Grapalat" w:cs="Sylfaen"/>
          <w:b/>
          <w:i/>
          <w:iCs/>
          <w:sz w:val="20"/>
          <w:u w:val="single"/>
          <w:lang w:val="af-ZA"/>
        </w:rPr>
        <w:t>Խոյի համայնքապետարան</w:t>
      </w:r>
      <w:r w:rsidR="00021823" w:rsidRPr="00021823">
        <w:rPr>
          <w:rFonts w:ascii="GHEA Grapalat" w:hAnsi="GHEA Grapalat" w:cs="Sylfaen"/>
          <w:sz w:val="20"/>
          <w:vertAlign w:val="subscript"/>
          <w:lang w:val="af-ZA"/>
        </w:rPr>
        <w:t xml:space="preserve"> </w:t>
      </w:r>
      <w:r w:rsidR="00A00E74" w:rsidRPr="00E6597C">
        <w:rPr>
          <w:rFonts w:ascii="GHEA Grapalat" w:hAnsi="GHEA Grapalat"/>
          <w:sz w:val="20"/>
          <w:lang w:val="af-ZA"/>
        </w:rPr>
        <w:t>»-</w:t>
      </w:r>
      <w:r w:rsidR="00A00E74" w:rsidRPr="00E6597C">
        <w:rPr>
          <w:rFonts w:ascii="GHEA Grapalat" w:hAnsi="GHEA Grapalat"/>
          <w:sz w:val="20"/>
        </w:rPr>
        <w:t>ի</w:t>
      </w:r>
      <w:r w:rsidR="00A00E74" w:rsidRPr="00E6597C">
        <w:rPr>
          <w:rFonts w:ascii="GHEA Grapalat" w:hAnsi="GHEA Grapalat"/>
          <w:sz w:val="20"/>
          <w:lang w:val="af-ZA"/>
        </w:rPr>
        <w:t xml:space="preserve"> </w:t>
      </w:r>
      <w:r w:rsidR="00A00E74" w:rsidRPr="00E6597C">
        <w:rPr>
          <w:rFonts w:ascii="GHEA Grapalat" w:hAnsi="GHEA Grapalat" w:cs="Times Armenian"/>
          <w:sz w:val="20"/>
          <w:lang w:val="af-ZA"/>
        </w:rPr>
        <w:t>(</w:t>
      </w:r>
      <w:r w:rsidR="00A00E74" w:rsidRPr="00E6597C">
        <w:rPr>
          <w:rFonts w:ascii="GHEA Grapalat" w:hAnsi="GHEA Grapalat" w:cs="Sylfaen"/>
          <w:sz w:val="20"/>
        </w:rPr>
        <w:t>այսուհետ</w:t>
      </w:r>
      <w:r w:rsidR="00A00E74" w:rsidRPr="00E6597C">
        <w:rPr>
          <w:rFonts w:ascii="GHEA Grapalat" w:hAnsi="GHEA Grapalat" w:cs="Times Armenian"/>
          <w:sz w:val="20"/>
          <w:lang w:val="af-ZA"/>
        </w:rPr>
        <w:t xml:space="preserve">` </w:t>
      </w:r>
      <w:r w:rsidR="00A00E74" w:rsidRPr="00E6597C">
        <w:rPr>
          <w:rFonts w:ascii="GHEA Grapalat" w:hAnsi="GHEA Grapalat" w:cs="Sylfaen"/>
          <w:sz w:val="20"/>
        </w:rPr>
        <w:t>պատվիրատու</w:t>
      </w:r>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կողմից</w:t>
      </w:r>
      <w:r w:rsidRPr="00E6597C">
        <w:rPr>
          <w:rFonts w:ascii="GHEA Grapalat" w:hAnsi="GHEA Grapalat" w:cs="Times Armenian"/>
          <w:sz w:val="20"/>
          <w:lang w:val="af-ZA"/>
        </w:rPr>
        <w:t xml:space="preserve"> </w:t>
      </w:r>
      <w:r w:rsidRPr="00E6597C">
        <w:rPr>
          <w:rFonts w:ascii="GHEA Grapalat" w:hAnsi="GHEA Grapalat" w:cs="Sylfaen"/>
          <w:sz w:val="20"/>
        </w:rPr>
        <w:t>հայտարարված</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r w:rsidR="000604CF" w:rsidRPr="00E6597C">
        <w:rPr>
          <w:rFonts w:ascii="GHEA Grapalat" w:hAnsi="GHEA Grapalat" w:cs="Sylfaen"/>
          <w:sz w:val="20"/>
          <w:lang w:val="af-ZA"/>
        </w:rPr>
        <w:t xml:space="preserve"> </w:t>
      </w:r>
      <w:r w:rsidRPr="00E6597C">
        <w:rPr>
          <w:rFonts w:ascii="GHEA Grapalat" w:hAnsi="GHEA Grapalat" w:cs="Sylfaen"/>
          <w:sz w:val="20"/>
        </w:rPr>
        <w:t>մասնակցելու</w:t>
      </w:r>
      <w:r w:rsidRPr="00E6597C">
        <w:rPr>
          <w:rFonts w:ascii="GHEA Grapalat" w:hAnsi="GHEA Grapalat" w:cs="Times Armenian"/>
          <w:sz w:val="20"/>
          <w:lang w:val="af-ZA"/>
        </w:rPr>
        <w:t xml:space="preserve"> </w:t>
      </w:r>
      <w:r w:rsidRPr="00E6597C">
        <w:rPr>
          <w:rFonts w:ascii="GHEA Grapalat" w:hAnsi="GHEA Grapalat" w:cs="Sylfaen"/>
          <w:sz w:val="20"/>
        </w:rPr>
        <w:t>մտադրություն</w:t>
      </w:r>
      <w:r w:rsidRPr="00E6597C">
        <w:rPr>
          <w:rFonts w:ascii="GHEA Grapalat" w:hAnsi="GHEA Grapalat" w:cs="Times Armenian"/>
          <w:sz w:val="20"/>
          <w:lang w:val="af-ZA"/>
        </w:rPr>
        <w:t xml:space="preserve"> </w:t>
      </w:r>
      <w:r w:rsidRPr="00E6597C">
        <w:rPr>
          <w:rFonts w:ascii="GHEA Grapalat" w:hAnsi="GHEA Grapalat" w:cs="Sylfaen"/>
          <w:sz w:val="20"/>
        </w:rPr>
        <w:t>ունեցող</w:t>
      </w:r>
      <w:r w:rsidRPr="00E6597C">
        <w:rPr>
          <w:rFonts w:ascii="GHEA Grapalat" w:hAnsi="GHEA Grapalat" w:cs="Times Armenian"/>
          <w:sz w:val="20"/>
          <w:lang w:val="af-ZA"/>
        </w:rPr>
        <w:t xml:space="preserve"> </w:t>
      </w:r>
      <w:r w:rsidRPr="00E6597C">
        <w:rPr>
          <w:rFonts w:ascii="GHEA Grapalat" w:hAnsi="GHEA Grapalat" w:cs="Sylfaen"/>
          <w:sz w:val="20"/>
        </w:rPr>
        <w:t>անձանց</w:t>
      </w:r>
      <w:r w:rsidRPr="00E6597C">
        <w:rPr>
          <w:rFonts w:ascii="GHEA Grapalat" w:hAnsi="GHEA Grapalat" w:cs="Times Armenian"/>
          <w:sz w:val="20"/>
          <w:lang w:val="af-ZA"/>
        </w:rPr>
        <w:t xml:space="preserve"> (</w:t>
      </w:r>
      <w:r w:rsidRPr="00E6597C">
        <w:rPr>
          <w:rFonts w:ascii="GHEA Grapalat" w:hAnsi="GHEA Grapalat" w:cs="Sylfaen"/>
          <w:sz w:val="20"/>
        </w:rPr>
        <w:t>այսուհետ</w:t>
      </w:r>
      <w:r w:rsidRPr="00E6597C">
        <w:rPr>
          <w:rFonts w:ascii="GHEA Grapalat" w:hAnsi="GHEA Grapalat" w:cs="Times Armenian"/>
          <w:sz w:val="20"/>
          <w:lang w:val="af-ZA"/>
        </w:rPr>
        <w:t xml:space="preserve">`  </w:t>
      </w:r>
      <w:r w:rsidR="003D0075" w:rsidRPr="00E6597C">
        <w:rPr>
          <w:rFonts w:ascii="GHEA Grapalat" w:hAnsi="GHEA Grapalat" w:cs="Sylfaen"/>
          <w:sz w:val="20"/>
        </w:rPr>
        <w:t>մ</w:t>
      </w:r>
      <w:r w:rsidRPr="00E6597C">
        <w:rPr>
          <w:rFonts w:ascii="GHEA Grapalat" w:hAnsi="GHEA Grapalat" w:cs="Sylfaen"/>
          <w:sz w:val="20"/>
        </w:rPr>
        <w:t>ասնակից</w:t>
      </w:r>
      <w:r w:rsidRPr="00E6597C">
        <w:rPr>
          <w:rFonts w:ascii="GHEA Grapalat" w:hAnsi="GHEA Grapalat" w:cs="Times Armenian"/>
          <w:sz w:val="20"/>
          <w:lang w:val="af-ZA"/>
        </w:rPr>
        <w:t xml:space="preserve">) </w:t>
      </w:r>
      <w:r w:rsidRPr="00E6597C">
        <w:rPr>
          <w:rFonts w:ascii="GHEA Grapalat" w:hAnsi="GHEA Grapalat" w:cs="Sylfaen"/>
          <w:sz w:val="20"/>
        </w:rPr>
        <w:t>տեղեկացնելու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պայմանների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անցկացման</w:t>
      </w:r>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r w:rsidRPr="00E6597C">
        <w:rPr>
          <w:rFonts w:ascii="GHEA Grapalat" w:hAnsi="GHEA Grapalat" w:cs="Sylfaen"/>
          <w:sz w:val="20"/>
        </w:rPr>
        <w:t>որոշելու</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նրա</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r w:rsidRPr="00E6597C">
        <w:rPr>
          <w:rFonts w:ascii="GHEA Grapalat" w:hAnsi="GHEA Grapalat" w:cs="Times Armenian"/>
          <w:sz w:val="20"/>
          <w:lang w:val="af-ZA"/>
        </w:rPr>
        <w:t xml:space="preserve"> </w:t>
      </w:r>
      <w:r w:rsidRPr="00E6597C">
        <w:rPr>
          <w:rFonts w:ascii="GHEA Grapalat" w:hAnsi="GHEA Grapalat" w:cs="Sylfaen"/>
          <w:sz w:val="20"/>
        </w:rPr>
        <w:t>կնքելու</w:t>
      </w:r>
      <w:r w:rsidRPr="00E6597C">
        <w:rPr>
          <w:rFonts w:ascii="GHEA Grapalat" w:hAnsi="GHEA Grapalat" w:cs="Times Armenian"/>
          <w:sz w:val="20"/>
          <w:lang w:val="af-ZA"/>
        </w:rPr>
        <w:t xml:space="preserve"> </w:t>
      </w:r>
      <w:r w:rsidRPr="00E6597C">
        <w:rPr>
          <w:rFonts w:ascii="GHEA Grapalat" w:hAnsi="GHEA Grapalat" w:cs="Sylfaen"/>
          <w:sz w:val="20"/>
        </w:rPr>
        <w:t>մասին</w:t>
      </w:r>
      <w:r w:rsidRPr="00E6597C">
        <w:rPr>
          <w:rFonts w:ascii="GHEA Grapalat" w:hAnsi="GHEA Grapalat" w:cs="Times Armenian"/>
          <w:sz w:val="20"/>
          <w:lang w:val="af-ZA"/>
        </w:rPr>
        <w:t xml:space="preserve">, </w:t>
      </w:r>
      <w:r w:rsidRPr="00E6597C">
        <w:rPr>
          <w:rFonts w:ascii="GHEA Grapalat" w:hAnsi="GHEA Grapalat" w:cs="Sylfaen"/>
          <w:sz w:val="20"/>
        </w:rPr>
        <w:t>ինչպես</w:t>
      </w:r>
      <w:r w:rsidRPr="00E6597C">
        <w:rPr>
          <w:rFonts w:ascii="GHEA Grapalat" w:hAnsi="GHEA Grapalat" w:cs="Times Armenian"/>
          <w:sz w:val="20"/>
          <w:lang w:val="af-ZA"/>
        </w:rPr>
        <w:t xml:space="preserve"> </w:t>
      </w:r>
      <w:r w:rsidRPr="00E6597C">
        <w:rPr>
          <w:rFonts w:ascii="GHEA Grapalat" w:hAnsi="GHEA Grapalat" w:cs="Sylfaen"/>
          <w:sz w:val="20"/>
        </w:rPr>
        <w:t>նաև</w:t>
      </w:r>
      <w:r w:rsidRPr="00E6597C">
        <w:rPr>
          <w:rFonts w:ascii="GHEA Grapalat" w:hAnsi="GHEA Grapalat" w:cs="Times Armenian"/>
          <w:sz w:val="20"/>
          <w:lang w:val="af-ZA"/>
        </w:rPr>
        <w:t xml:space="preserve"> </w:t>
      </w:r>
      <w:r w:rsidRPr="00E6597C">
        <w:rPr>
          <w:rFonts w:ascii="GHEA Grapalat" w:hAnsi="GHEA Grapalat" w:cs="Sylfaen"/>
          <w:sz w:val="20"/>
        </w:rPr>
        <w:t>օժանդակելու</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պատրաստելիս</w:t>
      </w:r>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cs="Sylfaen"/>
          <w:sz w:val="20"/>
        </w:rPr>
        <w:t>Հայտեր</w:t>
      </w:r>
      <w:r w:rsidRPr="00E6597C">
        <w:rPr>
          <w:rFonts w:ascii="GHEA Grapalat" w:hAnsi="GHEA Grapalat" w:cs="Times Armenian"/>
          <w:sz w:val="20"/>
          <w:lang w:val="af-ZA"/>
        </w:rPr>
        <w:t xml:space="preserve"> </w:t>
      </w:r>
      <w:r w:rsidRPr="00E6597C">
        <w:rPr>
          <w:rFonts w:ascii="GHEA Grapalat" w:hAnsi="GHEA Grapalat" w:cs="Sylfaen"/>
          <w:sz w:val="20"/>
        </w:rPr>
        <w:t>կարող</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ներկայացնել</w:t>
      </w:r>
      <w:r w:rsidRPr="00E6597C">
        <w:rPr>
          <w:rFonts w:ascii="GHEA Grapalat" w:hAnsi="GHEA Grapalat" w:cs="Times Armenian"/>
          <w:sz w:val="20"/>
          <w:lang w:val="af-ZA"/>
        </w:rPr>
        <w:t xml:space="preserve"> </w:t>
      </w:r>
      <w:r w:rsidRPr="00E6597C">
        <w:rPr>
          <w:rFonts w:ascii="GHEA Grapalat" w:hAnsi="GHEA Grapalat" w:cs="Sylfaen"/>
          <w:sz w:val="20"/>
        </w:rPr>
        <w:t>բոլոր</w:t>
      </w:r>
      <w:r w:rsidR="00B2681D" w:rsidRPr="00E6597C">
        <w:rPr>
          <w:rFonts w:ascii="GHEA Grapalat" w:hAnsi="GHEA Grapalat" w:cs="Sylfaen"/>
          <w:sz w:val="20"/>
          <w:lang w:val="af-ZA"/>
        </w:rPr>
        <w:t xml:space="preserve"> </w:t>
      </w:r>
      <w:r w:rsidRPr="00E6597C">
        <w:rPr>
          <w:rFonts w:ascii="GHEA Grapalat" w:hAnsi="GHEA Grapalat" w:cs="Sylfaen"/>
          <w:sz w:val="20"/>
        </w:rPr>
        <w:t>անձիք</w:t>
      </w:r>
      <w:r w:rsidRPr="00E6597C">
        <w:rPr>
          <w:rFonts w:ascii="GHEA Grapalat" w:hAnsi="GHEA Grapalat" w:cs="Times Armenian"/>
          <w:sz w:val="20"/>
          <w:lang w:val="af-ZA"/>
        </w:rPr>
        <w:t xml:space="preserve">, </w:t>
      </w:r>
      <w:r w:rsidRPr="00E6597C">
        <w:rPr>
          <w:rFonts w:ascii="GHEA Grapalat" w:hAnsi="GHEA Grapalat" w:cs="Sylfaen"/>
          <w:sz w:val="20"/>
        </w:rPr>
        <w:t>անկախ</w:t>
      </w:r>
      <w:r w:rsidRPr="00E6597C">
        <w:rPr>
          <w:rFonts w:ascii="GHEA Grapalat" w:hAnsi="GHEA Grapalat" w:cs="Times Armenian"/>
          <w:sz w:val="20"/>
          <w:lang w:val="af-ZA"/>
        </w:rPr>
        <w:t xml:space="preserve"> </w:t>
      </w:r>
      <w:r w:rsidRPr="00E6597C">
        <w:rPr>
          <w:rFonts w:ascii="GHEA Grapalat" w:hAnsi="GHEA Grapalat" w:cs="Sylfaen"/>
          <w:sz w:val="20"/>
        </w:rPr>
        <w:t>նրանց</w:t>
      </w:r>
      <w:r w:rsidRPr="00E6597C">
        <w:rPr>
          <w:rFonts w:ascii="GHEA Grapalat" w:hAnsi="GHEA Grapalat" w:cs="Times Armenian"/>
          <w:sz w:val="20"/>
          <w:lang w:val="af-ZA"/>
        </w:rPr>
        <w:t xml:space="preserve">` </w:t>
      </w:r>
      <w:r w:rsidRPr="00E6597C">
        <w:rPr>
          <w:rFonts w:ascii="GHEA Grapalat" w:hAnsi="GHEA Grapalat" w:cs="Sylfaen"/>
          <w:sz w:val="20"/>
        </w:rPr>
        <w:t>օտարերկրյա</w:t>
      </w:r>
      <w:r w:rsidRPr="00E6597C">
        <w:rPr>
          <w:rFonts w:ascii="GHEA Grapalat" w:hAnsi="GHEA Grapalat" w:cs="Times Armenian"/>
          <w:sz w:val="20"/>
          <w:lang w:val="af-ZA"/>
        </w:rPr>
        <w:t xml:space="preserve"> </w:t>
      </w:r>
      <w:r w:rsidRPr="00E6597C">
        <w:rPr>
          <w:rFonts w:ascii="GHEA Grapalat" w:hAnsi="GHEA Grapalat" w:cs="Sylfaen"/>
          <w:sz w:val="20"/>
        </w:rPr>
        <w:t>ֆիզիկական</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կազմակերպություն</w:t>
      </w:r>
      <w:r w:rsidRPr="00E6597C">
        <w:rPr>
          <w:rFonts w:ascii="GHEA Grapalat" w:hAnsi="GHEA Grapalat" w:cs="Times Armenian"/>
          <w:sz w:val="20"/>
          <w:lang w:val="af-ZA"/>
        </w:rPr>
        <w:t xml:space="preserve">, </w:t>
      </w:r>
      <w:r w:rsidRPr="00E6597C">
        <w:rPr>
          <w:rFonts w:ascii="GHEA Grapalat" w:hAnsi="GHEA Grapalat" w:cs="Sylfaen"/>
          <w:sz w:val="20"/>
        </w:rPr>
        <w:t>քաղաքացիություն</w:t>
      </w:r>
      <w:r w:rsidRPr="00E6597C">
        <w:rPr>
          <w:rFonts w:ascii="GHEA Grapalat" w:hAnsi="GHEA Grapalat" w:cs="Times Armenian"/>
          <w:sz w:val="20"/>
          <w:lang w:val="af-ZA"/>
        </w:rPr>
        <w:t xml:space="preserve"> </w:t>
      </w:r>
      <w:r w:rsidRPr="00E6597C">
        <w:rPr>
          <w:rFonts w:ascii="GHEA Grapalat" w:hAnsi="GHEA Grapalat" w:cs="Sylfaen"/>
          <w:sz w:val="20"/>
        </w:rPr>
        <w:t>չունեցող</w:t>
      </w:r>
      <w:r w:rsidRPr="00E6597C">
        <w:rPr>
          <w:rFonts w:ascii="GHEA Grapalat" w:hAnsi="GHEA Grapalat" w:cs="Times Armenian"/>
          <w:sz w:val="20"/>
          <w:lang w:val="af-ZA"/>
        </w:rPr>
        <w:t xml:space="preserve"> </w:t>
      </w:r>
      <w:r w:rsidRPr="00E6597C">
        <w:rPr>
          <w:rFonts w:ascii="GHEA Grapalat" w:hAnsi="GHEA Grapalat" w:cs="Sylfaen"/>
          <w:sz w:val="20"/>
        </w:rPr>
        <w:t>անձ</w:t>
      </w:r>
      <w:r w:rsidRPr="00E6597C">
        <w:rPr>
          <w:rFonts w:ascii="GHEA Grapalat" w:hAnsi="GHEA Grapalat" w:cs="Times Armenian"/>
          <w:sz w:val="20"/>
          <w:lang w:val="af-ZA"/>
        </w:rPr>
        <w:t xml:space="preserve"> </w:t>
      </w:r>
      <w:r w:rsidRPr="00E6597C">
        <w:rPr>
          <w:rFonts w:ascii="GHEA Grapalat" w:hAnsi="GHEA Grapalat" w:cs="Sylfaen"/>
          <w:sz w:val="20"/>
        </w:rPr>
        <w:t>լինելու</w:t>
      </w:r>
      <w:r w:rsidRPr="00E6597C">
        <w:rPr>
          <w:rFonts w:ascii="GHEA Grapalat" w:hAnsi="GHEA Grapalat" w:cs="Times Armenian"/>
          <w:sz w:val="20"/>
          <w:lang w:val="af-ZA"/>
        </w:rPr>
        <w:t xml:space="preserve"> </w:t>
      </w:r>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հարաբերությունների</w:t>
      </w:r>
      <w:r w:rsidRPr="00E6597C">
        <w:rPr>
          <w:rFonts w:ascii="GHEA Grapalat" w:hAnsi="GHEA Grapalat" w:cs="Times Armenian"/>
          <w:sz w:val="20"/>
          <w:lang w:val="af-ZA"/>
        </w:rPr>
        <w:t xml:space="preserve"> </w:t>
      </w:r>
      <w:r w:rsidRPr="00E6597C">
        <w:rPr>
          <w:rFonts w:ascii="GHEA Grapalat" w:hAnsi="GHEA Grapalat" w:cs="Sylfaen"/>
          <w:sz w:val="20"/>
        </w:rPr>
        <w:t>նկատմամբ</w:t>
      </w:r>
      <w:r w:rsidRPr="00E6597C">
        <w:rPr>
          <w:rFonts w:ascii="GHEA Grapalat" w:hAnsi="GHEA Grapalat" w:cs="Times Armenian"/>
          <w:sz w:val="20"/>
          <w:lang w:val="af-ZA"/>
        </w:rPr>
        <w:t xml:space="preserve"> </w:t>
      </w:r>
      <w:r w:rsidRPr="00E6597C">
        <w:rPr>
          <w:rFonts w:ascii="GHEA Grapalat" w:hAnsi="GHEA Grapalat" w:cs="Sylfaen"/>
          <w:sz w:val="20"/>
        </w:rPr>
        <w:t>կիրառվում</w:t>
      </w:r>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Սույն</w:t>
      </w:r>
      <w:r w:rsidRPr="00E6597C">
        <w:rPr>
          <w:rFonts w:ascii="GHEA Grapalat" w:hAnsi="GHEA Grapalat" w:cs="Times Armenian"/>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Sylfaen"/>
          <w:sz w:val="20"/>
        </w:rPr>
        <w:t>վեճերը</w:t>
      </w:r>
      <w:r w:rsidRPr="00E6597C">
        <w:rPr>
          <w:rFonts w:ascii="GHEA Grapalat" w:hAnsi="GHEA Grapalat" w:cs="Times Armenian"/>
          <w:sz w:val="20"/>
          <w:lang w:val="af-ZA"/>
        </w:rPr>
        <w:t xml:space="preserve"> </w:t>
      </w:r>
      <w:r w:rsidRPr="00E6597C">
        <w:rPr>
          <w:rFonts w:ascii="GHEA Grapalat" w:hAnsi="GHEA Grapalat" w:cs="Sylfaen"/>
          <w:sz w:val="20"/>
        </w:rPr>
        <w:t>ենթակա</w:t>
      </w:r>
      <w:r w:rsidRPr="00E6597C">
        <w:rPr>
          <w:rFonts w:ascii="GHEA Grapalat" w:hAnsi="GHEA Grapalat" w:cs="Times Armenian"/>
          <w:sz w:val="20"/>
          <w:lang w:val="af-ZA"/>
        </w:rPr>
        <w:t xml:space="preserve"> </w:t>
      </w:r>
      <w:r w:rsidRPr="00E6597C">
        <w:rPr>
          <w:rFonts w:ascii="GHEA Grapalat" w:hAnsi="GHEA Grapalat" w:cs="Sylfaen"/>
          <w:sz w:val="20"/>
        </w:rPr>
        <w:t>են</w:t>
      </w:r>
      <w:r w:rsidRPr="00E6597C">
        <w:rPr>
          <w:rFonts w:ascii="GHEA Grapalat" w:hAnsi="GHEA Grapalat" w:cs="Times Armenian"/>
          <w:sz w:val="20"/>
          <w:lang w:val="af-ZA"/>
        </w:rPr>
        <w:t xml:space="preserve"> </w:t>
      </w:r>
      <w:r w:rsidRPr="00E6597C">
        <w:rPr>
          <w:rFonts w:ascii="GHEA Grapalat" w:hAnsi="GHEA Grapalat" w:cs="Sylfaen"/>
          <w:sz w:val="20"/>
        </w:rPr>
        <w:t>քննության</w:t>
      </w:r>
      <w:r w:rsidRPr="00E6597C">
        <w:rPr>
          <w:rFonts w:ascii="GHEA Grapalat" w:hAnsi="GHEA Grapalat" w:cs="Times Armenian"/>
          <w:sz w:val="20"/>
          <w:lang w:val="af-ZA"/>
        </w:rPr>
        <w:t xml:space="preserve"> </w:t>
      </w:r>
      <w:r w:rsidRPr="00E6597C">
        <w:rPr>
          <w:rFonts w:ascii="GHEA Grapalat" w:hAnsi="GHEA Grapalat" w:cs="Sylfaen"/>
          <w:sz w:val="20"/>
        </w:rPr>
        <w:t>Հայաստանի</w:t>
      </w:r>
      <w:r w:rsidRPr="00E6597C">
        <w:rPr>
          <w:rFonts w:ascii="GHEA Grapalat" w:hAnsi="GHEA Grapalat" w:cs="Times Armenian"/>
          <w:sz w:val="20"/>
          <w:lang w:val="af-ZA"/>
        </w:rPr>
        <w:t xml:space="preserve"> </w:t>
      </w:r>
      <w:r w:rsidRPr="00E6597C">
        <w:rPr>
          <w:rFonts w:ascii="GHEA Grapalat" w:hAnsi="GHEA Grapalat" w:cs="Sylfaen"/>
          <w:sz w:val="20"/>
        </w:rPr>
        <w:t>Հանրապետության</w:t>
      </w:r>
      <w:r w:rsidRPr="00E6597C">
        <w:rPr>
          <w:rFonts w:ascii="GHEA Grapalat" w:hAnsi="GHEA Grapalat" w:cs="Times Armenian"/>
          <w:sz w:val="20"/>
          <w:lang w:val="af-ZA"/>
        </w:rPr>
        <w:t xml:space="preserve"> </w:t>
      </w:r>
      <w:r w:rsidRPr="00E6597C">
        <w:rPr>
          <w:rFonts w:ascii="GHEA Grapalat" w:hAnsi="GHEA Grapalat" w:cs="Sylfaen"/>
          <w:sz w:val="20"/>
        </w:rPr>
        <w:t>դատարաններում</w:t>
      </w:r>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6C7A0546" w14:textId="068110B5" w:rsidR="003E1421" w:rsidRPr="00E6597C" w:rsidRDefault="00A81DD5" w:rsidP="00EF3662">
      <w:pPr>
        <w:pStyle w:val="23"/>
        <w:spacing w:line="240" w:lineRule="auto"/>
        <w:ind w:firstLine="567"/>
        <w:rPr>
          <w:rFonts w:ascii="GHEA Grapalat" w:hAnsi="GHEA Grapalat"/>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B2681D" w:rsidRPr="00021823">
        <w:rPr>
          <w:rFonts w:ascii="GHEA Grapalat" w:hAnsi="GHEA Grapalat"/>
          <w:sz w:val="24"/>
          <w:szCs w:val="24"/>
        </w:rPr>
        <w:t>«</w:t>
      </w:r>
      <w:r w:rsidR="003E1421" w:rsidRPr="00021823">
        <w:rPr>
          <w:rFonts w:ascii="GHEA Grapalat" w:hAnsi="GHEA Grapalat"/>
        </w:rPr>
        <w:t xml:space="preserve"> </w:t>
      </w:r>
      <w:r w:rsidR="00021823" w:rsidRPr="00CE2C95">
        <w:rPr>
          <w:rFonts w:ascii="GHEA Grapalat" w:hAnsi="GHEA Grapalat"/>
          <w:b/>
        </w:rPr>
        <w:t>nareklevonyan041091@mail.ru</w:t>
      </w:r>
      <w:r w:rsidR="00021823" w:rsidRPr="00CE2C95">
        <w:rPr>
          <w:rFonts w:ascii="GHEA Grapalat" w:hAnsi="GHEA Grapalat"/>
          <w:b/>
          <w:vertAlign w:val="subscript"/>
        </w:rPr>
        <w:t>.</w:t>
      </w:r>
      <w:r w:rsidR="00B2681D" w:rsidRPr="00E6597C">
        <w:rPr>
          <w:rFonts w:ascii="GHEA Grapalat" w:hAnsi="GHEA Grapalat"/>
          <w:sz w:val="24"/>
          <w:szCs w:val="24"/>
        </w:rPr>
        <w:t>»</w:t>
      </w: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r w:rsidRPr="00E6597C">
        <w:rPr>
          <w:rFonts w:ascii="GHEA Grapalat" w:hAnsi="GHEA Grapalat" w:cs="Sylfaen"/>
          <w:b/>
          <w:sz w:val="20"/>
        </w:rPr>
        <w:t>ԳՆՄԱՆ  ԱՌԱՐԿԱՅԻ  ԲՆՈՒԹԱԳԻՐԸ</w:t>
      </w:r>
    </w:p>
    <w:p w14:paraId="744290F7" w14:textId="77777777" w:rsidR="002B32D6" w:rsidRPr="00E6597C" w:rsidRDefault="002B32D6" w:rsidP="00EF3662">
      <w:pPr>
        <w:ind w:left="360"/>
        <w:jc w:val="center"/>
        <w:rPr>
          <w:rFonts w:ascii="GHEA Grapalat" w:hAnsi="GHEA Grapalat" w:cs="Sylfaen"/>
          <w:b/>
          <w:sz w:val="20"/>
        </w:rPr>
      </w:pPr>
    </w:p>
    <w:p w14:paraId="6205BE3C" w14:textId="290262A4" w:rsidR="0038176E" w:rsidRPr="0038176E" w:rsidRDefault="00845AA5" w:rsidP="0038176E">
      <w:pPr>
        <w:ind w:firstLine="567"/>
        <w:rPr>
          <w:rFonts w:ascii="GHEA Grapalat" w:hAnsi="GHEA Grapalat"/>
          <w:b/>
          <w:bCs/>
          <w:i/>
          <w:lang w:val="af-ZA"/>
        </w:rPr>
      </w:pPr>
      <w:r w:rsidRPr="00E6597C">
        <w:rPr>
          <w:rFonts w:ascii="GHEA Grapalat" w:hAnsi="GHEA Grapalat" w:cs="Sylfaen"/>
          <w:i/>
        </w:rPr>
        <w:t xml:space="preserve">1.1 </w:t>
      </w:r>
      <w:r w:rsidR="00096865" w:rsidRPr="00E6597C">
        <w:rPr>
          <w:rFonts w:ascii="GHEA Grapalat" w:hAnsi="GHEA Grapalat" w:cs="Sylfaen"/>
          <w:i/>
        </w:rPr>
        <w:t>Գնման</w:t>
      </w:r>
      <w:r w:rsidR="00096865" w:rsidRPr="00E6597C">
        <w:rPr>
          <w:rFonts w:ascii="GHEA Grapalat" w:hAnsi="GHEA Grapalat" w:cs="Sylfaen"/>
          <w:i/>
          <w:lang w:val="af-ZA"/>
        </w:rPr>
        <w:t xml:space="preserve"> </w:t>
      </w:r>
      <w:r w:rsidR="00096865" w:rsidRPr="00E6597C">
        <w:rPr>
          <w:rFonts w:ascii="GHEA Grapalat" w:hAnsi="GHEA Grapalat" w:cs="Sylfaen"/>
          <w:i/>
        </w:rPr>
        <w:t>առարկա</w:t>
      </w:r>
      <w:r w:rsidR="00096865" w:rsidRPr="00E6597C">
        <w:rPr>
          <w:rFonts w:ascii="GHEA Grapalat" w:hAnsi="GHEA Grapalat" w:cs="Sylfaen"/>
          <w:i/>
          <w:lang w:val="af-ZA"/>
        </w:rPr>
        <w:t xml:space="preserve"> </w:t>
      </w:r>
      <w:r w:rsidR="00096865" w:rsidRPr="00E6597C">
        <w:rPr>
          <w:rFonts w:ascii="GHEA Grapalat" w:hAnsi="GHEA Grapalat" w:cs="Sylfaen"/>
          <w:i/>
        </w:rPr>
        <w:t>է</w:t>
      </w:r>
      <w:r w:rsidR="00096865" w:rsidRPr="00E6597C">
        <w:rPr>
          <w:rFonts w:ascii="GHEA Grapalat" w:hAnsi="GHEA Grapalat" w:cs="Sylfaen"/>
          <w:i/>
          <w:lang w:val="af-ZA"/>
        </w:rPr>
        <w:t xml:space="preserve"> </w:t>
      </w:r>
      <w:proofErr w:type="gramStart"/>
      <w:r w:rsidR="00096865" w:rsidRPr="00E6597C">
        <w:rPr>
          <w:rFonts w:ascii="GHEA Grapalat" w:hAnsi="GHEA Grapalat" w:cs="Sylfaen"/>
          <w:i/>
        </w:rPr>
        <w:t>հանդիսանում</w:t>
      </w:r>
      <w:r w:rsidR="00096865" w:rsidRPr="00E6597C">
        <w:rPr>
          <w:rFonts w:ascii="GHEA Grapalat" w:hAnsi="GHEA Grapalat" w:cs="Sylfaen"/>
          <w:i/>
          <w:lang w:val="af-ZA"/>
        </w:rPr>
        <w:t xml:space="preserve">  </w:t>
      </w:r>
      <w:r w:rsidR="00A76C15" w:rsidRPr="00E6597C">
        <w:rPr>
          <w:rFonts w:ascii="GHEA Grapalat" w:hAnsi="GHEA Grapalat" w:cs="Sylfaen"/>
          <w:i/>
          <w:lang w:val="af-ZA"/>
        </w:rPr>
        <w:t>«</w:t>
      </w:r>
      <w:proofErr w:type="gramEnd"/>
      <w:r w:rsidR="008024BD" w:rsidRPr="008024BD">
        <w:rPr>
          <w:rFonts w:ascii="GHEA Grapalat" w:hAnsi="GHEA Grapalat"/>
          <w:b/>
          <w:u w:val="single"/>
          <w:lang w:val="af-ZA"/>
        </w:rPr>
        <w:t xml:space="preserve"> </w:t>
      </w:r>
      <w:r w:rsidR="008024BD" w:rsidRPr="008024BD">
        <w:rPr>
          <w:rFonts w:ascii="GHEA Grapalat" w:hAnsi="GHEA Grapalat"/>
          <w:b/>
          <w:i/>
          <w:u w:val="single"/>
          <w:lang w:val="af-ZA"/>
        </w:rPr>
        <w:t>Խոյի համայնքապետարանի</w:t>
      </w:r>
      <w:r w:rsidR="008024BD" w:rsidRPr="00E6597C">
        <w:rPr>
          <w:rFonts w:ascii="GHEA Grapalat" w:hAnsi="GHEA Grapalat" w:cs="Sylfaen"/>
          <w:i/>
          <w:lang w:val="af-ZA"/>
        </w:rPr>
        <w:t xml:space="preserve"> </w:t>
      </w:r>
      <w:r w:rsidR="00A76C15" w:rsidRPr="00E6597C">
        <w:rPr>
          <w:rFonts w:ascii="GHEA Grapalat" w:hAnsi="GHEA Grapalat"/>
          <w:i/>
          <w:lang w:val="af-ZA"/>
        </w:rPr>
        <w:t>»</w:t>
      </w:r>
      <w:r w:rsidR="00096865" w:rsidRPr="00E6597C">
        <w:rPr>
          <w:rFonts w:ascii="GHEA Grapalat" w:hAnsi="GHEA Grapalat"/>
          <w:i/>
          <w:lang w:val="af-ZA"/>
        </w:rPr>
        <w:t xml:space="preserve"> </w:t>
      </w:r>
      <w:r w:rsidR="00096865" w:rsidRPr="00E6597C">
        <w:rPr>
          <w:rFonts w:ascii="GHEA Grapalat" w:hAnsi="GHEA Grapalat" w:cs="Sylfaen"/>
          <w:i/>
        </w:rPr>
        <w:t>կարիքների</w:t>
      </w:r>
      <w:r w:rsidR="00096865" w:rsidRPr="00E6597C">
        <w:rPr>
          <w:rFonts w:ascii="GHEA Grapalat" w:hAnsi="GHEA Grapalat" w:cs="Times Armenian"/>
          <w:i/>
          <w:lang w:val="af-ZA"/>
        </w:rPr>
        <w:t xml:space="preserve"> </w:t>
      </w:r>
      <w:r w:rsidR="00096865" w:rsidRPr="00E6597C">
        <w:rPr>
          <w:rFonts w:ascii="GHEA Grapalat" w:hAnsi="GHEA Grapalat" w:cs="Sylfaen"/>
          <w:i/>
        </w:rPr>
        <w:t>համար</w:t>
      </w:r>
      <w:r w:rsidR="00096865" w:rsidRPr="00E6597C">
        <w:rPr>
          <w:rFonts w:ascii="GHEA Grapalat" w:hAnsi="GHEA Grapalat" w:cs="Times Armenian"/>
          <w:i/>
          <w:lang w:val="af-ZA"/>
        </w:rPr>
        <w:t xml:space="preserve">` </w:t>
      </w:r>
      <w:r w:rsidR="00A76C15" w:rsidRPr="00E6597C">
        <w:rPr>
          <w:rFonts w:ascii="GHEA Grapalat" w:hAnsi="GHEA Grapalat"/>
          <w:i/>
          <w:lang w:val="af-ZA"/>
        </w:rPr>
        <w:t>«</w:t>
      </w:r>
      <w:r w:rsidR="0038176E" w:rsidRPr="0038176E">
        <w:rPr>
          <w:rFonts w:ascii="GHEA Grapalat" w:hAnsi="GHEA Grapalat"/>
          <w:b/>
          <w:i/>
          <w:iCs/>
          <w:sz w:val="22"/>
          <w:szCs w:val="22"/>
          <w:u w:val="single"/>
          <w:lang w:val="af-ZA"/>
        </w:rPr>
        <w:t xml:space="preserve"> Խոյի համայնքապետարան</w:t>
      </w:r>
      <w:r w:rsidR="0038176E" w:rsidRPr="0038176E">
        <w:rPr>
          <w:rFonts w:ascii="GHEA Grapalat" w:hAnsi="GHEA Grapalat"/>
          <w:sz w:val="20"/>
          <w:lang w:val="af-ZA"/>
        </w:rPr>
        <w:t xml:space="preserve">  </w:t>
      </w:r>
      <w:r w:rsidR="0038176E" w:rsidRPr="0038176E">
        <w:rPr>
          <w:rFonts w:ascii="GHEA Grapalat" w:hAnsi="GHEA Grapalat"/>
          <w:b/>
          <w:i/>
          <w:iCs/>
          <w:lang w:val="af-ZA"/>
        </w:rPr>
        <w:t>կարիքների համար</w:t>
      </w:r>
      <w:r w:rsidR="0038176E" w:rsidRPr="0038176E">
        <w:rPr>
          <w:rFonts w:ascii="GHEA Grapalat" w:hAnsi="GHEA Grapalat"/>
          <w:sz w:val="20"/>
          <w:lang w:val="af-ZA"/>
        </w:rPr>
        <w:t xml:space="preserve">   </w:t>
      </w:r>
      <w:r w:rsidR="0038176E" w:rsidRPr="0038176E">
        <w:rPr>
          <w:rFonts w:ascii="GHEA Grapalat" w:hAnsi="GHEA Grapalat"/>
          <w:b/>
          <w:bCs/>
          <w:i/>
          <w:lang w:val="af-ZA"/>
        </w:rPr>
        <w:t>«</w:t>
      </w:r>
      <w:r w:rsidR="0038176E" w:rsidRPr="0038176E">
        <w:rPr>
          <w:rFonts w:ascii="GHEA Grapalat" w:hAnsi="GHEA Grapalat"/>
          <w:b/>
          <w:bCs/>
          <w:i/>
          <w:lang w:val="hy-AM"/>
        </w:rPr>
        <w:t xml:space="preserve"> </w:t>
      </w:r>
      <w:r w:rsidR="0038176E" w:rsidRPr="0038176E">
        <w:rPr>
          <w:rFonts w:ascii="GHEA Grapalat" w:hAnsi="GHEA Grapalat"/>
          <w:b/>
          <w:bCs/>
          <w:i/>
          <w:lang w:val="hy-AM"/>
        </w:rPr>
        <w:fldChar w:fldCharType="begin"/>
      </w:r>
      <w:r w:rsidR="0038176E" w:rsidRPr="0038176E">
        <w:rPr>
          <w:rFonts w:ascii="GHEA Grapalat" w:hAnsi="GHEA Grapalat"/>
          <w:b/>
          <w:bCs/>
          <w:i/>
          <w:lang w:val="hy-AM"/>
        </w:rPr>
        <w:instrText xml:space="preserve"> LINK Excel.Sheet.12 "C:\\Users\\User\\Downloads\\Խոյ -8ծրագիր 30</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05</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2022.xlsx" "30.05-</w:instrText>
      </w:r>
      <w:r w:rsidR="0038176E" w:rsidRPr="0038176E">
        <w:rPr>
          <w:rFonts w:ascii="GHEA Grapalat" w:hAnsi="GHEA Grapalat" w:cs="GHEA Grapalat"/>
          <w:b/>
          <w:bCs/>
          <w:i/>
          <w:lang w:val="hy-AM"/>
        </w:rPr>
        <w:instrText>ամբողջ</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cs="GHEA Grapalat"/>
          <w:b/>
          <w:bCs/>
          <w:i/>
          <w:lang w:val="hy-AM"/>
        </w:rPr>
        <w:instrText>փաթեթ</w:instrText>
      </w:r>
      <w:r w:rsidR="0038176E" w:rsidRPr="0038176E">
        <w:rPr>
          <w:rFonts w:ascii="GHEA Grapalat" w:hAnsi="GHEA Grapalat"/>
          <w:b/>
          <w:bCs/>
          <w:i/>
          <w:lang w:val="hy-AM"/>
        </w:rPr>
        <w:instrText xml:space="preserve">!R9C3" \a \f 4 \h  \* MERGEFORMAT </w:instrText>
      </w:r>
      <w:r w:rsidR="0038176E" w:rsidRPr="0038176E">
        <w:rPr>
          <w:rFonts w:ascii="GHEA Grapalat" w:hAnsi="GHEA Grapalat"/>
          <w:b/>
          <w:bCs/>
          <w:i/>
          <w:lang w:val="hy-AM"/>
        </w:rPr>
        <w:fldChar w:fldCharType="separate"/>
      </w:r>
      <w:r w:rsidR="0038176E" w:rsidRPr="0038176E">
        <w:rPr>
          <w:rFonts w:ascii="GHEA Grapalat" w:hAnsi="GHEA Grapalat"/>
          <w:b/>
          <w:bCs/>
          <w:i/>
          <w:lang w:val="ru-RU"/>
        </w:rPr>
        <w:t>Խոյ</w:t>
      </w:r>
      <w:r w:rsidR="0038176E" w:rsidRPr="0038176E">
        <w:rPr>
          <w:rFonts w:ascii="GHEA Grapalat" w:hAnsi="GHEA Grapalat"/>
          <w:b/>
          <w:bCs/>
          <w:i/>
          <w:lang w:val="af-ZA"/>
        </w:rPr>
        <w:t xml:space="preserve"> </w:t>
      </w:r>
      <w:r w:rsidR="0038176E" w:rsidRPr="0038176E">
        <w:rPr>
          <w:rFonts w:ascii="GHEA Grapalat" w:hAnsi="GHEA Grapalat"/>
          <w:b/>
          <w:bCs/>
          <w:i/>
          <w:lang w:val="ru-RU"/>
        </w:rPr>
        <w:t>համայնքի</w:t>
      </w:r>
      <w:r w:rsidR="0038176E" w:rsidRPr="0038176E">
        <w:rPr>
          <w:rFonts w:ascii="GHEA Grapalat" w:hAnsi="GHEA Grapalat"/>
          <w:b/>
          <w:bCs/>
          <w:i/>
          <w:lang w:val="af-ZA"/>
        </w:rPr>
        <w:t xml:space="preserve"> </w:t>
      </w:r>
      <w:r w:rsidR="0038176E" w:rsidRPr="0038176E">
        <w:rPr>
          <w:rFonts w:ascii="GHEA Grapalat" w:hAnsi="GHEA Grapalat"/>
          <w:b/>
          <w:bCs/>
          <w:i/>
          <w:lang w:val="ru-RU"/>
        </w:rPr>
        <w:t>Ծաղկալանջ</w:t>
      </w:r>
      <w:r w:rsidR="0038176E" w:rsidRPr="0038176E">
        <w:rPr>
          <w:rFonts w:ascii="GHEA Grapalat" w:hAnsi="GHEA Grapalat"/>
          <w:b/>
          <w:bCs/>
          <w:i/>
          <w:lang w:val="af-ZA"/>
        </w:rPr>
        <w:t xml:space="preserve">  </w:t>
      </w:r>
      <w:r w:rsidR="0038176E" w:rsidRPr="0038176E">
        <w:rPr>
          <w:rFonts w:ascii="GHEA Grapalat" w:hAnsi="GHEA Grapalat"/>
          <w:b/>
          <w:bCs/>
          <w:i/>
          <w:lang w:val="ru-RU"/>
        </w:rPr>
        <w:t>բնակավայրի</w:t>
      </w:r>
      <w:r w:rsidR="0038176E" w:rsidRPr="0038176E">
        <w:rPr>
          <w:rFonts w:ascii="GHEA Grapalat" w:hAnsi="GHEA Grapalat"/>
          <w:b/>
          <w:bCs/>
          <w:i/>
          <w:lang w:val="af-ZA"/>
        </w:rPr>
        <w:t xml:space="preserve"> </w:t>
      </w:r>
      <w:r w:rsidR="0038176E" w:rsidRPr="0038176E">
        <w:rPr>
          <w:rFonts w:ascii="GHEA Grapalat" w:hAnsi="GHEA Grapalat"/>
          <w:b/>
          <w:bCs/>
          <w:i/>
          <w:lang w:val="ru-RU"/>
        </w:rPr>
        <w:t>խմելու</w:t>
      </w:r>
      <w:r w:rsidR="0038176E" w:rsidRPr="0038176E">
        <w:rPr>
          <w:rFonts w:ascii="GHEA Grapalat" w:hAnsi="GHEA Grapalat"/>
          <w:b/>
          <w:bCs/>
          <w:i/>
          <w:lang w:val="af-ZA"/>
        </w:rPr>
        <w:t xml:space="preserve"> </w:t>
      </w:r>
      <w:r w:rsidR="0038176E" w:rsidRPr="0038176E">
        <w:rPr>
          <w:rFonts w:ascii="GHEA Grapalat" w:hAnsi="GHEA Grapalat"/>
          <w:b/>
          <w:bCs/>
          <w:i/>
          <w:lang w:val="ru-RU"/>
        </w:rPr>
        <w:t>ջրի</w:t>
      </w:r>
      <w:r w:rsidR="0038176E" w:rsidRPr="0038176E">
        <w:rPr>
          <w:rFonts w:ascii="GHEA Grapalat" w:hAnsi="GHEA Grapalat"/>
          <w:b/>
          <w:bCs/>
          <w:i/>
          <w:lang w:val="af-ZA"/>
        </w:rPr>
        <w:t xml:space="preserve"> </w:t>
      </w:r>
      <w:r w:rsidR="0038176E" w:rsidRPr="0038176E">
        <w:rPr>
          <w:rFonts w:ascii="GHEA Grapalat" w:hAnsi="GHEA Grapalat"/>
          <w:b/>
          <w:bCs/>
          <w:i/>
          <w:lang w:val="ru-RU"/>
        </w:rPr>
        <w:t>ցանցի</w:t>
      </w:r>
      <w:r w:rsidR="0038176E" w:rsidRPr="0038176E">
        <w:rPr>
          <w:rFonts w:ascii="GHEA Grapalat" w:hAnsi="GHEA Grapalat"/>
          <w:b/>
          <w:bCs/>
          <w:i/>
          <w:lang w:val="af-ZA"/>
        </w:rPr>
        <w:t xml:space="preserve"> </w:t>
      </w:r>
      <w:r w:rsidR="0038176E" w:rsidRPr="0038176E">
        <w:rPr>
          <w:rFonts w:ascii="GHEA Grapalat" w:hAnsi="GHEA Grapalat"/>
          <w:b/>
          <w:bCs/>
          <w:i/>
          <w:lang w:val="ru-RU"/>
        </w:rPr>
        <w:t>հիմնանորոգ</w:t>
      </w:r>
      <w:r w:rsidR="0038176E" w:rsidRPr="0038176E">
        <w:rPr>
          <w:rFonts w:ascii="GHEA Grapalat" w:hAnsi="GHEA Grapalat"/>
          <w:b/>
          <w:bCs/>
          <w:i/>
        </w:rPr>
        <w:t>ման</w:t>
      </w:r>
      <w:r w:rsidR="0038176E" w:rsidRPr="0038176E">
        <w:rPr>
          <w:rFonts w:ascii="GHEA Grapalat" w:hAnsi="GHEA Grapalat"/>
          <w:b/>
          <w:bCs/>
          <w:i/>
          <w:lang w:val="af-ZA"/>
        </w:rPr>
        <w:t xml:space="preserve"> (</w:t>
      </w:r>
      <w:r w:rsidR="0038176E" w:rsidRPr="0038176E">
        <w:rPr>
          <w:rFonts w:ascii="GHEA Grapalat" w:hAnsi="GHEA Grapalat"/>
          <w:b/>
          <w:bCs/>
          <w:i/>
          <w:lang w:val="ru-RU"/>
        </w:rPr>
        <w:t>վերակառուց</w:t>
      </w:r>
      <w:r w:rsidR="0038176E" w:rsidRPr="0038176E">
        <w:rPr>
          <w:rFonts w:ascii="GHEA Grapalat" w:hAnsi="GHEA Grapalat"/>
          <w:b/>
          <w:bCs/>
          <w:i/>
        </w:rPr>
        <w:t>ման</w:t>
      </w:r>
      <w:r w:rsidR="0038176E" w:rsidRPr="0038176E">
        <w:rPr>
          <w:rFonts w:ascii="GHEA Grapalat" w:hAnsi="GHEA Grapalat"/>
          <w:b/>
          <w:bCs/>
          <w:i/>
          <w:lang w:val="af-ZA"/>
        </w:rPr>
        <w:t xml:space="preserve">) </w:t>
      </w:r>
      <w:r w:rsidR="0038176E" w:rsidRPr="0038176E">
        <w:rPr>
          <w:rFonts w:ascii="GHEA Grapalat" w:hAnsi="GHEA Grapalat"/>
          <w:b/>
          <w:bCs/>
          <w:i/>
          <w:lang w:val="hy-AM"/>
        </w:rPr>
        <w:t>աշխատանքների</w:t>
      </w:r>
      <w:r w:rsidR="0038176E" w:rsidRPr="0038176E">
        <w:rPr>
          <w:rFonts w:ascii="GHEA Grapalat" w:hAnsi="GHEA Grapalat"/>
          <w:b/>
          <w:bCs/>
          <w:i/>
          <w:lang w:val="af-ZA"/>
        </w:rPr>
        <w:t xml:space="preserve"> » </w:t>
      </w:r>
    </w:p>
    <w:p w14:paraId="115FF338" w14:textId="77777777" w:rsidR="0038176E" w:rsidRDefault="0038176E" w:rsidP="0038176E">
      <w:pPr>
        <w:rPr>
          <w:rFonts w:ascii="GHEA Grapalat" w:hAnsi="GHEA Grapalat"/>
          <w:b/>
          <w:bCs/>
          <w:i/>
          <w:lang w:val="af-ZA"/>
        </w:rPr>
      </w:pPr>
      <w:r w:rsidRPr="0038176E">
        <w:rPr>
          <w:rFonts w:ascii="GHEA Grapalat" w:hAnsi="GHEA Grapalat"/>
          <w:b/>
          <w:bCs/>
          <w:i/>
          <w:lang w:val="hy-AM"/>
        </w:rPr>
        <w:fldChar w:fldCharType="end"/>
      </w:r>
    </w:p>
    <w:p w14:paraId="38C0561B" w14:textId="5B8F095D" w:rsidR="00096865" w:rsidRDefault="00096865" w:rsidP="00EF3662">
      <w:pPr>
        <w:pStyle w:val="3"/>
        <w:spacing w:line="240" w:lineRule="auto"/>
        <w:ind w:firstLine="567"/>
        <w:jc w:val="both"/>
        <w:rPr>
          <w:rFonts w:ascii="GHEA Grapalat" w:hAnsi="GHEA Grapalat" w:cs="Times Armenian"/>
          <w:i w:val="0"/>
          <w:lang w:val="hy-AM"/>
        </w:rPr>
      </w:pPr>
      <w:r w:rsidRPr="00E6597C">
        <w:rPr>
          <w:rFonts w:ascii="GHEA Grapalat" w:hAnsi="GHEA Grapalat"/>
          <w:i w:val="0"/>
          <w:lang w:val="af-ZA"/>
        </w:rPr>
        <w:t xml:space="preserve"> </w:t>
      </w:r>
      <w:proofErr w:type="gramStart"/>
      <w:r w:rsidRPr="00E6597C">
        <w:rPr>
          <w:rFonts w:ascii="GHEA Grapalat" w:hAnsi="GHEA Grapalat"/>
          <w:i w:val="0"/>
        </w:rPr>
        <w:t>ձեռքբերումը</w:t>
      </w:r>
      <w:proofErr w:type="gramEnd"/>
      <w:r w:rsidR="00816505" w:rsidRPr="0038176E">
        <w:rPr>
          <w:rFonts w:ascii="GHEA Grapalat" w:hAnsi="GHEA Grapalat"/>
          <w:i w:val="0"/>
          <w:lang w:val="af-ZA"/>
        </w:rPr>
        <w:t xml:space="preserve"> (</w:t>
      </w:r>
      <w:r w:rsidR="00816505" w:rsidRPr="00E6597C">
        <w:rPr>
          <w:rFonts w:ascii="GHEA Grapalat" w:hAnsi="GHEA Grapalat"/>
          <w:i w:val="0"/>
        </w:rPr>
        <w:t>այսուհետ</w:t>
      </w:r>
      <w:r w:rsidR="00816505" w:rsidRPr="0038176E">
        <w:rPr>
          <w:rFonts w:ascii="GHEA Grapalat" w:hAnsi="GHEA Grapalat"/>
          <w:i w:val="0"/>
          <w:lang w:val="af-ZA"/>
        </w:rPr>
        <w:t xml:space="preserve">` </w:t>
      </w:r>
      <w:r w:rsidR="00816505" w:rsidRPr="00E6597C">
        <w:rPr>
          <w:rFonts w:ascii="GHEA Grapalat" w:hAnsi="GHEA Grapalat"/>
          <w:i w:val="0"/>
        </w:rPr>
        <w:t>նաև</w:t>
      </w:r>
      <w:r w:rsidR="00816505" w:rsidRPr="0038176E">
        <w:rPr>
          <w:rFonts w:ascii="GHEA Grapalat" w:hAnsi="GHEA Grapalat"/>
          <w:i w:val="0"/>
          <w:lang w:val="af-ZA"/>
        </w:rPr>
        <w:t xml:space="preserve"> </w:t>
      </w:r>
      <w:r w:rsidR="00816505" w:rsidRPr="00E6597C">
        <w:rPr>
          <w:rFonts w:ascii="GHEA Grapalat" w:hAnsi="GHEA Grapalat"/>
          <w:i w:val="0"/>
        </w:rPr>
        <w:t>ա</w:t>
      </w:r>
      <w:r w:rsidR="00F538FE" w:rsidRPr="00E6597C">
        <w:rPr>
          <w:rFonts w:ascii="GHEA Grapalat" w:hAnsi="GHEA Grapalat"/>
          <w:i w:val="0"/>
        </w:rPr>
        <w:t>շխատանք</w:t>
      </w:r>
      <w:r w:rsidR="00816505" w:rsidRPr="0038176E">
        <w:rPr>
          <w:rFonts w:ascii="GHEA Grapalat" w:hAnsi="GHEA Grapalat"/>
          <w:i w:val="0"/>
          <w:lang w:val="af-ZA"/>
        </w:rPr>
        <w:t>)</w:t>
      </w:r>
      <w:r w:rsidR="00C43524" w:rsidRPr="00E6597C">
        <w:rPr>
          <w:rFonts w:ascii="GHEA Grapalat" w:hAnsi="GHEA Grapalat"/>
          <w:i w:val="0"/>
          <w:lang w:val="af-ZA"/>
        </w:rPr>
        <w:t>,</w:t>
      </w:r>
      <w:r w:rsidRPr="00E6597C">
        <w:rPr>
          <w:rFonts w:ascii="GHEA Grapalat" w:hAnsi="GHEA Grapalat"/>
          <w:i w:val="0"/>
          <w:lang w:val="af-ZA"/>
        </w:rPr>
        <w:t xml:space="preserve"> </w:t>
      </w:r>
      <w:r w:rsidRPr="00E6597C">
        <w:rPr>
          <w:rFonts w:ascii="GHEA Grapalat" w:hAnsi="GHEA Grapalat"/>
          <w:i w:val="0"/>
        </w:rPr>
        <w:t>որոնք</w:t>
      </w:r>
      <w:r w:rsidRPr="00E6597C">
        <w:rPr>
          <w:rFonts w:ascii="GHEA Grapalat" w:hAnsi="GHEA Grapalat"/>
          <w:i w:val="0"/>
          <w:lang w:val="af-ZA"/>
        </w:rPr>
        <w:t xml:space="preserve"> </w:t>
      </w:r>
      <w:r w:rsidRPr="00E6597C">
        <w:rPr>
          <w:rFonts w:ascii="GHEA Grapalat" w:hAnsi="GHEA Grapalat"/>
          <w:i w:val="0"/>
        </w:rPr>
        <w:t>խմբավորված</w:t>
      </w:r>
      <w:r w:rsidRPr="00E6597C">
        <w:rPr>
          <w:rFonts w:ascii="GHEA Grapalat" w:hAnsi="GHEA Grapalat"/>
          <w:i w:val="0"/>
          <w:lang w:val="af-ZA"/>
        </w:rPr>
        <w:t xml:space="preserve">  </w:t>
      </w:r>
      <w:r w:rsidRPr="00E6597C">
        <w:rPr>
          <w:rFonts w:ascii="GHEA Grapalat" w:hAnsi="GHEA Grapalat"/>
          <w:i w:val="0"/>
        </w:rPr>
        <w:t>են</w:t>
      </w:r>
      <w:r w:rsidRPr="00E6597C">
        <w:rPr>
          <w:rFonts w:ascii="GHEA Grapalat" w:hAnsi="GHEA Grapalat"/>
          <w:i w:val="0"/>
          <w:lang w:val="af-ZA"/>
        </w:rPr>
        <w:t xml:space="preserve"> </w:t>
      </w:r>
      <w:r w:rsidR="00A76C15" w:rsidRPr="00E6597C">
        <w:rPr>
          <w:rFonts w:ascii="GHEA Grapalat" w:hAnsi="GHEA Grapalat"/>
          <w:i w:val="0"/>
          <w:lang w:val="af-ZA"/>
        </w:rPr>
        <w:t>«</w:t>
      </w:r>
      <w:r w:rsidR="00F45C9A" w:rsidRPr="0038176E">
        <w:rPr>
          <w:rFonts w:ascii="GHEA Grapalat" w:hAnsi="GHEA Grapalat"/>
          <w:b/>
          <w:i w:val="0"/>
          <w:lang w:val="af-ZA"/>
        </w:rPr>
        <w:t>1</w:t>
      </w:r>
      <w:r w:rsidR="00A76C15" w:rsidRPr="00E6597C">
        <w:rPr>
          <w:rFonts w:ascii="GHEA Grapalat" w:hAnsi="GHEA Grapalat"/>
          <w:i w:val="0"/>
          <w:lang w:val="af-ZA"/>
        </w:rPr>
        <w:t>»</w:t>
      </w:r>
      <w:r w:rsidRPr="00E6597C">
        <w:rPr>
          <w:rFonts w:ascii="GHEA Grapalat" w:hAnsi="GHEA Grapalat"/>
          <w:i w:val="0"/>
          <w:lang w:val="af-ZA"/>
        </w:rPr>
        <w:t xml:space="preserve"> </w:t>
      </w:r>
      <w:r w:rsidRPr="00E6597C">
        <w:rPr>
          <w:rFonts w:ascii="GHEA Grapalat" w:hAnsi="GHEA Grapalat" w:cs="Sylfaen"/>
          <w:i w:val="0"/>
        </w:rPr>
        <w:t>չափաբաժիներ</w:t>
      </w:r>
      <w:r w:rsidR="00753E6E" w:rsidRPr="00E6597C">
        <w:rPr>
          <w:rFonts w:ascii="GHEA Grapalat" w:hAnsi="GHEA Grapalat" w:cs="Sylfaen"/>
          <w:i w:val="0"/>
        </w:rPr>
        <w:t>ում</w:t>
      </w:r>
      <w:r w:rsidRPr="00E6597C">
        <w:rPr>
          <w:rFonts w:ascii="GHEA Grapalat" w:hAnsi="GHEA Grapalat" w:cs="Times Armenian"/>
          <w:i w:val="0"/>
          <w:lang w:val="af-ZA"/>
        </w:rPr>
        <w:t>`</w:t>
      </w:r>
    </w:p>
    <w:p w14:paraId="682E7331" w14:textId="77777777" w:rsidR="00564DD0" w:rsidRPr="00564DD0" w:rsidRDefault="00564DD0" w:rsidP="00564DD0">
      <w:pPr>
        <w:rPr>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23"/>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23"/>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23"/>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564DD0">
            <w:pPr>
              <w:pStyle w:val="23"/>
              <w:spacing w:line="240" w:lineRule="auto"/>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23"/>
              <w:spacing w:line="240" w:lineRule="auto"/>
              <w:ind w:firstLine="0"/>
              <w:jc w:val="center"/>
              <w:rPr>
                <w:rFonts w:ascii="GHEA Grapalat" w:hAnsi="GHEA Grapalat"/>
                <w:b/>
                <w:bCs/>
                <w:i/>
                <w:iCs/>
              </w:rPr>
            </w:pPr>
          </w:p>
        </w:tc>
      </w:tr>
      <w:tr w:rsidR="001E412B" w:rsidRPr="00803842" w14:paraId="5E891B7B" w14:textId="77777777" w:rsidTr="00015CC3">
        <w:tc>
          <w:tcPr>
            <w:tcW w:w="1843" w:type="dxa"/>
            <w:vAlign w:val="center"/>
          </w:tcPr>
          <w:p w14:paraId="35B4A7E9" w14:textId="77777777" w:rsidR="001E412B" w:rsidRPr="00D7161C" w:rsidRDefault="001E412B" w:rsidP="00EF3662">
            <w:pPr>
              <w:pStyle w:val="23"/>
              <w:spacing w:line="240" w:lineRule="auto"/>
              <w:ind w:firstLine="0"/>
              <w:jc w:val="center"/>
              <w:rPr>
                <w:rFonts w:ascii="GHEA Grapalat" w:hAnsi="GHEA Grapalat"/>
                <w:b/>
                <w:sz w:val="16"/>
              </w:rPr>
            </w:pPr>
            <w:r w:rsidRPr="00D7161C">
              <w:rPr>
                <w:rFonts w:ascii="GHEA Grapalat" w:hAnsi="GHEA Grapalat"/>
                <w:b/>
                <w:sz w:val="16"/>
              </w:rPr>
              <w:t>1</w:t>
            </w:r>
          </w:p>
        </w:tc>
        <w:tc>
          <w:tcPr>
            <w:tcW w:w="1701" w:type="dxa"/>
            <w:vAlign w:val="center"/>
          </w:tcPr>
          <w:p w14:paraId="6E9A721B" w14:textId="7655CDA0" w:rsidR="001E412B" w:rsidRPr="00604D42" w:rsidRDefault="000D4C8D" w:rsidP="001E412B">
            <w:pPr>
              <w:pStyle w:val="23"/>
              <w:spacing w:line="240" w:lineRule="auto"/>
              <w:ind w:firstLine="0"/>
              <w:jc w:val="center"/>
              <w:rPr>
                <w:rFonts w:ascii="GHEA Grapalat" w:hAnsi="GHEA Grapalat"/>
                <w:b/>
                <w:lang w:val="en-US"/>
              </w:rPr>
            </w:pPr>
            <w:r w:rsidRPr="000D4C8D">
              <w:rPr>
                <w:rFonts w:ascii="GHEA Grapalat" w:hAnsi="GHEA Grapalat"/>
                <w:b/>
                <w:lang w:val="en-US"/>
              </w:rPr>
              <w:t>119654766</w:t>
            </w:r>
          </w:p>
        </w:tc>
        <w:tc>
          <w:tcPr>
            <w:tcW w:w="6806" w:type="dxa"/>
            <w:vAlign w:val="center"/>
          </w:tcPr>
          <w:p w14:paraId="780D5E2E" w14:textId="1602F35D" w:rsidR="0038176E" w:rsidRPr="0038176E" w:rsidRDefault="0038176E" w:rsidP="0038176E">
            <w:pPr>
              <w:pStyle w:val="23"/>
              <w:ind w:firstLine="0"/>
              <w:rPr>
                <w:rFonts w:ascii="GHEA Grapalat" w:hAnsi="GHEA Grapalat"/>
                <w:b/>
                <w:bCs/>
                <w:i/>
              </w:rPr>
            </w:pPr>
            <w:r w:rsidRPr="0038176E">
              <w:rPr>
                <w:rFonts w:ascii="GHEA Grapalat" w:hAnsi="GHEA Grapalat"/>
                <w:b/>
                <w:bCs/>
                <w:i/>
              </w:rPr>
              <w:t>«</w:t>
            </w:r>
            <w:r w:rsidRPr="0038176E">
              <w:rPr>
                <w:rFonts w:ascii="GHEA Grapalat" w:hAnsi="GHEA Grapalat"/>
                <w:b/>
                <w:bCs/>
                <w:i/>
                <w:lang w:val="hy-AM"/>
              </w:rPr>
              <w:t xml:space="preserve"> </w:t>
            </w:r>
            <w:r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Pr="0038176E">
              <w:rPr>
                <w:rFonts w:ascii="GHEA Grapalat" w:hAnsi="GHEA Grapalat"/>
                <w:b/>
                <w:bCs/>
                <w:i/>
                <w:lang w:val="hy-AM"/>
              </w:rPr>
              <w:fldChar w:fldCharType="separate"/>
            </w:r>
            <w:r w:rsidRPr="0038176E">
              <w:rPr>
                <w:rFonts w:ascii="GHEA Grapalat" w:hAnsi="GHEA Grapalat"/>
                <w:b/>
                <w:bCs/>
                <w:i/>
                <w:lang w:val="hy-AM"/>
              </w:rPr>
              <w:t>Խոյ</w:t>
            </w:r>
            <w:r w:rsidRPr="0038176E">
              <w:rPr>
                <w:rFonts w:ascii="GHEA Grapalat" w:hAnsi="GHEA Grapalat"/>
                <w:b/>
                <w:bCs/>
                <w:i/>
              </w:rPr>
              <w:t xml:space="preserve"> </w:t>
            </w:r>
            <w:r w:rsidRPr="0038176E">
              <w:rPr>
                <w:rFonts w:ascii="GHEA Grapalat" w:hAnsi="GHEA Grapalat"/>
                <w:b/>
                <w:bCs/>
                <w:i/>
                <w:lang w:val="hy-AM"/>
              </w:rPr>
              <w:t>համայնքի</w:t>
            </w:r>
            <w:r w:rsidRPr="0038176E">
              <w:rPr>
                <w:rFonts w:ascii="GHEA Grapalat" w:hAnsi="GHEA Grapalat"/>
                <w:b/>
                <w:bCs/>
                <w:i/>
              </w:rPr>
              <w:t xml:space="preserve"> </w:t>
            </w:r>
            <w:r w:rsidRPr="0038176E">
              <w:rPr>
                <w:rFonts w:ascii="GHEA Grapalat" w:hAnsi="GHEA Grapalat"/>
                <w:b/>
                <w:bCs/>
                <w:i/>
                <w:lang w:val="hy-AM"/>
              </w:rPr>
              <w:t>Ծաղկալանջ</w:t>
            </w:r>
            <w:r w:rsidRPr="0038176E">
              <w:rPr>
                <w:rFonts w:ascii="GHEA Grapalat" w:hAnsi="GHEA Grapalat"/>
                <w:b/>
                <w:bCs/>
                <w:i/>
              </w:rPr>
              <w:t xml:space="preserve">  </w:t>
            </w:r>
            <w:r w:rsidRPr="0038176E">
              <w:rPr>
                <w:rFonts w:ascii="GHEA Grapalat" w:hAnsi="GHEA Grapalat"/>
                <w:b/>
                <w:bCs/>
                <w:i/>
                <w:lang w:val="hy-AM"/>
              </w:rPr>
              <w:t>բնակավայրի</w:t>
            </w:r>
            <w:r w:rsidRPr="0038176E">
              <w:rPr>
                <w:rFonts w:ascii="GHEA Grapalat" w:hAnsi="GHEA Grapalat"/>
                <w:b/>
                <w:bCs/>
                <w:i/>
              </w:rPr>
              <w:t xml:space="preserve"> </w:t>
            </w:r>
            <w:r w:rsidRPr="0038176E">
              <w:rPr>
                <w:rFonts w:ascii="GHEA Grapalat" w:hAnsi="GHEA Grapalat"/>
                <w:b/>
                <w:bCs/>
                <w:i/>
                <w:lang w:val="hy-AM"/>
              </w:rPr>
              <w:t>խմելու</w:t>
            </w:r>
            <w:r w:rsidRPr="0038176E">
              <w:rPr>
                <w:rFonts w:ascii="GHEA Grapalat" w:hAnsi="GHEA Grapalat"/>
                <w:b/>
                <w:bCs/>
                <w:i/>
              </w:rPr>
              <w:t xml:space="preserve"> </w:t>
            </w:r>
            <w:r w:rsidRPr="0038176E">
              <w:rPr>
                <w:rFonts w:ascii="GHEA Grapalat" w:hAnsi="GHEA Grapalat"/>
                <w:b/>
                <w:bCs/>
                <w:i/>
                <w:lang w:val="hy-AM"/>
              </w:rPr>
              <w:t>ջրի</w:t>
            </w:r>
            <w:r w:rsidRPr="0038176E">
              <w:rPr>
                <w:rFonts w:ascii="GHEA Grapalat" w:hAnsi="GHEA Grapalat"/>
                <w:b/>
                <w:bCs/>
                <w:i/>
              </w:rPr>
              <w:t xml:space="preserve"> </w:t>
            </w:r>
            <w:r w:rsidRPr="0038176E">
              <w:rPr>
                <w:rFonts w:ascii="GHEA Grapalat" w:hAnsi="GHEA Grapalat"/>
                <w:b/>
                <w:bCs/>
                <w:i/>
                <w:lang w:val="hy-AM"/>
              </w:rPr>
              <w:t>ցանցի</w:t>
            </w:r>
            <w:r w:rsidRPr="0038176E">
              <w:rPr>
                <w:rFonts w:ascii="GHEA Grapalat" w:hAnsi="GHEA Grapalat"/>
                <w:b/>
                <w:bCs/>
                <w:i/>
              </w:rPr>
              <w:t xml:space="preserve"> </w:t>
            </w:r>
            <w:r w:rsidRPr="0038176E">
              <w:rPr>
                <w:rFonts w:ascii="GHEA Grapalat" w:hAnsi="GHEA Grapalat"/>
                <w:b/>
                <w:bCs/>
                <w:i/>
                <w:lang w:val="hy-AM"/>
              </w:rPr>
              <w:t>հիմնանորոգման</w:t>
            </w:r>
            <w:r w:rsidRPr="0038176E">
              <w:rPr>
                <w:rFonts w:ascii="GHEA Grapalat" w:hAnsi="GHEA Grapalat"/>
                <w:b/>
                <w:bCs/>
                <w:i/>
              </w:rPr>
              <w:t xml:space="preserve"> (</w:t>
            </w:r>
            <w:r w:rsidRPr="0038176E">
              <w:rPr>
                <w:rFonts w:ascii="GHEA Grapalat" w:hAnsi="GHEA Grapalat"/>
                <w:b/>
                <w:bCs/>
                <w:i/>
                <w:lang w:val="hy-AM"/>
              </w:rPr>
              <w:t>վերակառուցման</w:t>
            </w:r>
            <w:r w:rsidRPr="0038176E">
              <w:rPr>
                <w:rFonts w:ascii="GHEA Grapalat" w:hAnsi="GHEA Grapalat"/>
                <w:b/>
                <w:bCs/>
                <w:i/>
              </w:rPr>
              <w:t xml:space="preserve">) </w:t>
            </w:r>
            <w:r w:rsidRPr="0038176E">
              <w:rPr>
                <w:rFonts w:ascii="GHEA Grapalat" w:hAnsi="GHEA Grapalat"/>
                <w:b/>
                <w:bCs/>
                <w:i/>
                <w:lang w:val="hy-AM"/>
              </w:rPr>
              <w:t>աշխատանքների</w:t>
            </w:r>
            <w:r w:rsidRPr="0038176E">
              <w:rPr>
                <w:rFonts w:ascii="GHEA Grapalat" w:hAnsi="GHEA Grapalat"/>
                <w:b/>
                <w:bCs/>
                <w:i/>
              </w:rPr>
              <w:t xml:space="preserve"> » </w:t>
            </w:r>
          </w:p>
          <w:p w14:paraId="33E30D9D" w14:textId="77777777" w:rsidR="0038176E" w:rsidRPr="0038176E" w:rsidRDefault="0038176E" w:rsidP="0038176E">
            <w:pPr>
              <w:pStyle w:val="23"/>
              <w:rPr>
                <w:rFonts w:ascii="GHEA Grapalat" w:hAnsi="GHEA Grapalat"/>
                <w:b/>
                <w:bCs/>
                <w:i/>
              </w:rPr>
            </w:pPr>
            <w:r w:rsidRPr="0038176E">
              <w:rPr>
                <w:rFonts w:ascii="GHEA Grapalat" w:hAnsi="GHEA Grapalat"/>
                <w:b/>
                <w:bCs/>
                <w:i/>
                <w:lang w:val="hy-AM"/>
              </w:rPr>
              <w:fldChar w:fldCharType="end"/>
            </w:r>
          </w:p>
          <w:p w14:paraId="36185531" w14:textId="718435B5" w:rsidR="001E412B" w:rsidRPr="00564DD0" w:rsidRDefault="001E412B" w:rsidP="008024BD">
            <w:pPr>
              <w:pStyle w:val="23"/>
              <w:spacing w:line="240" w:lineRule="auto"/>
              <w:ind w:firstLine="0"/>
              <w:rPr>
                <w:rFonts w:ascii="GHEA Grapalat" w:hAnsi="GHEA Grapalat"/>
                <w:u w:val="single"/>
                <w:vertAlign w:val="subscript"/>
              </w:rPr>
            </w:pPr>
          </w:p>
        </w:tc>
      </w:tr>
    </w:tbl>
    <w:p w14:paraId="0D7A0EDB" w14:textId="77777777" w:rsidR="00096865" w:rsidRDefault="00816505" w:rsidP="00EF3662">
      <w:pPr>
        <w:pStyle w:val="23"/>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հրավերի N </w:t>
      </w:r>
      <w:r w:rsidR="00177245" w:rsidRPr="00E6597C">
        <w:rPr>
          <w:rFonts w:ascii="GHEA Grapalat" w:hAnsi="GHEA Grapalat"/>
        </w:rPr>
        <w:t>6</w:t>
      </w:r>
      <w:r w:rsidR="00096865" w:rsidRPr="00E6597C">
        <w:rPr>
          <w:rFonts w:ascii="GHEA Grapalat" w:hAnsi="GHEA Grapalat"/>
        </w:rPr>
        <w:t xml:space="preserve"> հավելվածում</w:t>
      </w:r>
      <w:r w:rsidR="004D5671" w:rsidRPr="00E6597C">
        <w:rPr>
          <w:rFonts w:ascii="GHEA Grapalat" w:hAnsi="GHEA Grapalat"/>
        </w:rPr>
        <w:t>։</w:t>
      </w:r>
    </w:p>
    <w:p w14:paraId="1DE2FD15" w14:textId="77777777" w:rsidR="00F62681" w:rsidRPr="00F62681" w:rsidRDefault="00F62681" w:rsidP="00F62681">
      <w:pPr>
        <w:ind w:firstLine="567"/>
        <w:jc w:val="both"/>
        <w:rPr>
          <w:rFonts w:ascii="GHEA Grapalat" w:hAnsi="GHEA Grapalat"/>
          <w:i/>
          <w:sz w:val="20"/>
          <w:szCs w:val="20"/>
          <w:lang w:val="hy-AM"/>
        </w:rPr>
      </w:pPr>
      <w:r w:rsidRPr="00F62681">
        <w:rPr>
          <w:rFonts w:ascii="GHEA Grapalat" w:hAnsi="GHEA Grapalat" w:cs="Sylfaen"/>
          <w:sz w:val="20"/>
          <w:szCs w:val="20"/>
          <w:lang w:val="hy-AM"/>
        </w:rPr>
        <w:t>Ն</w:t>
      </w:r>
      <w:r w:rsidRPr="00F62681">
        <w:rPr>
          <w:rFonts w:ascii="GHEA Grapalat" w:hAnsi="GHEA Grapalat" w:cs="Sylfaen"/>
          <w:sz w:val="20"/>
          <w:szCs w:val="20"/>
          <w:lang w:val="es-ES"/>
        </w:rPr>
        <w:t>ախատեսված</w:t>
      </w:r>
      <w:r w:rsidRPr="00F62681">
        <w:rPr>
          <w:rFonts w:ascii="GHEA Grapalat" w:hAnsi="GHEA Grapalat" w:cs="Times Armenian"/>
          <w:sz w:val="20"/>
          <w:szCs w:val="20"/>
          <w:lang w:val="hy-AM"/>
        </w:rPr>
        <w:t xml:space="preserve"> աշխատանքների կատարման </w:t>
      </w:r>
      <w:r w:rsidRPr="00F62681">
        <w:rPr>
          <w:rFonts w:ascii="GHEA Grapalat" w:hAnsi="GHEA Grapalat" w:cs="Sylfaen"/>
          <w:sz w:val="20"/>
          <w:szCs w:val="20"/>
          <w:lang w:val="es-ES"/>
        </w:rPr>
        <w:t>համար</w:t>
      </w:r>
      <w:r w:rsidRPr="00F62681">
        <w:rPr>
          <w:rFonts w:ascii="GHEA Grapalat" w:hAnsi="GHEA Grapalat" w:cs="Times Armenian"/>
          <w:sz w:val="20"/>
          <w:szCs w:val="20"/>
          <w:lang w:val="hy-AM"/>
        </w:rPr>
        <w:t xml:space="preserve"> </w:t>
      </w:r>
      <w:r w:rsidRPr="00F62681">
        <w:rPr>
          <w:rFonts w:ascii="GHEA Grapalat" w:hAnsi="GHEA Grapalat" w:cs="Sylfaen"/>
          <w:sz w:val="20"/>
          <w:szCs w:val="20"/>
          <w:lang w:val="es-ES"/>
        </w:rPr>
        <w:t>պահանջվում</w:t>
      </w:r>
      <w:r w:rsidRPr="00F62681">
        <w:rPr>
          <w:rFonts w:ascii="GHEA Grapalat" w:hAnsi="GHEA Grapalat" w:cs="Times Armenian"/>
          <w:sz w:val="20"/>
          <w:szCs w:val="20"/>
          <w:lang w:val="hy-AM"/>
        </w:rPr>
        <w:t xml:space="preserve"> </w:t>
      </w:r>
      <w:r w:rsidRPr="00F62681">
        <w:rPr>
          <w:rFonts w:ascii="GHEA Grapalat" w:hAnsi="GHEA Grapalat" w:cs="Sylfaen"/>
          <w:sz w:val="20"/>
          <w:szCs w:val="20"/>
          <w:lang w:val="es-ES"/>
        </w:rPr>
        <w:t>են</w:t>
      </w:r>
      <w:r w:rsidRPr="00F62681">
        <w:rPr>
          <w:rFonts w:ascii="GHEA Grapalat" w:hAnsi="GHEA Grapalat" w:cs="Times Armenian"/>
          <w:sz w:val="20"/>
          <w:szCs w:val="20"/>
          <w:lang w:val="hy-AM"/>
        </w:rPr>
        <w:t xml:space="preserve"> </w:t>
      </w:r>
      <w:r w:rsidRPr="00F62681">
        <w:rPr>
          <w:rFonts w:ascii="GHEA Grapalat" w:hAnsi="GHEA Grapalat" w:cs="Sylfaen"/>
          <w:b/>
          <w:iCs/>
          <w:sz w:val="20"/>
          <w:szCs w:val="20"/>
          <w:lang w:val="es-ES"/>
        </w:rPr>
        <w:t>Քաղաքաշինության բնագավառում</w:t>
      </w:r>
      <w:r w:rsidRPr="00F62681">
        <w:rPr>
          <w:rFonts w:ascii="Sylfaen" w:hAnsi="Sylfaen"/>
          <w:i/>
          <w:iCs/>
          <w:sz w:val="20"/>
          <w:szCs w:val="20"/>
          <w:lang w:val="hy-AM"/>
        </w:rPr>
        <w:t xml:space="preserve"> </w:t>
      </w:r>
      <w:r w:rsidRPr="00F62681">
        <w:rPr>
          <w:rFonts w:ascii="GHEA Grapalat" w:hAnsi="GHEA Grapalat" w:cs="Sylfaen"/>
          <w:b/>
          <w:iCs/>
          <w:sz w:val="20"/>
          <w:szCs w:val="20"/>
          <w:lang w:val="hy-AM"/>
        </w:rPr>
        <w:t xml:space="preserve">շինարարության իրականացման </w:t>
      </w:r>
      <w:r w:rsidRPr="00F62681">
        <w:rPr>
          <w:rFonts w:ascii="GHEA Grapalat" w:hAnsi="GHEA Grapalat" w:cs="Sylfaen"/>
          <w:sz w:val="20"/>
          <w:szCs w:val="20"/>
          <w:lang w:val="es-ES"/>
        </w:rPr>
        <w:t>լիցենզիա</w:t>
      </w:r>
      <w:r w:rsidRPr="00F62681">
        <w:rPr>
          <w:rFonts w:ascii="GHEA Grapalat" w:hAnsi="GHEA Grapalat" w:cs="Sylfaen"/>
          <w:sz w:val="20"/>
          <w:szCs w:val="20"/>
          <w:lang w:val="hy-AM"/>
        </w:rPr>
        <w:t xml:space="preserve">, </w:t>
      </w:r>
      <w:r w:rsidRPr="00F62681">
        <w:rPr>
          <w:rFonts w:ascii="GHEA Grapalat" w:hAnsi="GHEA Grapalat" w:cs="Sylfaen"/>
          <w:iCs/>
          <w:sz w:val="20"/>
          <w:szCs w:val="20"/>
          <w:lang w:val="hy-AM"/>
        </w:rPr>
        <w:t>ըստ</w:t>
      </w:r>
      <w:r w:rsidRPr="00F62681">
        <w:rPr>
          <w:rFonts w:ascii="GHEA Grapalat" w:hAnsi="GHEA Grapalat" w:cs="Sylfaen"/>
          <w:sz w:val="20"/>
          <w:szCs w:val="20"/>
          <w:lang w:val="es-ES"/>
        </w:rPr>
        <w:t xml:space="preserve"> հետևյալ</w:t>
      </w:r>
      <w:r w:rsidRPr="00F62681">
        <w:rPr>
          <w:rFonts w:ascii="GHEA Grapalat" w:hAnsi="GHEA Grapalat" w:cs="Times Armenian"/>
          <w:sz w:val="20"/>
          <w:szCs w:val="20"/>
          <w:lang w:val="hy-AM"/>
        </w:rPr>
        <w:t xml:space="preserve"> </w:t>
      </w:r>
      <w:r w:rsidRPr="00F62681">
        <w:rPr>
          <w:rFonts w:ascii="GHEA Grapalat" w:hAnsi="GHEA Grapalat" w:cs="Sylfaen"/>
          <w:sz w:val="20"/>
          <w:szCs w:val="20"/>
          <w:lang w:val="es-ES"/>
        </w:rPr>
        <w:t>ոլորտների</w:t>
      </w:r>
      <w:r w:rsidRPr="00F62681">
        <w:rPr>
          <w:rFonts w:ascii="GHEA Grapalat" w:hAnsi="GHEA Grapalat" w:cs="Times Armenian"/>
          <w:sz w:val="20"/>
          <w:szCs w:val="20"/>
          <w:lang w:val="hy-AM"/>
        </w:rPr>
        <w:t>`</w:t>
      </w:r>
      <w:r w:rsidRPr="00F62681">
        <w:rPr>
          <w:rFonts w:ascii="GHEA Grapalat" w:hAnsi="GHEA Grapalat"/>
          <w:i/>
          <w:sz w:val="20"/>
          <w:szCs w:val="20"/>
          <w:lang w:val="hy-AM"/>
        </w:rPr>
        <w:t xml:space="preserve"> </w:t>
      </w:r>
    </w:p>
    <w:p w14:paraId="2813D2E4" w14:textId="77777777" w:rsidR="00F62681" w:rsidRPr="00F62681" w:rsidRDefault="00F62681" w:rsidP="00F62681">
      <w:pPr>
        <w:ind w:firstLine="567"/>
        <w:jc w:val="both"/>
        <w:rPr>
          <w:rFonts w:ascii="GHEA Grapalat" w:hAnsi="GHEA Grapalat"/>
          <w:i/>
          <w:sz w:val="20"/>
          <w:szCs w:val="20"/>
          <w:lang w:val="hy-AM"/>
        </w:rPr>
      </w:pPr>
    </w:p>
    <w:tbl>
      <w:tblPr>
        <w:tblW w:w="10379"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4"/>
        <w:gridCol w:w="8165"/>
      </w:tblGrid>
      <w:tr w:rsidR="00F62681" w:rsidRPr="00D33EEF" w14:paraId="313C4B8C" w14:textId="77777777" w:rsidTr="00F62681">
        <w:trPr>
          <w:trHeight w:val="70"/>
          <w:jc w:val="center"/>
        </w:trPr>
        <w:tc>
          <w:tcPr>
            <w:tcW w:w="2214" w:type="dxa"/>
            <w:vAlign w:val="center"/>
          </w:tcPr>
          <w:p w14:paraId="1B8E3A84" w14:textId="77777777" w:rsidR="00F62681" w:rsidRPr="00F62681" w:rsidRDefault="00F62681" w:rsidP="00F62681">
            <w:pPr>
              <w:tabs>
                <w:tab w:val="left" w:pos="1134"/>
              </w:tabs>
              <w:jc w:val="center"/>
              <w:rPr>
                <w:rFonts w:ascii="GHEA Grapalat" w:hAnsi="GHEA Grapalat"/>
                <w:b/>
                <w:sz w:val="20"/>
                <w:szCs w:val="20"/>
                <w:lang w:val="es-ES"/>
              </w:rPr>
            </w:pPr>
            <w:r w:rsidRPr="00F62681">
              <w:rPr>
                <w:rFonts w:ascii="GHEA Grapalat" w:hAnsi="GHEA Grapalat" w:cs="Sylfaen"/>
                <w:b/>
                <w:bCs/>
                <w:iCs/>
                <w:sz w:val="20"/>
                <w:szCs w:val="20"/>
                <w:lang w:val="es-ES"/>
              </w:rPr>
              <w:t>Չափաբաժինների</w:t>
            </w:r>
            <w:r w:rsidRPr="00F62681">
              <w:rPr>
                <w:rFonts w:ascii="GHEA Grapalat" w:hAnsi="GHEA Grapalat" w:cs="Times Armenian"/>
                <w:b/>
                <w:bCs/>
                <w:iCs/>
                <w:sz w:val="20"/>
                <w:szCs w:val="20"/>
                <w:lang w:val="es-ES"/>
              </w:rPr>
              <w:t xml:space="preserve"> </w:t>
            </w:r>
            <w:r w:rsidRPr="00F62681">
              <w:rPr>
                <w:rFonts w:ascii="GHEA Grapalat" w:hAnsi="GHEA Grapalat" w:cs="Sylfaen"/>
                <w:b/>
                <w:bCs/>
                <w:iCs/>
                <w:sz w:val="20"/>
                <w:szCs w:val="20"/>
                <w:lang w:val="es-ES"/>
              </w:rPr>
              <w:t>համարները</w:t>
            </w:r>
          </w:p>
        </w:tc>
        <w:tc>
          <w:tcPr>
            <w:tcW w:w="8165" w:type="dxa"/>
            <w:vAlign w:val="center"/>
          </w:tcPr>
          <w:p w14:paraId="3A678A95" w14:textId="77777777" w:rsidR="00F62681" w:rsidRPr="00F62681" w:rsidRDefault="00F62681" w:rsidP="00F62681">
            <w:pPr>
              <w:ind w:firstLine="540"/>
              <w:jc w:val="center"/>
              <w:rPr>
                <w:rFonts w:ascii="GHEA Grapalat" w:hAnsi="GHEA Grapalat"/>
                <w:b/>
                <w:bCs/>
                <w:iCs/>
                <w:sz w:val="20"/>
                <w:szCs w:val="20"/>
                <w:lang w:val="es-ES"/>
              </w:rPr>
            </w:pPr>
            <w:r w:rsidRPr="00F62681">
              <w:rPr>
                <w:rFonts w:ascii="GHEA Grapalat" w:hAnsi="GHEA Grapalat" w:cs="Sylfaen"/>
                <w:b/>
                <w:sz w:val="20"/>
                <w:szCs w:val="20"/>
                <w:lang w:val="es-ES"/>
              </w:rPr>
              <w:t>Պահանջվող</w:t>
            </w:r>
            <w:r w:rsidRPr="00F62681">
              <w:rPr>
                <w:rFonts w:ascii="GHEA Grapalat" w:hAnsi="GHEA Grapalat" w:cs="Times Armenian"/>
                <w:b/>
                <w:sz w:val="20"/>
                <w:szCs w:val="20"/>
                <w:lang w:val="es-ES"/>
              </w:rPr>
              <w:t xml:space="preserve"> </w:t>
            </w:r>
            <w:r w:rsidRPr="00F62681">
              <w:rPr>
                <w:rFonts w:ascii="GHEA Grapalat" w:hAnsi="GHEA Grapalat" w:cs="Sylfaen"/>
                <w:b/>
                <w:sz w:val="20"/>
                <w:szCs w:val="20"/>
                <w:lang w:val="es-ES"/>
              </w:rPr>
              <w:t>լիցենզիայի</w:t>
            </w:r>
            <w:r w:rsidRPr="00F62681">
              <w:rPr>
                <w:rFonts w:ascii="GHEA Grapalat" w:hAnsi="GHEA Grapalat" w:cs="Times Armenian"/>
                <w:b/>
                <w:sz w:val="20"/>
                <w:szCs w:val="20"/>
                <w:lang w:val="es-ES"/>
              </w:rPr>
              <w:t>(</w:t>
            </w:r>
            <w:r w:rsidRPr="00F62681">
              <w:rPr>
                <w:rFonts w:ascii="GHEA Grapalat" w:hAnsi="GHEA Grapalat" w:cs="Sylfaen"/>
                <w:b/>
                <w:sz w:val="20"/>
                <w:szCs w:val="20"/>
                <w:lang w:val="es-ES"/>
              </w:rPr>
              <w:t>ների</w:t>
            </w:r>
            <w:r w:rsidRPr="00F62681">
              <w:rPr>
                <w:rFonts w:ascii="GHEA Grapalat" w:hAnsi="GHEA Grapalat" w:cs="Times Armenian"/>
                <w:b/>
                <w:sz w:val="20"/>
                <w:szCs w:val="20"/>
                <w:lang w:val="es-ES"/>
              </w:rPr>
              <w:t xml:space="preserve">) </w:t>
            </w:r>
            <w:r w:rsidRPr="00F62681">
              <w:rPr>
                <w:rFonts w:ascii="GHEA Grapalat" w:hAnsi="GHEA Grapalat" w:cs="Sylfaen"/>
                <w:b/>
                <w:sz w:val="20"/>
                <w:szCs w:val="20"/>
                <w:lang w:val="es-ES"/>
              </w:rPr>
              <w:t>տեսակը</w:t>
            </w:r>
            <w:r w:rsidRPr="00F62681">
              <w:rPr>
                <w:rFonts w:ascii="GHEA Grapalat" w:hAnsi="GHEA Grapalat" w:cs="Times Armenian"/>
                <w:b/>
                <w:sz w:val="20"/>
                <w:szCs w:val="20"/>
                <w:lang w:val="es-ES"/>
              </w:rPr>
              <w:t>(</w:t>
            </w:r>
            <w:r w:rsidRPr="00F62681">
              <w:rPr>
                <w:rFonts w:ascii="GHEA Grapalat" w:hAnsi="GHEA Grapalat" w:cs="Sylfaen"/>
                <w:b/>
                <w:sz w:val="20"/>
                <w:szCs w:val="20"/>
                <w:lang w:val="es-ES"/>
              </w:rPr>
              <w:t>ները</w:t>
            </w:r>
            <w:r w:rsidRPr="00F62681">
              <w:rPr>
                <w:rFonts w:ascii="GHEA Grapalat" w:hAnsi="GHEA Grapalat" w:cs="Times Armenian"/>
                <w:b/>
                <w:sz w:val="20"/>
                <w:szCs w:val="20"/>
                <w:lang w:val="es-ES"/>
              </w:rPr>
              <w:t>).</w:t>
            </w:r>
          </w:p>
        </w:tc>
      </w:tr>
      <w:tr w:rsidR="00F62681" w:rsidRPr="00F62681" w14:paraId="31A60FA2" w14:textId="77777777" w:rsidTr="00F62681">
        <w:trPr>
          <w:trHeight w:val="70"/>
          <w:jc w:val="center"/>
        </w:trPr>
        <w:tc>
          <w:tcPr>
            <w:tcW w:w="2214" w:type="dxa"/>
            <w:vAlign w:val="center"/>
          </w:tcPr>
          <w:p w14:paraId="712B1665" w14:textId="136954D3" w:rsidR="00F62681" w:rsidRPr="00F62681" w:rsidRDefault="00F62681" w:rsidP="00F62681">
            <w:pPr>
              <w:jc w:val="center"/>
              <w:rPr>
                <w:rFonts w:ascii="GHEA Grapalat" w:hAnsi="GHEA Grapalat"/>
                <w:sz w:val="20"/>
                <w:szCs w:val="20"/>
                <w:lang w:val="hy-AM"/>
              </w:rPr>
            </w:pPr>
            <w:r w:rsidRPr="00F62681">
              <w:rPr>
                <w:rFonts w:ascii="GHEA Grapalat" w:hAnsi="GHEA Grapalat"/>
                <w:sz w:val="20"/>
                <w:szCs w:val="20"/>
                <w:lang w:val="es-ES"/>
              </w:rPr>
              <w:t>1</w:t>
            </w:r>
          </w:p>
        </w:tc>
        <w:tc>
          <w:tcPr>
            <w:tcW w:w="8165" w:type="dxa"/>
            <w:vAlign w:val="center"/>
          </w:tcPr>
          <w:p w14:paraId="1D07070C" w14:textId="77777777" w:rsidR="00F62681" w:rsidRPr="00F62681" w:rsidRDefault="00F62681" w:rsidP="00F62681">
            <w:pPr>
              <w:rPr>
                <w:rFonts w:ascii="GHEA Grapalat" w:hAnsi="GHEA Grapalat" w:cs="Sylfaen"/>
                <w:sz w:val="20"/>
                <w:szCs w:val="20"/>
                <w:lang w:val="hy-AM"/>
              </w:rPr>
            </w:pPr>
            <w:r w:rsidRPr="00F62681">
              <w:rPr>
                <w:rFonts w:ascii="GHEA Grapalat" w:hAnsi="GHEA Grapalat"/>
                <w:sz w:val="20"/>
                <w:szCs w:val="20"/>
                <w:lang w:val="hy-AM"/>
              </w:rPr>
              <w:t>Հիդրոտեխնիկական</w:t>
            </w:r>
            <w:r w:rsidRPr="00F62681">
              <w:rPr>
                <w:rFonts w:ascii="GHEA Grapalat" w:hAnsi="GHEA Grapalat" w:cs="Sylfaen"/>
                <w:iCs/>
                <w:sz w:val="20"/>
                <w:szCs w:val="20"/>
                <w:lang w:val="hy-AM"/>
              </w:rPr>
              <w:t xml:space="preserve"> </w:t>
            </w:r>
          </w:p>
        </w:tc>
      </w:tr>
    </w:tbl>
    <w:p w14:paraId="6C537D1F" w14:textId="77777777" w:rsidR="00F62681" w:rsidRPr="00174491" w:rsidRDefault="00F62681" w:rsidP="00F62681">
      <w:pPr>
        <w:ind w:firstLine="567"/>
        <w:rPr>
          <w:rFonts w:ascii="GHEA Grapalat" w:hAnsi="GHEA Grapalat" w:cs="Sylfaen"/>
          <w:i/>
          <w:sz w:val="20"/>
          <w:highlight w:val="yellow"/>
        </w:rPr>
      </w:pPr>
    </w:p>
    <w:p w14:paraId="59F3EFE4" w14:textId="77777777" w:rsidR="00F62681" w:rsidRPr="00F62681" w:rsidRDefault="00F62681" w:rsidP="00F62681">
      <w:pPr>
        <w:ind w:firstLine="567"/>
        <w:rPr>
          <w:rFonts w:ascii="GHEA Grapalat" w:hAnsi="GHEA Grapalat" w:cs="Sylfaen"/>
          <w:i/>
          <w:sz w:val="20"/>
          <w:highlight w:val="yellow"/>
          <w:lang w:val="hy-AM"/>
        </w:rPr>
      </w:pPr>
    </w:p>
    <w:p w14:paraId="7E46F1BD" w14:textId="77777777" w:rsidR="00F62681" w:rsidRPr="00F62681" w:rsidRDefault="00F62681" w:rsidP="00F62681">
      <w:pPr>
        <w:ind w:firstLine="567"/>
        <w:jc w:val="both"/>
        <w:rPr>
          <w:rFonts w:ascii="GHEA Grapalat" w:hAnsi="GHEA Grapalat" w:cs="Sylfaen"/>
          <w:sz w:val="20"/>
          <w:lang w:val="hy-AM"/>
        </w:rPr>
      </w:pPr>
      <w:r w:rsidRPr="00F62681">
        <w:rPr>
          <w:rFonts w:ascii="GHEA Grapalat" w:hAnsi="GHEA Grapalat" w:cs="Sylfaen"/>
          <w:sz w:val="20"/>
          <w:lang w:val="hy-AM"/>
        </w:rPr>
        <w:t xml:space="preserve">Նախատեսված աշխատանքների իրականացման համար աշխատանքային ռեսուրսների նվազագույն պահանջներն են` </w:t>
      </w:r>
    </w:p>
    <w:tbl>
      <w:tblPr>
        <w:tblW w:w="10025"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
        <w:gridCol w:w="3794"/>
        <w:gridCol w:w="2192"/>
        <w:gridCol w:w="1986"/>
        <w:gridCol w:w="1235"/>
      </w:tblGrid>
      <w:tr w:rsidR="007E5D77" w:rsidRPr="007E5D77" w14:paraId="2D8A9259" w14:textId="77777777" w:rsidTr="00784172">
        <w:trPr>
          <w:cantSplit/>
          <w:trHeight w:val="416"/>
        </w:trPr>
        <w:tc>
          <w:tcPr>
            <w:tcW w:w="818" w:type="dxa"/>
            <w:vMerge w:val="restart"/>
            <w:tcBorders>
              <w:top w:val="single" w:sz="4" w:space="0" w:color="auto"/>
              <w:left w:val="single" w:sz="4" w:space="0" w:color="auto"/>
              <w:bottom w:val="single" w:sz="4" w:space="0" w:color="auto"/>
              <w:right w:val="single" w:sz="4" w:space="0" w:color="auto"/>
            </w:tcBorders>
          </w:tcPr>
          <w:p w14:paraId="41B18683" w14:textId="77777777" w:rsidR="007E5D77" w:rsidRPr="007E5D77" w:rsidRDefault="007E5D77" w:rsidP="007E5D77">
            <w:pPr>
              <w:tabs>
                <w:tab w:val="left" w:pos="2835"/>
              </w:tabs>
              <w:spacing w:line="256" w:lineRule="auto"/>
              <w:rPr>
                <w:rFonts w:ascii="Arial Armenian" w:hAnsi="Arial Armenian"/>
                <w:szCs w:val="20"/>
                <w:lang w:val="hy-AM"/>
              </w:rPr>
            </w:pPr>
          </w:p>
          <w:p w14:paraId="52821606" w14:textId="77777777" w:rsidR="007E5D77" w:rsidRPr="007E5D77" w:rsidRDefault="007E5D77" w:rsidP="007E5D77">
            <w:pPr>
              <w:tabs>
                <w:tab w:val="left" w:pos="2835"/>
              </w:tabs>
              <w:spacing w:line="256" w:lineRule="auto"/>
              <w:rPr>
                <w:rFonts w:ascii="Arial Armenian" w:hAnsi="Arial Armenian"/>
                <w:lang w:val="hy-AM"/>
              </w:rPr>
            </w:pPr>
          </w:p>
          <w:p w14:paraId="6393B420" w14:textId="77777777" w:rsidR="007E5D77" w:rsidRPr="007E5D77" w:rsidRDefault="007E5D77" w:rsidP="007E5D77">
            <w:pPr>
              <w:tabs>
                <w:tab w:val="left" w:pos="2835"/>
              </w:tabs>
              <w:spacing w:line="256" w:lineRule="auto"/>
              <w:rPr>
                <w:rFonts w:ascii="Arial Armenian" w:hAnsi="Arial Armenian"/>
              </w:rPr>
            </w:pPr>
            <w:r w:rsidRPr="007E5D77">
              <w:rPr>
                <w:rFonts w:ascii="Arial Armenian" w:hAnsi="Arial Armenian"/>
              </w:rPr>
              <w:t>Ð/Ð</w:t>
            </w:r>
          </w:p>
        </w:tc>
        <w:tc>
          <w:tcPr>
            <w:tcW w:w="3794" w:type="dxa"/>
            <w:vMerge w:val="restart"/>
            <w:tcBorders>
              <w:top w:val="single" w:sz="4" w:space="0" w:color="auto"/>
              <w:left w:val="single" w:sz="4" w:space="0" w:color="auto"/>
              <w:bottom w:val="single" w:sz="4" w:space="0" w:color="auto"/>
              <w:right w:val="single" w:sz="4" w:space="0" w:color="auto"/>
            </w:tcBorders>
          </w:tcPr>
          <w:p w14:paraId="3472288F" w14:textId="77777777" w:rsidR="007E5D77" w:rsidRPr="007E5D77" w:rsidRDefault="007E5D77" w:rsidP="007E5D77">
            <w:pPr>
              <w:tabs>
                <w:tab w:val="left" w:pos="2835"/>
              </w:tabs>
              <w:spacing w:line="256" w:lineRule="auto"/>
              <w:rPr>
                <w:sz w:val="22"/>
                <w:szCs w:val="22"/>
                <w:lang w:val="hy-AM"/>
              </w:rPr>
            </w:pPr>
          </w:p>
          <w:p w14:paraId="1A8AD63C" w14:textId="77777777" w:rsidR="007E5D77" w:rsidRPr="007E5D77" w:rsidRDefault="007E5D77" w:rsidP="007E5D77">
            <w:pPr>
              <w:tabs>
                <w:tab w:val="left" w:pos="2835"/>
              </w:tabs>
              <w:spacing w:line="256" w:lineRule="auto"/>
              <w:rPr>
                <w:sz w:val="22"/>
                <w:szCs w:val="22"/>
                <w:lang w:val="hy-AM"/>
              </w:rPr>
            </w:pPr>
          </w:p>
          <w:p w14:paraId="5B497EEE" w14:textId="77777777" w:rsidR="007E5D77" w:rsidRPr="007E5D77" w:rsidRDefault="007E5D77" w:rsidP="007E5D77">
            <w:pPr>
              <w:tabs>
                <w:tab w:val="left" w:pos="2835"/>
              </w:tabs>
              <w:spacing w:line="256" w:lineRule="auto"/>
              <w:rPr>
                <w:sz w:val="22"/>
                <w:szCs w:val="22"/>
                <w:lang w:val="hy-AM"/>
              </w:rPr>
            </w:pPr>
            <w:r w:rsidRPr="007E5D77">
              <w:rPr>
                <w:rFonts w:ascii="Sylfaen" w:hAnsi="Sylfaen" w:cs="Sylfaen"/>
                <w:sz w:val="22"/>
                <w:szCs w:val="22"/>
                <w:lang w:val="hy-AM"/>
              </w:rPr>
              <w:t>Որակավորումը</w:t>
            </w:r>
          </w:p>
        </w:tc>
        <w:tc>
          <w:tcPr>
            <w:tcW w:w="4178" w:type="dxa"/>
            <w:gridSpan w:val="2"/>
            <w:tcBorders>
              <w:top w:val="single" w:sz="4" w:space="0" w:color="auto"/>
              <w:left w:val="single" w:sz="4" w:space="0" w:color="auto"/>
              <w:bottom w:val="single" w:sz="4" w:space="0" w:color="auto"/>
              <w:right w:val="single" w:sz="4" w:space="0" w:color="auto"/>
            </w:tcBorders>
            <w:hideMark/>
          </w:tcPr>
          <w:p w14:paraId="2D976713" w14:textId="77777777" w:rsidR="007E5D77" w:rsidRPr="007E5D77" w:rsidRDefault="007E5D77" w:rsidP="007E5D77">
            <w:pPr>
              <w:tabs>
                <w:tab w:val="left" w:pos="2835"/>
              </w:tabs>
              <w:spacing w:line="256" w:lineRule="auto"/>
              <w:jc w:val="center"/>
              <w:rPr>
                <w:sz w:val="22"/>
                <w:szCs w:val="22"/>
                <w:lang w:val="hy-AM"/>
              </w:rPr>
            </w:pPr>
            <w:r w:rsidRPr="007E5D77">
              <w:rPr>
                <w:rFonts w:ascii="Sylfaen" w:hAnsi="Sylfaen" w:cs="Sylfaen"/>
                <w:sz w:val="22"/>
                <w:szCs w:val="22"/>
                <w:lang w:val="hy-AM"/>
              </w:rPr>
              <w:t>Մասնագիտական</w:t>
            </w:r>
            <w:r w:rsidRPr="007E5D77">
              <w:rPr>
                <w:sz w:val="22"/>
                <w:szCs w:val="22"/>
                <w:lang w:val="hy-AM"/>
              </w:rPr>
              <w:t xml:space="preserve"> </w:t>
            </w:r>
            <w:r w:rsidRPr="007E5D77">
              <w:rPr>
                <w:rFonts w:ascii="Sylfaen" w:hAnsi="Sylfaen" w:cs="Sylfaen"/>
                <w:sz w:val="22"/>
                <w:szCs w:val="22"/>
                <w:lang w:val="hy-AM"/>
              </w:rPr>
              <w:t>փորձ</w:t>
            </w:r>
          </w:p>
        </w:tc>
        <w:tc>
          <w:tcPr>
            <w:tcW w:w="1235" w:type="dxa"/>
            <w:shd w:val="clear" w:color="auto" w:fill="auto"/>
          </w:tcPr>
          <w:p w14:paraId="245A0BFC" w14:textId="77777777" w:rsidR="007E5D77" w:rsidRPr="007E5D77" w:rsidRDefault="007E5D77" w:rsidP="007E5D77">
            <w:pPr>
              <w:rPr>
                <w:rFonts w:ascii="Calibri" w:eastAsia="Calibri" w:hAnsi="Calibri"/>
              </w:rPr>
            </w:pPr>
          </w:p>
        </w:tc>
      </w:tr>
      <w:tr w:rsidR="007E5D77" w:rsidRPr="007E5D77" w14:paraId="73FF2937" w14:textId="77777777" w:rsidTr="00784172">
        <w:trPr>
          <w:cantSplit/>
          <w:trHeight w:val="548"/>
        </w:trPr>
        <w:tc>
          <w:tcPr>
            <w:tcW w:w="818" w:type="dxa"/>
            <w:vMerge/>
            <w:tcBorders>
              <w:top w:val="single" w:sz="4" w:space="0" w:color="auto"/>
              <w:left w:val="single" w:sz="4" w:space="0" w:color="auto"/>
              <w:bottom w:val="single" w:sz="4" w:space="0" w:color="auto"/>
              <w:right w:val="single" w:sz="4" w:space="0" w:color="auto"/>
            </w:tcBorders>
            <w:vAlign w:val="center"/>
            <w:hideMark/>
          </w:tcPr>
          <w:p w14:paraId="381D24F8" w14:textId="77777777" w:rsidR="007E5D77" w:rsidRPr="007E5D77" w:rsidRDefault="007E5D77" w:rsidP="007E5D77">
            <w:pPr>
              <w:rPr>
                <w:rFonts w:ascii="Arial Armenian" w:hAnsi="Arial Armenian"/>
              </w:rPr>
            </w:pPr>
          </w:p>
        </w:tc>
        <w:tc>
          <w:tcPr>
            <w:tcW w:w="3794" w:type="dxa"/>
            <w:vMerge/>
            <w:tcBorders>
              <w:top w:val="single" w:sz="4" w:space="0" w:color="auto"/>
              <w:left w:val="single" w:sz="4" w:space="0" w:color="auto"/>
              <w:bottom w:val="single" w:sz="4" w:space="0" w:color="auto"/>
              <w:right w:val="single" w:sz="4" w:space="0" w:color="auto"/>
            </w:tcBorders>
            <w:vAlign w:val="center"/>
            <w:hideMark/>
          </w:tcPr>
          <w:p w14:paraId="51200041" w14:textId="77777777" w:rsidR="007E5D77" w:rsidRPr="007E5D77" w:rsidRDefault="007E5D77" w:rsidP="007E5D77">
            <w:pPr>
              <w:rPr>
                <w:sz w:val="22"/>
                <w:szCs w:val="22"/>
                <w:lang w:val="hy-AM"/>
              </w:rPr>
            </w:pPr>
          </w:p>
        </w:tc>
        <w:tc>
          <w:tcPr>
            <w:tcW w:w="2192" w:type="dxa"/>
            <w:tcBorders>
              <w:top w:val="single" w:sz="4" w:space="0" w:color="auto"/>
              <w:left w:val="single" w:sz="4" w:space="0" w:color="auto"/>
              <w:bottom w:val="single" w:sz="4" w:space="0" w:color="auto"/>
              <w:right w:val="single" w:sz="4" w:space="0" w:color="auto"/>
            </w:tcBorders>
            <w:hideMark/>
          </w:tcPr>
          <w:p w14:paraId="53B6A65D" w14:textId="77777777" w:rsidR="007E5D77" w:rsidRPr="007E5D77" w:rsidRDefault="007E5D77" w:rsidP="007E5D77">
            <w:pPr>
              <w:tabs>
                <w:tab w:val="left" w:pos="2835"/>
              </w:tabs>
              <w:spacing w:line="256" w:lineRule="auto"/>
              <w:jc w:val="center"/>
              <w:rPr>
                <w:sz w:val="22"/>
                <w:szCs w:val="22"/>
                <w:lang w:val="hy-AM"/>
              </w:rPr>
            </w:pPr>
            <w:r w:rsidRPr="007E5D77">
              <w:rPr>
                <w:rFonts w:ascii="Sylfaen" w:hAnsi="Sylfaen" w:cs="Sylfaen"/>
                <w:sz w:val="22"/>
                <w:szCs w:val="22"/>
                <w:lang w:val="hy-AM"/>
              </w:rPr>
              <w:t>Գործունեության</w:t>
            </w:r>
            <w:r w:rsidRPr="007E5D77">
              <w:rPr>
                <w:sz w:val="22"/>
                <w:szCs w:val="22"/>
                <w:lang w:val="hy-AM"/>
              </w:rPr>
              <w:t xml:space="preserve"> </w:t>
            </w:r>
            <w:r w:rsidRPr="007E5D77">
              <w:rPr>
                <w:rFonts w:ascii="Sylfaen" w:hAnsi="Sylfaen" w:cs="Sylfaen"/>
                <w:sz w:val="22"/>
                <w:szCs w:val="22"/>
                <w:lang w:val="hy-AM"/>
              </w:rPr>
              <w:t>ոլորտ</w:t>
            </w:r>
          </w:p>
        </w:tc>
        <w:tc>
          <w:tcPr>
            <w:tcW w:w="1986" w:type="dxa"/>
            <w:tcBorders>
              <w:top w:val="single" w:sz="4" w:space="0" w:color="auto"/>
              <w:left w:val="single" w:sz="4" w:space="0" w:color="auto"/>
              <w:bottom w:val="single" w:sz="4" w:space="0" w:color="auto"/>
              <w:right w:val="single" w:sz="4" w:space="0" w:color="auto"/>
            </w:tcBorders>
            <w:hideMark/>
          </w:tcPr>
          <w:p w14:paraId="21191514" w14:textId="77777777" w:rsidR="007E5D77" w:rsidRPr="007E5D77" w:rsidRDefault="007E5D77" w:rsidP="007E5D77">
            <w:pPr>
              <w:tabs>
                <w:tab w:val="left" w:pos="2835"/>
              </w:tabs>
              <w:spacing w:line="256" w:lineRule="auto"/>
              <w:jc w:val="center"/>
              <w:rPr>
                <w:sz w:val="22"/>
                <w:szCs w:val="22"/>
                <w:lang w:val="hy-AM"/>
              </w:rPr>
            </w:pPr>
            <w:r w:rsidRPr="007E5D77">
              <w:rPr>
                <w:rFonts w:ascii="Sylfaen" w:hAnsi="Sylfaen" w:cs="Sylfaen"/>
                <w:sz w:val="22"/>
                <w:szCs w:val="22"/>
                <w:lang w:val="hy-AM"/>
              </w:rPr>
              <w:t>Նվազագույն</w:t>
            </w:r>
            <w:r w:rsidRPr="007E5D77">
              <w:rPr>
                <w:sz w:val="22"/>
                <w:szCs w:val="22"/>
                <w:lang w:val="hy-AM"/>
              </w:rPr>
              <w:t xml:space="preserve"> </w:t>
            </w:r>
            <w:r w:rsidRPr="007E5D77">
              <w:rPr>
                <w:rFonts w:ascii="Sylfaen" w:hAnsi="Sylfaen" w:cs="Sylfaen"/>
                <w:sz w:val="22"/>
                <w:szCs w:val="22"/>
                <w:lang w:val="hy-AM"/>
              </w:rPr>
              <w:t>մասնագիտական</w:t>
            </w:r>
            <w:r w:rsidRPr="007E5D77">
              <w:rPr>
                <w:sz w:val="22"/>
                <w:szCs w:val="22"/>
                <w:lang w:val="hy-AM"/>
              </w:rPr>
              <w:t xml:space="preserve"> </w:t>
            </w:r>
            <w:r w:rsidRPr="007E5D77">
              <w:rPr>
                <w:rFonts w:ascii="Sylfaen" w:hAnsi="Sylfaen" w:cs="Sylfaen"/>
                <w:sz w:val="22"/>
                <w:szCs w:val="22"/>
                <w:lang w:val="hy-AM"/>
              </w:rPr>
              <w:t>փորձ</w:t>
            </w:r>
          </w:p>
        </w:tc>
        <w:tc>
          <w:tcPr>
            <w:tcW w:w="1235" w:type="dxa"/>
            <w:shd w:val="clear" w:color="auto" w:fill="auto"/>
          </w:tcPr>
          <w:p w14:paraId="5A4A6B31" w14:textId="77777777" w:rsidR="007E5D77" w:rsidRPr="007E5D77" w:rsidRDefault="007E5D77" w:rsidP="007E5D77">
            <w:pPr>
              <w:jc w:val="center"/>
              <w:rPr>
                <w:rFonts w:ascii="Calibri" w:eastAsia="Calibri" w:hAnsi="Calibri"/>
                <w:lang w:val="hy-AM"/>
              </w:rPr>
            </w:pPr>
            <w:r w:rsidRPr="007E5D77">
              <w:rPr>
                <w:rFonts w:ascii="Sylfaen" w:eastAsia="Calibri" w:hAnsi="Sylfaen" w:cs="Sylfaen"/>
                <w:lang w:val="hy-AM"/>
              </w:rPr>
              <w:t>Ընդամենը</w:t>
            </w:r>
            <w:r w:rsidRPr="007E5D77">
              <w:rPr>
                <w:rFonts w:ascii="Calibri" w:eastAsia="Calibri" w:hAnsi="Calibri"/>
                <w:lang w:val="hy-AM"/>
              </w:rPr>
              <w:t xml:space="preserve"> </w:t>
            </w:r>
            <w:r w:rsidRPr="007E5D77">
              <w:rPr>
                <w:rFonts w:ascii="Sylfaen" w:eastAsia="Calibri" w:hAnsi="Sylfaen" w:cs="Sylfaen"/>
                <w:lang w:val="hy-AM"/>
              </w:rPr>
              <w:t>մարդ</w:t>
            </w:r>
          </w:p>
        </w:tc>
      </w:tr>
      <w:tr w:rsidR="007E5D77" w:rsidRPr="007E5D77" w14:paraId="450B294F" w14:textId="77777777" w:rsidTr="00784172">
        <w:trPr>
          <w:cantSplit/>
          <w:trHeight w:val="371"/>
        </w:trPr>
        <w:tc>
          <w:tcPr>
            <w:tcW w:w="818" w:type="dxa"/>
            <w:tcBorders>
              <w:top w:val="single" w:sz="4" w:space="0" w:color="auto"/>
              <w:left w:val="single" w:sz="4" w:space="0" w:color="auto"/>
              <w:bottom w:val="single" w:sz="4" w:space="0" w:color="auto"/>
              <w:right w:val="single" w:sz="4" w:space="0" w:color="auto"/>
            </w:tcBorders>
            <w:hideMark/>
          </w:tcPr>
          <w:p w14:paraId="1EDD0AD5" w14:textId="77777777" w:rsidR="007E5D77" w:rsidRPr="007E5D77" w:rsidRDefault="007E5D77" w:rsidP="007E5D77">
            <w:pPr>
              <w:tabs>
                <w:tab w:val="left" w:pos="2835"/>
              </w:tabs>
              <w:spacing w:line="256" w:lineRule="auto"/>
              <w:jc w:val="center"/>
              <w:rPr>
                <w:rFonts w:ascii="Russian Baltica" w:hAnsi="Russian Baltica"/>
                <w:b/>
              </w:rPr>
            </w:pPr>
            <w:r w:rsidRPr="007E5D77">
              <w:rPr>
                <w:rFonts w:ascii="Russian Baltica" w:hAnsi="Russian Baltica"/>
                <w:b/>
              </w:rPr>
              <w:t>1</w:t>
            </w:r>
          </w:p>
        </w:tc>
        <w:tc>
          <w:tcPr>
            <w:tcW w:w="3794" w:type="dxa"/>
            <w:tcBorders>
              <w:top w:val="single" w:sz="4" w:space="0" w:color="auto"/>
              <w:left w:val="single" w:sz="4" w:space="0" w:color="auto"/>
              <w:bottom w:val="single" w:sz="4" w:space="0" w:color="auto"/>
              <w:right w:val="single" w:sz="4" w:space="0" w:color="auto"/>
            </w:tcBorders>
            <w:hideMark/>
          </w:tcPr>
          <w:p w14:paraId="20F55DC7" w14:textId="77777777" w:rsidR="007E5D77" w:rsidRPr="007E5D77" w:rsidRDefault="007E5D77" w:rsidP="007E5D77">
            <w:pPr>
              <w:tabs>
                <w:tab w:val="left" w:pos="2835"/>
              </w:tabs>
              <w:spacing w:line="256" w:lineRule="auto"/>
              <w:jc w:val="center"/>
              <w:rPr>
                <w:rFonts w:ascii="Russian Baltica" w:hAnsi="Russian Baltica"/>
                <w:b/>
              </w:rPr>
            </w:pPr>
            <w:r w:rsidRPr="007E5D77">
              <w:rPr>
                <w:rFonts w:ascii="Russian Baltica" w:hAnsi="Russian Baltica"/>
                <w:b/>
              </w:rPr>
              <w:t>2</w:t>
            </w:r>
          </w:p>
        </w:tc>
        <w:tc>
          <w:tcPr>
            <w:tcW w:w="2192" w:type="dxa"/>
            <w:tcBorders>
              <w:top w:val="single" w:sz="4" w:space="0" w:color="auto"/>
              <w:left w:val="single" w:sz="4" w:space="0" w:color="auto"/>
              <w:bottom w:val="single" w:sz="4" w:space="0" w:color="auto"/>
              <w:right w:val="single" w:sz="4" w:space="0" w:color="auto"/>
            </w:tcBorders>
            <w:hideMark/>
          </w:tcPr>
          <w:p w14:paraId="001B7151" w14:textId="77777777" w:rsidR="007E5D77" w:rsidRPr="007E5D77" w:rsidRDefault="007E5D77" w:rsidP="007E5D77">
            <w:pPr>
              <w:tabs>
                <w:tab w:val="left" w:pos="2835"/>
              </w:tabs>
              <w:spacing w:line="256" w:lineRule="auto"/>
              <w:jc w:val="center"/>
              <w:rPr>
                <w:b/>
                <w:lang w:val="hy-AM"/>
              </w:rPr>
            </w:pPr>
            <w:r w:rsidRPr="007E5D77">
              <w:rPr>
                <w:rFonts w:ascii="Russian Baltica" w:hAnsi="Russian Baltica"/>
                <w:b/>
              </w:rPr>
              <w:t>3</w:t>
            </w:r>
          </w:p>
        </w:tc>
        <w:tc>
          <w:tcPr>
            <w:tcW w:w="1986" w:type="dxa"/>
            <w:tcBorders>
              <w:top w:val="single" w:sz="4" w:space="0" w:color="auto"/>
              <w:left w:val="single" w:sz="4" w:space="0" w:color="auto"/>
              <w:bottom w:val="single" w:sz="4" w:space="0" w:color="auto"/>
              <w:right w:val="single" w:sz="4" w:space="0" w:color="auto"/>
            </w:tcBorders>
            <w:hideMark/>
          </w:tcPr>
          <w:p w14:paraId="37D6D19F" w14:textId="77777777" w:rsidR="007E5D77" w:rsidRPr="007E5D77" w:rsidRDefault="007E5D77" w:rsidP="007E5D77">
            <w:pPr>
              <w:tabs>
                <w:tab w:val="left" w:pos="2835"/>
              </w:tabs>
              <w:spacing w:line="256" w:lineRule="auto"/>
              <w:jc w:val="center"/>
              <w:rPr>
                <w:rFonts w:ascii="Russian Baltica" w:hAnsi="Russian Baltica"/>
                <w:b/>
              </w:rPr>
            </w:pPr>
            <w:r w:rsidRPr="007E5D77">
              <w:rPr>
                <w:rFonts w:ascii="Russian Baltica" w:hAnsi="Russian Baltica"/>
                <w:b/>
              </w:rPr>
              <w:t>4</w:t>
            </w:r>
          </w:p>
        </w:tc>
        <w:tc>
          <w:tcPr>
            <w:tcW w:w="1235" w:type="dxa"/>
            <w:shd w:val="clear" w:color="auto" w:fill="auto"/>
          </w:tcPr>
          <w:p w14:paraId="47348626" w14:textId="77777777" w:rsidR="007E5D77" w:rsidRPr="007E5D77" w:rsidRDefault="007E5D77" w:rsidP="007E5D77">
            <w:pPr>
              <w:jc w:val="center"/>
              <w:rPr>
                <w:rFonts w:ascii="Calibri" w:eastAsia="Calibri" w:hAnsi="Calibri"/>
                <w:lang w:val="hy-AM"/>
              </w:rPr>
            </w:pPr>
            <w:r w:rsidRPr="007E5D77">
              <w:rPr>
                <w:rFonts w:ascii="Calibri" w:eastAsia="Calibri" w:hAnsi="Calibri"/>
                <w:lang w:val="hy-AM"/>
              </w:rPr>
              <w:t>5</w:t>
            </w:r>
          </w:p>
        </w:tc>
      </w:tr>
      <w:tr w:rsidR="00607CF9" w:rsidRPr="007E5D77" w14:paraId="27CF17B0" w14:textId="77777777" w:rsidTr="00784172">
        <w:trPr>
          <w:cantSplit/>
        </w:trPr>
        <w:tc>
          <w:tcPr>
            <w:tcW w:w="818" w:type="dxa"/>
            <w:tcBorders>
              <w:top w:val="single" w:sz="4" w:space="0" w:color="auto"/>
              <w:left w:val="single" w:sz="4" w:space="0" w:color="auto"/>
              <w:bottom w:val="single" w:sz="4" w:space="0" w:color="auto"/>
              <w:right w:val="single" w:sz="4" w:space="0" w:color="auto"/>
            </w:tcBorders>
          </w:tcPr>
          <w:p w14:paraId="583C9CCE" w14:textId="77777777" w:rsidR="00607CF9" w:rsidRPr="007E5D77" w:rsidRDefault="00607CF9" w:rsidP="007E5D77">
            <w:pPr>
              <w:tabs>
                <w:tab w:val="left" w:pos="2835"/>
              </w:tabs>
              <w:spacing w:line="256" w:lineRule="auto"/>
              <w:jc w:val="center"/>
              <w:rPr>
                <w:rFonts w:ascii="Calibri" w:hAnsi="Calibri"/>
              </w:rPr>
            </w:pPr>
            <w:r w:rsidRPr="007E5D77">
              <w:rPr>
                <w:rFonts w:ascii="Calibri" w:hAnsi="Calibri"/>
              </w:rPr>
              <w:t>1</w:t>
            </w:r>
          </w:p>
        </w:tc>
        <w:tc>
          <w:tcPr>
            <w:tcW w:w="3794" w:type="dxa"/>
            <w:tcBorders>
              <w:top w:val="single" w:sz="4" w:space="0" w:color="auto"/>
              <w:left w:val="single" w:sz="4" w:space="0" w:color="auto"/>
              <w:bottom w:val="single" w:sz="4" w:space="0" w:color="auto"/>
              <w:right w:val="single" w:sz="4" w:space="0" w:color="auto"/>
            </w:tcBorders>
          </w:tcPr>
          <w:p w14:paraId="28587443" w14:textId="77777777" w:rsidR="00607CF9" w:rsidRPr="007E5D77" w:rsidRDefault="00607CF9" w:rsidP="007E5D77">
            <w:pPr>
              <w:tabs>
                <w:tab w:val="left" w:pos="2835"/>
              </w:tabs>
              <w:spacing w:line="256" w:lineRule="auto"/>
              <w:jc w:val="center"/>
              <w:rPr>
                <w:rFonts w:ascii="Sylfaen" w:hAnsi="Sylfaen"/>
                <w:sz w:val="22"/>
                <w:szCs w:val="22"/>
              </w:rPr>
            </w:pPr>
            <w:r w:rsidRPr="007E5D77">
              <w:rPr>
                <w:rFonts w:ascii="Sylfaen" w:hAnsi="Sylfaen"/>
                <w:sz w:val="22"/>
                <w:szCs w:val="22"/>
              </w:rPr>
              <w:t>Շինարարության ղեկավար</w:t>
            </w:r>
          </w:p>
        </w:tc>
        <w:tc>
          <w:tcPr>
            <w:tcW w:w="2192" w:type="dxa"/>
            <w:tcBorders>
              <w:top w:val="single" w:sz="4" w:space="0" w:color="auto"/>
              <w:left w:val="single" w:sz="4" w:space="0" w:color="auto"/>
              <w:bottom w:val="single" w:sz="4" w:space="0" w:color="auto"/>
              <w:right w:val="single" w:sz="4" w:space="0" w:color="auto"/>
            </w:tcBorders>
          </w:tcPr>
          <w:p w14:paraId="6470F79E" w14:textId="74D5C7A6" w:rsidR="00607CF9" w:rsidRPr="007E5D77" w:rsidRDefault="00607CF9" w:rsidP="007E5D77">
            <w:pPr>
              <w:tabs>
                <w:tab w:val="left" w:pos="2835"/>
              </w:tabs>
              <w:spacing w:line="256" w:lineRule="auto"/>
              <w:jc w:val="center"/>
              <w:rPr>
                <w:sz w:val="22"/>
                <w:szCs w:val="22"/>
                <w:lang w:val="hy-AM"/>
              </w:rPr>
            </w:pPr>
            <w:r w:rsidRPr="007E5D77">
              <w:rPr>
                <w:rFonts w:ascii="Sylfaen" w:hAnsi="Sylfaen" w:cs="Sylfaen"/>
                <w:sz w:val="22"/>
                <w:szCs w:val="22"/>
              </w:rPr>
              <w:t>հիդրոտեխնիկական</w:t>
            </w:r>
            <w:r w:rsidRPr="007E5D77">
              <w:rPr>
                <w:sz w:val="22"/>
                <w:szCs w:val="22"/>
              </w:rPr>
              <w:t xml:space="preserve"> </w:t>
            </w:r>
            <w:r w:rsidRPr="007E5D77">
              <w:rPr>
                <w:rFonts w:ascii="Sylfaen" w:hAnsi="Sylfaen" w:cs="Sylfaen"/>
                <w:sz w:val="22"/>
                <w:szCs w:val="22"/>
              </w:rPr>
              <w:t>շինարարություն</w:t>
            </w:r>
          </w:p>
        </w:tc>
        <w:tc>
          <w:tcPr>
            <w:tcW w:w="1986" w:type="dxa"/>
            <w:tcBorders>
              <w:top w:val="single" w:sz="4" w:space="0" w:color="auto"/>
              <w:left w:val="single" w:sz="4" w:space="0" w:color="auto"/>
              <w:bottom w:val="single" w:sz="4" w:space="0" w:color="auto"/>
              <w:right w:val="single" w:sz="4" w:space="0" w:color="auto"/>
            </w:tcBorders>
          </w:tcPr>
          <w:p w14:paraId="5CD85AF6" w14:textId="4859321A" w:rsidR="00607CF9" w:rsidRPr="007E5D77" w:rsidRDefault="00607CF9" w:rsidP="007E5D77">
            <w:pPr>
              <w:tabs>
                <w:tab w:val="left" w:pos="2835"/>
              </w:tabs>
              <w:spacing w:line="256" w:lineRule="auto"/>
              <w:jc w:val="center"/>
              <w:rPr>
                <w:sz w:val="22"/>
                <w:szCs w:val="22"/>
                <w:lang w:val="hy-AM"/>
              </w:rPr>
            </w:pPr>
            <w:r w:rsidRPr="007E5D77">
              <w:rPr>
                <w:sz w:val="22"/>
                <w:szCs w:val="22"/>
              </w:rPr>
              <w:t xml:space="preserve">3 </w:t>
            </w:r>
            <w:r w:rsidRPr="007E5D77">
              <w:rPr>
                <w:rFonts w:ascii="Sylfaen" w:hAnsi="Sylfaen" w:cs="Sylfaen"/>
                <w:sz w:val="22"/>
                <w:szCs w:val="22"/>
              </w:rPr>
              <w:t>տարի</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73268527" w14:textId="20E3E098" w:rsidR="00607CF9" w:rsidRPr="007E5D77" w:rsidRDefault="00607CF9" w:rsidP="007E5D77">
            <w:pPr>
              <w:rPr>
                <w:rFonts w:ascii="Calibri" w:eastAsia="Calibri" w:hAnsi="Calibri"/>
                <w:lang w:val="hy-AM"/>
              </w:rPr>
            </w:pPr>
            <w:r w:rsidRPr="007E5D77">
              <w:rPr>
                <w:rFonts w:ascii="Calibri" w:eastAsia="Calibri" w:hAnsi="Calibri"/>
                <w:lang w:val="hy-AM"/>
              </w:rPr>
              <w:t>1</w:t>
            </w:r>
          </w:p>
        </w:tc>
      </w:tr>
      <w:tr w:rsidR="00607CF9" w:rsidRPr="007E5D77" w14:paraId="644B60FA" w14:textId="77777777" w:rsidTr="00784172">
        <w:trPr>
          <w:cantSplit/>
        </w:trPr>
        <w:tc>
          <w:tcPr>
            <w:tcW w:w="818" w:type="dxa"/>
            <w:tcBorders>
              <w:top w:val="single" w:sz="4" w:space="0" w:color="auto"/>
              <w:left w:val="single" w:sz="4" w:space="0" w:color="auto"/>
              <w:bottom w:val="single" w:sz="4" w:space="0" w:color="auto"/>
              <w:right w:val="single" w:sz="4" w:space="0" w:color="auto"/>
            </w:tcBorders>
          </w:tcPr>
          <w:p w14:paraId="4ECC91C7" w14:textId="77777777" w:rsidR="00607CF9" w:rsidRPr="007E5D77" w:rsidRDefault="00607CF9" w:rsidP="007E5D77">
            <w:pPr>
              <w:tabs>
                <w:tab w:val="left" w:pos="2835"/>
              </w:tabs>
              <w:spacing w:line="256" w:lineRule="auto"/>
              <w:jc w:val="center"/>
              <w:rPr>
                <w:rFonts w:ascii="Calibri" w:hAnsi="Calibri"/>
              </w:rPr>
            </w:pPr>
            <w:r w:rsidRPr="007E5D77">
              <w:rPr>
                <w:rFonts w:ascii="Calibri" w:hAnsi="Calibri"/>
              </w:rPr>
              <w:t>2</w:t>
            </w:r>
          </w:p>
        </w:tc>
        <w:tc>
          <w:tcPr>
            <w:tcW w:w="3794" w:type="dxa"/>
            <w:tcBorders>
              <w:top w:val="single" w:sz="4" w:space="0" w:color="auto"/>
              <w:left w:val="single" w:sz="4" w:space="0" w:color="auto"/>
              <w:bottom w:val="single" w:sz="4" w:space="0" w:color="auto"/>
              <w:right w:val="single" w:sz="4" w:space="0" w:color="auto"/>
            </w:tcBorders>
          </w:tcPr>
          <w:p w14:paraId="19016D24" w14:textId="77777777" w:rsidR="00607CF9" w:rsidRPr="007E5D77" w:rsidRDefault="00607CF9" w:rsidP="007E5D77">
            <w:pPr>
              <w:tabs>
                <w:tab w:val="left" w:pos="2835"/>
              </w:tabs>
              <w:spacing w:line="256" w:lineRule="auto"/>
              <w:jc w:val="center"/>
              <w:rPr>
                <w:rFonts w:ascii="Sylfaen" w:hAnsi="Sylfaen"/>
                <w:sz w:val="22"/>
                <w:szCs w:val="22"/>
              </w:rPr>
            </w:pPr>
            <w:r w:rsidRPr="007E5D77">
              <w:rPr>
                <w:rFonts w:ascii="Sylfaen" w:hAnsi="Sylfaen"/>
                <w:sz w:val="22"/>
                <w:szCs w:val="22"/>
              </w:rPr>
              <w:t>Շինարարության</w:t>
            </w:r>
            <w:r w:rsidRPr="007E5D77">
              <w:rPr>
                <w:rFonts w:ascii="Sylfaen" w:hAnsi="Sylfaen" w:cs="Sylfaen"/>
                <w:sz w:val="22"/>
                <w:szCs w:val="22"/>
              </w:rPr>
              <w:t xml:space="preserve"> ճարտարագետ</w:t>
            </w:r>
            <w:r w:rsidRPr="007E5D77">
              <w:rPr>
                <w:rFonts w:ascii="Times Armenian" w:hAnsi="Times Armenian"/>
                <w:sz w:val="22"/>
                <w:szCs w:val="22"/>
              </w:rPr>
              <w:t xml:space="preserve"> </w:t>
            </w:r>
            <w:r w:rsidRPr="007E5D77">
              <w:rPr>
                <w:rFonts w:ascii="Sylfaen" w:hAnsi="Sylfaen" w:cs="Sylfaen"/>
                <w:sz w:val="22"/>
                <w:szCs w:val="22"/>
              </w:rPr>
              <w:t>շինարար</w:t>
            </w:r>
          </w:p>
        </w:tc>
        <w:tc>
          <w:tcPr>
            <w:tcW w:w="2192" w:type="dxa"/>
            <w:tcBorders>
              <w:top w:val="single" w:sz="4" w:space="0" w:color="auto"/>
              <w:left w:val="single" w:sz="4" w:space="0" w:color="auto"/>
              <w:bottom w:val="single" w:sz="4" w:space="0" w:color="auto"/>
              <w:right w:val="single" w:sz="4" w:space="0" w:color="auto"/>
            </w:tcBorders>
          </w:tcPr>
          <w:p w14:paraId="66C4BC7E" w14:textId="6E90A0DF" w:rsidR="00607CF9" w:rsidRPr="007E5D77" w:rsidRDefault="00607CF9" w:rsidP="007E5D77">
            <w:pPr>
              <w:tabs>
                <w:tab w:val="left" w:pos="2835"/>
              </w:tabs>
              <w:spacing w:line="256" w:lineRule="auto"/>
              <w:jc w:val="center"/>
              <w:rPr>
                <w:sz w:val="22"/>
                <w:szCs w:val="22"/>
                <w:lang w:val="hy-AM"/>
              </w:rPr>
            </w:pPr>
            <w:r w:rsidRPr="007E5D77">
              <w:rPr>
                <w:rFonts w:ascii="Sylfaen" w:hAnsi="Sylfaen" w:cs="Sylfaen"/>
                <w:sz w:val="22"/>
                <w:szCs w:val="22"/>
              </w:rPr>
              <w:t>հիդրոտեխնիկական</w:t>
            </w:r>
            <w:r w:rsidRPr="007E5D77">
              <w:rPr>
                <w:sz w:val="22"/>
                <w:szCs w:val="22"/>
              </w:rPr>
              <w:t xml:space="preserve"> </w:t>
            </w:r>
            <w:r w:rsidRPr="007E5D77">
              <w:rPr>
                <w:rFonts w:ascii="Sylfaen" w:hAnsi="Sylfaen" w:cs="Sylfaen"/>
                <w:sz w:val="22"/>
                <w:szCs w:val="22"/>
              </w:rPr>
              <w:t>շինարարություն</w:t>
            </w:r>
          </w:p>
        </w:tc>
        <w:tc>
          <w:tcPr>
            <w:tcW w:w="1986" w:type="dxa"/>
            <w:tcBorders>
              <w:top w:val="single" w:sz="4" w:space="0" w:color="auto"/>
              <w:left w:val="single" w:sz="4" w:space="0" w:color="auto"/>
              <w:bottom w:val="single" w:sz="4" w:space="0" w:color="auto"/>
              <w:right w:val="single" w:sz="4" w:space="0" w:color="auto"/>
            </w:tcBorders>
          </w:tcPr>
          <w:p w14:paraId="24801361" w14:textId="52008B7E" w:rsidR="00607CF9" w:rsidRPr="007E5D77" w:rsidRDefault="00607CF9" w:rsidP="007E5D77">
            <w:pPr>
              <w:tabs>
                <w:tab w:val="left" w:pos="2835"/>
              </w:tabs>
              <w:spacing w:line="256" w:lineRule="auto"/>
              <w:jc w:val="center"/>
              <w:rPr>
                <w:sz w:val="22"/>
                <w:szCs w:val="22"/>
                <w:lang w:val="hy-AM"/>
              </w:rPr>
            </w:pPr>
            <w:r w:rsidRPr="007E5D77">
              <w:rPr>
                <w:sz w:val="22"/>
                <w:szCs w:val="22"/>
              </w:rPr>
              <w:t xml:space="preserve">3 </w:t>
            </w:r>
            <w:r w:rsidRPr="007E5D77">
              <w:rPr>
                <w:rFonts w:ascii="Sylfaen" w:hAnsi="Sylfaen" w:cs="Sylfaen"/>
                <w:sz w:val="22"/>
                <w:szCs w:val="22"/>
              </w:rPr>
              <w:t>տարի</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60742F67" w14:textId="29260E76" w:rsidR="00607CF9" w:rsidRPr="007E5D77" w:rsidRDefault="00607CF9" w:rsidP="007E5D77">
            <w:pPr>
              <w:rPr>
                <w:rFonts w:ascii="Calibri" w:eastAsia="Calibri" w:hAnsi="Calibri"/>
                <w:lang w:val="hy-AM"/>
              </w:rPr>
            </w:pPr>
            <w:r w:rsidRPr="007E5D77">
              <w:rPr>
                <w:rFonts w:ascii="Calibri" w:eastAsia="Calibri" w:hAnsi="Calibri"/>
                <w:lang w:val="hy-AM"/>
              </w:rPr>
              <w:t>1</w:t>
            </w:r>
          </w:p>
        </w:tc>
      </w:tr>
      <w:tr w:rsidR="00607CF9" w:rsidRPr="007E5D77" w14:paraId="70D05E4F" w14:textId="77777777" w:rsidTr="00784172">
        <w:trPr>
          <w:cantSplit/>
        </w:trPr>
        <w:tc>
          <w:tcPr>
            <w:tcW w:w="818" w:type="dxa"/>
            <w:tcBorders>
              <w:top w:val="single" w:sz="4" w:space="0" w:color="auto"/>
              <w:left w:val="single" w:sz="4" w:space="0" w:color="auto"/>
              <w:bottom w:val="single" w:sz="4" w:space="0" w:color="auto"/>
              <w:right w:val="single" w:sz="4" w:space="0" w:color="auto"/>
            </w:tcBorders>
          </w:tcPr>
          <w:p w14:paraId="3AD43980" w14:textId="77777777" w:rsidR="00607CF9" w:rsidRPr="007E5D77" w:rsidRDefault="00607CF9" w:rsidP="007E5D77">
            <w:pPr>
              <w:tabs>
                <w:tab w:val="left" w:pos="2835"/>
              </w:tabs>
              <w:spacing w:line="256" w:lineRule="auto"/>
              <w:jc w:val="center"/>
              <w:rPr>
                <w:rFonts w:ascii="Calibri" w:hAnsi="Calibri"/>
              </w:rPr>
            </w:pPr>
            <w:r w:rsidRPr="007E5D77">
              <w:rPr>
                <w:rFonts w:ascii="Calibri" w:hAnsi="Calibri"/>
              </w:rPr>
              <w:t>3</w:t>
            </w:r>
          </w:p>
        </w:tc>
        <w:tc>
          <w:tcPr>
            <w:tcW w:w="3794" w:type="dxa"/>
            <w:tcBorders>
              <w:top w:val="single" w:sz="4" w:space="0" w:color="auto"/>
              <w:left w:val="single" w:sz="4" w:space="0" w:color="auto"/>
              <w:bottom w:val="single" w:sz="4" w:space="0" w:color="auto"/>
              <w:right w:val="single" w:sz="4" w:space="0" w:color="auto"/>
            </w:tcBorders>
          </w:tcPr>
          <w:p w14:paraId="7AAEC5CD" w14:textId="77777777" w:rsidR="00607CF9" w:rsidRPr="007E5D77" w:rsidRDefault="00607CF9" w:rsidP="007E5D77">
            <w:pPr>
              <w:tabs>
                <w:tab w:val="left" w:pos="2835"/>
              </w:tabs>
              <w:spacing w:line="256" w:lineRule="auto"/>
              <w:jc w:val="center"/>
              <w:rPr>
                <w:rFonts w:ascii="Sylfaen" w:hAnsi="Sylfaen"/>
                <w:sz w:val="22"/>
                <w:szCs w:val="22"/>
              </w:rPr>
            </w:pPr>
            <w:r w:rsidRPr="007E5D77">
              <w:rPr>
                <w:rFonts w:ascii="Sylfaen" w:hAnsi="Sylfaen"/>
                <w:sz w:val="22"/>
                <w:szCs w:val="22"/>
              </w:rPr>
              <w:t>Շին.մոնտաժային աշխատանքների եռակցող</w:t>
            </w:r>
          </w:p>
        </w:tc>
        <w:tc>
          <w:tcPr>
            <w:tcW w:w="2192" w:type="dxa"/>
            <w:tcBorders>
              <w:top w:val="single" w:sz="4" w:space="0" w:color="auto"/>
              <w:left w:val="single" w:sz="4" w:space="0" w:color="auto"/>
              <w:bottom w:val="single" w:sz="4" w:space="0" w:color="auto"/>
              <w:right w:val="single" w:sz="4" w:space="0" w:color="auto"/>
            </w:tcBorders>
          </w:tcPr>
          <w:p w14:paraId="1DE755AA" w14:textId="34057C64" w:rsidR="00607CF9" w:rsidRPr="007E5D77" w:rsidRDefault="00607CF9" w:rsidP="007E5D77">
            <w:pPr>
              <w:tabs>
                <w:tab w:val="left" w:pos="2835"/>
              </w:tabs>
              <w:spacing w:line="256" w:lineRule="auto"/>
              <w:jc w:val="center"/>
              <w:rPr>
                <w:sz w:val="22"/>
                <w:szCs w:val="22"/>
                <w:lang w:val="hy-AM"/>
              </w:rPr>
            </w:pPr>
            <w:r w:rsidRPr="007E5D77">
              <w:rPr>
                <w:rFonts w:ascii="Sylfaen" w:hAnsi="Sylfaen" w:cs="Sylfaen"/>
                <w:sz w:val="22"/>
                <w:szCs w:val="22"/>
              </w:rPr>
              <w:t>հիդրոտեխնիկական</w:t>
            </w:r>
            <w:r w:rsidRPr="007E5D77">
              <w:rPr>
                <w:sz w:val="22"/>
                <w:szCs w:val="22"/>
              </w:rPr>
              <w:t xml:space="preserve"> </w:t>
            </w:r>
            <w:r w:rsidRPr="007E5D77">
              <w:rPr>
                <w:rFonts w:ascii="Sylfaen" w:hAnsi="Sylfaen" w:cs="Sylfaen"/>
                <w:sz w:val="22"/>
                <w:szCs w:val="22"/>
              </w:rPr>
              <w:t>շինարարություն</w:t>
            </w:r>
          </w:p>
        </w:tc>
        <w:tc>
          <w:tcPr>
            <w:tcW w:w="1986" w:type="dxa"/>
            <w:tcBorders>
              <w:top w:val="single" w:sz="4" w:space="0" w:color="auto"/>
              <w:left w:val="single" w:sz="4" w:space="0" w:color="auto"/>
              <w:bottom w:val="single" w:sz="4" w:space="0" w:color="auto"/>
              <w:right w:val="single" w:sz="4" w:space="0" w:color="auto"/>
            </w:tcBorders>
          </w:tcPr>
          <w:p w14:paraId="4ECE2EE7" w14:textId="5181D2A8" w:rsidR="00607CF9" w:rsidRPr="007E5D77" w:rsidRDefault="00607CF9" w:rsidP="007E5D77">
            <w:pPr>
              <w:tabs>
                <w:tab w:val="left" w:pos="2835"/>
              </w:tabs>
              <w:spacing w:line="256" w:lineRule="auto"/>
              <w:jc w:val="center"/>
              <w:rPr>
                <w:sz w:val="22"/>
                <w:szCs w:val="22"/>
                <w:lang w:val="hy-AM"/>
              </w:rPr>
            </w:pPr>
            <w:r w:rsidRPr="007E5D77">
              <w:rPr>
                <w:sz w:val="22"/>
                <w:szCs w:val="22"/>
              </w:rPr>
              <w:t xml:space="preserve">3 </w:t>
            </w:r>
            <w:r w:rsidRPr="007E5D77">
              <w:rPr>
                <w:rFonts w:ascii="Sylfaen" w:hAnsi="Sylfaen" w:cs="Sylfaen"/>
                <w:sz w:val="22"/>
                <w:szCs w:val="22"/>
              </w:rPr>
              <w:t>տարի</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56EA2D15" w14:textId="7C7B580F" w:rsidR="00607CF9" w:rsidRPr="007E5D77" w:rsidRDefault="00607CF9" w:rsidP="007E5D77">
            <w:pPr>
              <w:rPr>
                <w:rFonts w:ascii="Calibri" w:eastAsia="Calibri" w:hAnsi="Calibri"/>
                <w:lang w:val="hy-AM"/>
              </w:rPr>
            </w:pPr>
            <w:r w:rsidRPr="007E5D77">
              <w:rPr>
                <w:rFonts w:ascii="Calibri" w:eastAsia="Calibri" w:hAnsi="Calibri"/>
                <w:lang w:val="hy-AM"/>
              </w:rPr>
              <w:t>1</w:t>
            </w:r>
          </w:p>
        </w:tc>
      </w:tr>
      <w:tr w:rsidR="00607CF9" w:rsidRPr="007E5D77" w14:paraId="0EB7B804" w14:textId="77777777" w:rsidTr="00784172">
        <w:trPr>
          <w:cantSplit/>
        </w:trPr>
        <w:tc>
          <w:tcPr>
            <w:tcW w:w="818" w:type="dxa"/>
            <w:tcBorders>
              <w:top w:val="single" w:sz="4" w:space="0" w:color="auto"/>
              <w:left w:val="single" w:sz="4" w:space="0" w:color="auto"/>
              <w:bottom w:val="single" w:sz="4" w:space="0" w:color="auto"/>
              <w:right w:val="single" w:sz="4" w:space="0" w:color="auto"/>
            </w:tcBorders>
          </w:tcPr>
          <w:p w14:paraId="04BEFB2F" w14:textId="77777777" w:rsidR="00607CF9" w:rsidRPr="007E5D77" w:rsidRDefault="00607CF9" w:rsidP="007E5D77">
            <w:pPr>
              <w:tabs>
                <w:tab w:val="left" w:pos="2835"/>
              </w:tabs>
              <w:spacing w:line="256" w:lineRule="auto"/>
              <w:jc w:val="center"/>
              <w:rPr>
                <w:rFonts w:ascii="Sylfaen" w:hAnsi="Sylfaen"/>
              </w:rPr>
            </w:pPr>
            <w:r w:rsidRPr="007E5D77">
              <w:rPr>
                <w:rFonts w:ascii="Sylfaen" w:hAnsi="Sylfaen"/>
              </w:rPr>
              <w:t>4</w:t>
            </w:r>
          </w:p>
        </w:tc>
        <w:tc>
          <w:tcPr>
            <w:tcW w:w="3794" w:type="dxa"/>
            <w:tcBorders>
              <w:top w:val="single" w:sz="4" w:space="0" w:color="auto"/>
              <w:left w:val="single" w:sz="4" w:space="0" w:color="auto"/>
              <w:bottom w:val="single" w:sz="4" w:space="0" w:color="auto"/>
              <w:right w:val="single" w:sz="4" w:space="0" w:color="auto"/>
            </w:tcBorders>
          </w:tcPr>
          <w:p w14:paraId="2DB6DE91" w14:textId="77777777" w:rsidR="00607CF9" w:rsidRPr="007E5D77" w:rsidRDefault="00607CF9" w:rsidP="007E5D77">
            <w:pPr>
              <w:tabs>
                <w:tab w:val="left" w:pos="2835"/>
              </w:tabs>
              <w:spacing w:line="256" w:lineRule="auto"/>
              <w:jc w:val="center"/>
              <w:rPr>
                <w:rFonts w:ascii="Sylfaen" w:hAnsi="Sylfaen"/>
                <w:sz w:val="22"/>
                <w:szCs w:val="22"/>
              </w:rPr>
            </w:pPr>
            <w:r w:rsidRPr="007E5D77">
              <w:rPr>
                <w:rFonts w:ascii="Sylfaen" w:hAnsi="Sylfaen"/>
              </w:rPr>
              <w:t>Մետաղական կոնստրուկցիաների եռակցող</w:t>
            </w:r>
          </w:p>
        </w:tc>
        <w:tc>
          <w:tcPr>
            <w:tcW w:w="2192" w:type="dxa"/>
            <w:tcBorders>
              <w:top w:val="single" w:sz="4" w:space="0" w:color="auto"/>
              <w:left w:val="single" w:sz="4" w:space="0" w:color="auto"/>
              <w:bottom w:val="single" w:sz="4" w:space="0" w:color="auto"/>
              <w:right w:val="single" w:sz="4" w:space="0" w:color="auto"/>
            </w:tcBorders>
          </w:tcPr>
          <w:p w14:paraId="5B8525C2" w14:textId="22EE4045" w:rsidR="00607CF9" w:rsidRPr="007E5D77" w:rsidRDefault="00607CF9" w:rsidP="007E5D77">
            <w:pPr>
              <w:tabs>
                <w:tab w:val="left" w:pos="2835"/>
              </w:tabs>
              <w:spacing w:line="256" w:lineRule="auto"/>
              <w:jc w:val="center"/>
              <w:rPr>
                <w:sz w:val="22"/>
                <w:szCs w:val="22"/>
                <w:lang w:val="hy-AM"/>
              </w:rPr>
            </w:pPr>
            <w:r w:rsidRPr="007E5D77">
              <w:rPr>
                <w:rFonts w:ascii="Sylfaen" w:hAnsi="Sylfaen" w:cs="Sylfaen"/>
                <w:sz w:val="22"/>
                <w:szCs w:val="22"/>
              </w:rPr>
              <w:t>հիդրոտեխնիկական</w:t>
            </w:r>
            <w:r w:rsidRPr="007E5D77">
              <w:rPr>
                <w:sz w:val="22"/>
                <w:szCs w:val="22"/>
              </w:rPr>
              <w:t xml:space="preserve"> </w:t>
            </w:r>
            <w:r w:rsidRPr="007E5D77">
              <w:rPr>
                <w:rFonts w:ascii="Sylfaen" w:hAnsi="Sylfaen" w:cs="Sylfaen"/>
                <w:sz w:val="22"/>
                <w:szCs w:val="22"/>
              </w:rPr>
              <w:t>շինարարություն</w:t>
            </w:r>
          </w:p>
        </w:tc>
        <w:tc>
          <w:tcPr>
            <w:tcW w:w="1986" w:type="dxa"/>
            <w:tcBorders>
              <w:top w:val="single" w:sz="4" w:space="0" w:color="auto"/>
              <w:left w:val="single" w:sz="4" w:space="0" w:color="auto"/>
              <w:bottom w:val="single" w:sz="4" w:space="0" w:color="auto"/>
              <w:right w:val="single" w:sz="4" w:space="0" w:color="auto"/>
            </w:tcBorders>
          </w:tcPr>
          <w:p w14:paraId="1E066F73" w14:textId="29246478" w:rsidR="00607CF9" w:rsidRPr="007E5D77" w:rsidRDefault="00607CF9" w:rsidP="007E5D77">
            <w:pPr>
              <w:tabs>
                <w:tab w:val="left" w:pos="2835"/>
              </w:tabs>
              <w:spacing w:line="256" w:lineRule="auto"/>
              <w:jc w:val="center"/>
              <w:rPr>
                <w:sz w:val="22"/>
                <w:szCs w:val="22"/>
                <w:lang w:val="hy-AM"/>
              </w:rPr>
            </w:pPr>
            <w:r w:rsidRPr="007E5D77">
              <w:rPr>
                <w:sz w:val="22"/>
                <w:szCs w:val="22"/>
              </w:rPr>
              <w:t xml:space="preserve">3 </w:t>
            </w:r>
            <w:r w:rsidRPr="007E5D77">
              <w:rPr>
                <w:rFonts w:ascii="Sylfaen" w:hAnsi="Sylfaen" w:cs="Sylfaen"/>
                <w:sz w:val="22"/>
                <w:szCs w:val="22"/>
              </w:rPr>
              <w:t>տարի</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77EE5ECC" w14:textId="742F1B6B" w:rsidR="00607CF9" w:rsidRPr="007E5D77" w:rsidRDefault="00607CF9" w:rsidP="007E5D77">
            <w:pPr>
              <w:rPr>
                <w:rFonts w:ascii="Calibri" w:eastAsia="Calibri" w:hAnsi="Calibri"/>
                <w:lang w:val="hy-AM"/>
              </w:rPr>
            </w:pPr>
            <w:r w:rsidRPr="007E5D77">
              <w:rPr>
                <w:rFonts w:ascii="Calibri" w:eastAsia="Calibri" w:hAnsi="Calibri"/>
                <w:lang w:val="hy-AM"/>
              </w:rPr>
              <w:t>1</w:t>
            </w:r>
          </w:p>
        </w:tc>
      </w:tr>
      <w:tr w:rsidR="00607CF9" w:rsidRPr="007E5D77" w14:paraId="3F284A59" w14:textId="77777777" w:rsidTr="00784172">
        <w:trPr>
          <w:cantSplit/>
        </w:trPr>
        <w:tc>
          <w:tcPr>
            <w:tcW w:w="818" w:type="dxa"/>
            <w:tcBorders>
              <w:top w:val="single" w:sz="4" w:space="0" w:color="auto"/>
              <w:left w:val="single" w:sz="4" w:space="0" w:color="auto"/>
              <w:bottom w:val="single" w:sz="4" w:space="0" w:color="auto"/>
              <w:right w:val="single" w:sz="4" w:space="0" w:color="auto"/>
            </w:tcBorders>
          </w:tcPr>
          <w:p w14:paraId="391B2754" w14:textId="77777777" w:rsidR="00607CF9" w:rsidRPr="007E5D77" w:rsidRDefault="00607CF9" w:rsidP="007E5D77">
            <w:pPr>
              <w:tabs>
                <w:tab w:val="left" w:pos="2835"/>
              </w:tabs>
              <w:spacing w:line="256" w:lineRule="auto"/>
              <w:jc w:val="center"/>
              <w:rPr>
                <w:rFonts w:ascii="Calibri" w:hAnsi="Calibri"/>
              </w:rPr>
            </w:pPr>
            <w:r w:rsidRPr="007E5D77">
              <w:rPr>
                <w:rFonts w:ascii="Calibri" w:hAnsi="Calibri"/>
              </w:rPr>
              <w:t>5</w:t>
            </w:r>
          </w:p>
        </w:tc>
        <w:tc>
          <w:tcPr>
            <w:tcW w:w="3794" w:type="dxa"/>
            <w:tcBorders>
              <w:top w:val="single" w:sz="4" w:space="0" w:color="auto"/>
              <w:left w:val="single" w:sz="4" w:space="0" w:color="auto"/>
              <w:bottom w:val="single" w:sz="4" w:space="0" w:color="auto"/>
              <w:right w:val="single" w:sz="4" w:space="0" w:color="auto"/>
            </w:tcBorders>
          </w:tcPr>
          <w:p w14:paraId="61C08BFE" w14:textId="77777777" w:rsidR="00607CF9" w:rsidRPr="007E5D77" w:rsidRDefault="00607CF9" w:rsidP="007E5D77">
            <w:pPr>
              <w:tabs>
                <w:tab w:val="left" w:pos="2835"/>
              </w:tabs>
              <w:spacing w:line="256" w:lineRule="auto"/>
              <w:jc w:val="center"/>
              <w:rPr>
                <w:rFonts w:ascii="Sylfaen" w:hAnsi="Sylfaen"/>
                <w:sz w:val="22"/>
                <w:szCs w:val="22"/>
              </w:rPr>
            </w:pPr>
            <w:r w:rsidRPr="007E5D77">
              <w:rPr>
                <w:rFonts w:ascii="Sylfaen" w:hAnsi="Sylfaen"/>
                <w:sz w:val="22"/>
                <w:szCs w:val="22"/>
              </w:rPr>
              <w:t>Պոլիէթիլենե խողովակների եռակցող</w:t>
            </w:r>
          </w:p>
        </w:tc>
        <w:tc>
          <w:tcPr>
            <w:tcW w:w="2192" w:type="dxa"/>
            <w:tcBorders>
              <w:top w:val="single" w:sz="4" w:space="0" w:color="auto"/>
              <w:left w:val="single" w:sz="4" w:space="0" w:color="auto"/>
              <w:bottom w:val="single" w:sz="4" w:space="0" w:color="auto"/>
              <w:right w:val="single" w:sz="4" w:space="0" w:color="auto"/>
            </w:tcBorders>
          </w:tcPr>
          <w:p w14:paraId="32C77E3E" w14:textId="4E3BD12E" w:rsidR="00607CF9" w:rsidRPr="007E5D77" w:rsidRDefault="00607CF9" w:rsidP="007E5D77">
            <w:pPr>
              <w:tabs>
                <w:tab w:val="left" w:pos="2835"/>
              </w:tabs>
              <w:spacing w:line="256" w:lineRule="auto"/>
              <w:jc w:val="center"/>
              <w:rPr>
                <w:sz w:val="22"/>
                <w:szCs w:val="22"/>
                <w:lang w:val="hy-AM"/>
              </w:rPr>
            </w:pPr>
            <w:r w:rsidRPr="007E5D77">
              <w:rPr>
                <w:rFonts w:ascii="Sylfaen" w:hAnsi="Sylfaen" w:cs="Sylfaen"/>
                <w:sz w:val="22"/>
                <w:szCs w:val="22"/>
              </w:rPr>
              <w:t>հիդրոտեխնիկական</w:t>
            </w:r>
            <w:r w:rsidRPr="007E5D77">
              <w:rPr>
                <w:sz w:val="22"/>
                <w:szCs w:val="22"/>
              </w:rPr>
              <w:t xml:space="preserve"> </w:t>
            </w:r>
            <w:r w:rsidRPr="007E5D77">
              <w:rPr>
                <w:rFonts w:ascii="Sylfaen" w:hAnsi="Sylfaen" w:cs="Sylfaen"/>
                <w:sz w:val="22"/>
                <w:szCs w:val="22"/>
              </w:rPr>
              <w:t>շինարարություն</w:t>
            </w:r>
          </w:p>
        </w:tc>
        <w:tc>
          <w:tcPr>
            <w:tcW w:w="1986" w:type="dxa"/>
            <w:tcBorders>
              <w:top w:val="single" w:sz="4" w:space="0" w:color="auto"/>
              <w:left w:val="single" w:sz="4" w:space="0" w:color="auto"/>
              <w:bottom w:val="single" w:sz="4" w:space="0" w:color="auto"/>
              <w:right w:val="single" w:sz="4" w:space="0" w:color="auto"/>
            </w:tcBorders>
          </w:tcPr>
          <w:p w14:paraId="2A42EABD" w14:textId="67D4AE8C" w:rsidR="00607CF9" w:rsidRPr="007E5D77" w:rsidRDefault="00607CF9" w:rsidP="007E5D77">
            <w:pPr>
              <w:tabs>
                <w:tab w:val="left" w:pos="2835"/>
              </w:tabs>
              <w:spacing w:line="256" w:lineRule="auto"/>
              <w:jc w:val="center"/>
              <w:rPr>
                <w:sz w:val="22"/>
                <w:szCs w:val="22"/>
                <w:lang w:val="hy-AM"/>
              </w:rPr>
            </w:pPr>
            <w:r w:rsidRPr="007E5D77">
              <w:rPr>
                <w:sz w:val="22"/>
                <w:szCs w:val="22"/>
              </w:rPr>
              <w:t xml:space="preserve">3 </w:t>
            </w:r>
            <w:r w:rsidRPr="007E5D77">
              <w:rPr>
                <w:rFonts w:ascii="Sylfaen" w:hAnsi="Sylfaen" w:cs="Sylfaen"/>
                <w:sz w:val="22"/>
                <w:szCs w:val="22"/>
              </w:rPr>
              <w:t>տարի</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643422CF" w14:textId="65390CB8" w:rsidR="00607CF9" w:rsidRPr="007E5D77" w:rsidRDefault="00607CF9" w:rsidP="007E5D77">
            <w:pPr>
              <w:rPr>
                <w:rFonts w:ascii="Calibri" w:eastAsia="Calibri" w:hAnsi="Calibri"/>
                <w:lang w:val="hy-AM"/>
              </w:rPr>
            </w:pPr>
            <w:r w:rsidRPr="007E5D77">
              <w:rPr>
                <w:rFonts w:ascii="Calibri" w:eastAsia="Calibri" w:hAnsi="Calibri"/>
                <w:lang w:val="hy-AM"/>
              </w:rPr>
              <w:t>1</w:t>
            </w:r>
          </w:p>
        </w:tc>
      </w:tr>
      <w:tr w:rsidR="00607CF9" w:rsidRPr="007E5D77" w14:paraId="2F041DFA" w14:textId="77777777" w:rsidTr="00784172">
        <w:trPr>
          <w:cantSplit/>
        </w:trPr>
        <w:tc>
          <w:tcPr>
            <w:tcW w:w="818" w:type="dxa"/>
            <w:tcBorders>
              <w:top w:val="single" w:sz="4" w:space="0" w:color="auto"/>
              <w:left w:val="single" w:sz="4" w:space="0" w:color="auto"/>
              <w:bottom w:val="single" w:sz="4" w:space="0" w:color="auto"/>
              <w:right w:val="single" w:sz="4" w:space="0" w:color="auto"/>
            </w:tcBorders>
          </w:tcPr>
          <w:p w14:paraId="07B9086F" w14:textId="77777777" w:rsidR="00607CF9" w:rsidRPr="007E5D77" w:rsidRDefault="00607CF9" w:rsidP="007E5D77">
            <w:pPr>
              <w:tabs>
                <w:tab w:val="left" w:pos="2835"/>
              </w:tabs>
              <w:spacing w:line="256" w:lineRule="auto"/>
              <w:jc w:val="center"/>
              <w:rPr>
                <w:rFonts w:ascii="Calibri" w:hAnsi="Calibri"/>
              </w:rPr>
            </w:pPr>
            <w:r w:rsidRPr="007E5D77">
              <w:rPr>
                <w:rFonts w:ascii="Calibri" w:hAnsi="Calibri"/>
              </w:rPr>
              <w:t>6</w:t>
            </w:r>
          </w:p>
        </w:tc>
        <w:tc>
          <w:tcPr>
            <w:tcW w:w="3794" w:type="dxa"/>
            <w:tcBorders>
              <w:top w:val="single" w:sz="4" w:space="0" w:color="auto"/>
              <w:left w:val="single" w:sz="4" w:space="0" w:color="auto"/>
              <w:bottom w:val="single" w:sz="4" w:space="0" w:color="auto"/>
              <w:right w:val="single" w:sz="4" w:space="0" w:color="auto"/>
            </w:tcBorders>
          </w:tcPr>
          <w:p w14:paraId="60854478" w14:textId="77777777" w:rsidR="00607CF9" w:rsidRPr="007E5D77" w:rsidRDefault="00607CF9" w:rsidP="007E5D77">
            <w:pPr>
              <w:tabs>
                <w:tab w:val="left" w:pos="2835"/>
              </w:tabs>
              <w:spacing w:line="256" w:lineRule="auto"/>
              <w:jc w:val="center"/>
              <w:rPr>
                <w:rFonts w:ascii="Sylfaen" w:hAnsi="Sylfaen"/>
                <w:sz w:val="22"/>
                <w:szCs w:val="22"/>
              </w:rPr>
            </w:pPr>
            <w:r w:rsidRPr="007E5D77">
              <w:rPr>
                <w:rFonts w:ascii="Sylfaen" w:hAnsi="Sylfaen"/>
                <w:sz w:val="22"/>
                <w:szCs w:val="22"/>
              </w:rPr>
              <w:t>Ներկարար</w:t>
            </w:r>
          </w:p>
        </w:tc>
        <w:tc>
          <w:tcPr>
            <w:tcW w:w="2192" w:type="dxa"/>
            <w:tcBorders>
              <w:top w:val="single" w:sz="4" w:space="0" w:color="auto"/>
              <w:left w:val="single" w:sz="4" w:space="0" w:color="auto"/>
              <w:bottom w:val="single" w:sz="4" w:space="0" w:color="auto"/>
              <w:right w:val="single" w:sz="4" w:space="0" w:color="auto"/>
            </w:tcBorders>
          </w:tcPr>
          <w:p w14:paraId="73A087A2" w14:textId="58A9E335" w:rsidR="00607CF9" w:rsidRPr="007E5D77" w:rsidRDefault="00607CF9" w:rsidP="007E5D77">
            <w:pPr>
              <w:tabs>
                <w:tab w:val="left" w:pos="2835"/>
              </w:tabs>
              <w:spacing w:line="256" w:lineRule="auto"/>
              <w:jc w:val="center"/>
              <w:rPr>
                <w:sz w:val="22"/>
                <w:szCs w:val="22"/>
                <w:lang w:val="hy-AM"/>
              </w:rPr>
            </w:pPr>
            <w:r w:rsidRPr="007E5D77">
              <w:rPr>
                <w:rFonts w:ascii="Sylfaen" w:hAnsi="Sylfaen" w:cs="Sylfaen"/>
                <w:sz w:val="22"/>
                <w:szCs w:val="22"/>
              </w:rPr>
              <w:t>հիդրոտեխնիկական</w:t>
            </w:r>
            <w:r w:rsidRPr="007E5D77">
              <w:rPr>
                <w:sz w:val="22"/>
                <w:szCs w:val="22"/>
              </w:rPr>
              <w:t xml:space="preserve"> </w:t>
            </w:r>
            <w:r w:rsidRPr="007E5D77">
              <w:rPr>
                <w:rFonts w:ascii="Sylfaen" w:hAnsi="Sylfaen" w:cs="Sylfaen"/>
                <w:sz w:val="22"/>
                <w:szCs w:val="22"/>
              </w:rPr>
              <w:t>շինարարություն</w:t>
            </w:r>
          </w:p>
        </w:tc>
        <w:tc>
          <w:tcPr>
            <w:tcW w:w="1986" w:type="dxa"/>
            <w:tcBorders>
              <w:top w:val="single" w:sz="4" w:space="0" w:color="auto"/>
              <w:left w:val="single" w:sz="4" w:space="0" w:color="auto"/>
              <w:bottom w:val="single" w:sz="4" w:space="0" w:color="auto"/>
              <w:right w:val="single" w:sz="4" w:space="0" w:color="auto"/>
            </w:tcBorders>
          </w:tcPr>
          <w:p w14:paraId="70803C19" w14:textId="087E4578" w:rsidR="00607CF9" w:rsidRPr="007E5D77" w:rsidRDefault="00607CF9" w:rsidP="007E5D77">
            <w:pPr>
              <w:tabs>
                <w:tab w:val="left" w:pos="2835"/>
              </w:tabs>
              <w:spacing w:line="256" w:lineRule="auto"/>
              <w:jc w:val="center"/>
              <w:rPr>
                <w:sz w:val="22"/>
                <w:szCs w:val="22"/>
                <w:lang w:val="hy-AM"/>
              </w:rPr>
            </w:pPr>
            <w:r w:rsidRPr="007E5D77">
              <w:rPr>
                <w:sz w:val="22"/>
                <w:szCs w:val="22"/>
              </w:rPr>
              <w:t xml:space="preserve">3 </w:t>
            </w:r>
            <w:r w:rsidRPr="007E5D77">
              <w:rPr>
                <w:rFonts w:ascii="Sylfaen" w:hAnsi="Sylfaen" w:cs="Sylfaen"/>
                <w:sz w:val="22"/>
                <w:szCs w:val="22"/>
              </w:rPr>
              <w:t>տարի</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028E7AA8" w14:textId="6F3BBE92" w:rsidR="00607CF9" w:rsidRPr="007E5D77" w:rsidRDefault="00607CF9" w:rsidP="007E5D77">
            <w:pPr>
              <w:rPr>
                <w:rFonts w:ascii="Calibri" w:eastAsia="Calibri" w:hAnsi="Calibri"/>
                <w:lang w:val="hy-AM"/>
              </w:rPr>
            </w:pPr>
            <w:r w:rsidRPr="007E5D77">
              <w:rPr>
                <w:rFonts w:ascii="Calibri" w:eastAsia="Calibri" w:hAnsi="Calibri"/>
                <w:lang w:val="hy-AM"/>
              </w:rPr>
              <w:t>1</w:t>
            </w:r>
          </w:p>
        </w:tc>
      </w:tr>
      <w:tr w:rsidR="00607CF9" w:rsidRPr="007E5D77" w14:paraId="387C32E7" w14:textId="77777777" w:rsidTr="00784172">
        <w:trPr>
          <w:cantSplit/>
        </w:trPr>
        <w:tc>
          <w:tcPr>
            <w:tcW w:w="818" w:type="dxa"/>
            <w:tcBorders>
              <w:top w:val="single" w:sz="4" w:space="0" w:color="auto"/>
              <w:left w:val="single" w:sz="4" w:space="0" w:color="auto"/>
              <w:bottom w:val="single" w:sz="4" w:space="0" w:color="auto"/>
              <w:right w:val="single" w:sz="4" w:space="0" w:color="auto"/>
            </w:tcBorders>
          </w:tcPr>
          <w:p w14:paraId="4BFEDA56" w14:textId="77777777" w:rsidR="00607CF9" w:rsidRPr="007E5D77" w:rsidRDefault="00607CF9" w:rsidP="007E5D77">
            <w:pPr>
              <w:tabs>
                <w:tab w:val="left" w:pos="2835"/>
              </w:tabs>
              <w:spacing w:line="256" w:lineRule="auto"/>
              <w:jc w:val="center"/>
              <w:rPr>
                <w:rFonts w:ascii="Calibri" w:hAnsi="Calibri"/>
              </w:rPr>
            </w:pPr>
            <w:r w:rsidRPr="007E5D77">
              <w:rPr>
                <w:rFonts w:ascii="Calibri" w:hAnsi="Calibri"/>
              </w:rPr>
              <w:t>7</w:t>
            </w:r>
          </w:p>
        </w:tc>
        <w:tc>
          <w:tcPr>
            <w:tcW w:w="3794" w:type="dxa"/>
            <w:tcBorders>
              <w:top w:val="single" w:sz="4" w:space="0" w:color="auto"/>
              <w:left w:val="single" w:sz="4" w:space="0" w:color="auto"/>
              <w:bottom w:val="single" w:sz="4" w:space="0" w:color="auto"/>
              <w:right w:val="single" w:sz="4" w:space="0" w:color="auto"/>
            </w:tcBorders>
          </w:tcPr>
          <w:p w14:paraId="0B0AEFE9" w14:textId="77777777" w:rsidR="00607CF9" w:rsidRPr="007E5D77" w:rsidRDefault="00607CF9" w:rsidP="007E5D77">
            <w:pPr>
              <w:tabs>
                <w:tab w:val="left" w:pos="2835"/>
              </w:tabs>
              <w:spacing w:line="256" w:lineRule="auto"/>
              <w:jc w:val="center"/>
              <w:rPr>
                <w:rFonts w:ascii="Sylfaen" w:hAnsi="Sylfaen"/>
                <w:sz w:val="22"/>
                <w:szCs w:val="22"/>
              </w:rPr>
            </w:pPr>
            <w:r w:rsidRPr="007E5D77">
              <w:rPr>
                <w:rFonts w:ascii="Sylfaen" w:hAnsi="Sylfaen"/>
                <w:sz w:val="22"/>
                <w:szCs w:val="22"/>
              </w:rPr>
              <w:t>Գեոդեզիստ</w:t>
            </w:r>
          </w:p>
        </w:tc>
        <w:tc>
          <w:tcPr>
            <w:tcW w:w="2192" w:type="dxa"/>
            <w:tcBorders>
              <w:top w:val="single" w:sz="4" w:space="0" w:color="auto"/>
              <w:left w:val="single" w:sz="4" w:space="0" w:color="auto"/>
              <w:bottom w:val="single" w:sz="4" w:space="0" w:color="auto"/>
              <w:right w:val="single" w:sz="4" w:space="0" w:color="auto"/>
            </w:tcBorders>
          </w:tcPr>
          <w:p w14:paraId="3DA268E1" w14:textId="620AC6CC" w:rsidR="00607CF9" w:rsidRPr="007E5D77" w:rsidRDefault="00607CF9" w:rsidP="007E5D77">
            <w:pPr>
              <w:tabs>
                <w:tab w:val="left" w:pos="2835"/>
              </w:tabs>
              <w:spacing w:line="256" w:lineRule="auto"/>
              <w:jc w:val="center"/>
              <w:rPr>
                <w:sz w:val="22"/>
                <w:szCs w:val="22"/>
                <w:lang w:val="hy-AM"/>
              </w:rPr>
            </w:pPr>
            <w:r w:rsidRPr="007E5D77">
              <w:rPr>
                <w:rFonts w:ascii="Sylfaen" w:hAnsi="Sylfaen" w:cs="Sylfaen"/>
                <w:sz w:val="22"/>
                <w:szCs w:val="22"/>
              </w:rPr>
              <w:t>հիդրոտեխնիկական</w:t>
            </w:r>
            <w:r w:rsidRPr="007E5D77">
              <w:rPr>
                <w:sz w:val="22"/>
                <w:szCs w:val="22"/>
              </w:rPr>
              <w:t xml:space="preserve"> </w:t>
            </w:r>
            <w:r w:rsidRPr="007E5D77">
              <w:rPr>
                <w:rFonts w:ascii="Sylfaen" w:hAnsi="Sylfaen" w:cs="Sylfaen"/>
                <w:sz w:val="22"/>
                <w:szCs w:val="22"/>
              </w:rPr>
              <w:t>շինարարություն</w:t>
            </w:r>
          </w:p>
        </w:tc>
        <w:tc>
          <w:tcPr>
            <w:tcW w:w="1986" w:type="dxa"/>
            <w:tcBorders>
              <w:top w:val="single" w:sz="4" w:space="0" w:color="auto"/>
              <w:left w:val="single" w:sz="4" w:space="0" w:color="auto"/>
              <w:bottom w:val="single" w:sz="4" w:space="0" w:color="auto"/>
              <w:right w:val="single" w:sz="4" w:space="0" w:color="auto"/>
            </w:tcBorders>
          </w:tcPr>
          <w:p w14:paraId="1A9E5229" w14:textId="52795F31" w:rsidR="00607CF9" w:rsidRPr="007E5D77" w:rsidRDefault="00607CF9" w:rsidP="007E5D77">
            <w:pPr>
              <w:tabs>
                <w:tab w:val="left" w:pos="2835"/>
              </w:tabs>
              <w:spacing w:line="256" w:lineRule="auto"/>
              <w:jc w:val="center"/>
              <w:rPr>
                <w:sz w:val="22"/>
                <w:szCs w:val="22"/>
                <w:lang w:val="hy-AM"/>
              </w:rPr>
            </w:pPr>
            <w:r w:rsidRPr="007E5D77">
              <w:rPr>
                <w:sz w:val="22"/>
                <w:szCs w:val="22"/>
              </w:rPr>
              <w:t xml:space="preserve">3 </w:t>
            </w:r>
            <w:r w:rsidRPr="007E5D77">
              <w:rPr>
                <w:rFonts w:ascii="Sylfaen" w:hAnsi="Sylfaen" w:cs="Sylfaen"/>
                <w:sz w:val="22"/>
                <w:szCs w:val="22"/>
              </w:rPr>
              <w:t>տարի</w:t>
            </w:r>
          </w:p>
        </w:tc>
        <w:tc>
          <w:tcPr>
            <w:tcW w:w="1235" w:type="dxa"/>
            <w:tcBorders>
              <w:top w:val="single" w:sz="4" w:space="0" w:color="auto"/>
              <w:left w:val="single" w:sz="4" w:space="0" w:color="auto"/>
              <w:bottom w:val="single" w:sz="4" w:space="0" w:color="auto"/>
              <w:right w:val="single" w:sz="4" w:space="0" w:color="auto"/>
            </w:tcBorders>
            <w:shd w:val="clear" w:color="auto" w:fill="auto"/>
          </w:tcPr>
          <w:p w14:paraId="46C2C13E" w14:textId="1545C7E6" w:rsidR="00607CF9" w:rsidRPr="007E5D77" w:rsidRDefault="00607CF9" w:rsidP="007E5D77">
            <w:pPr>
              <w:rPr>
                <w:rFonts w:ascii="Calibri" w:eastAsia="Calibri" w:hAnsi="Calibri"/>
                <w:lang w:val="hy-AM"/>
              </w:rPr>
            </w:pPr>
            <w:r w:rsidRPr="007E5D77">
              <w:rPr>
                <w:rFonts w:ascii="Calibri" w:eastAsia="Calibri" w:hAnsi="Calibri"/>
                <w:lang w:val="hy-AM"/>
              </w:rPr>
              <w:t>1</w:t>
            </w:r>
          </w:p>
        </w:tc>
      </w:tr>
    </w:tbl>
    <w:p w14:paraId="244194E0" w14:textId="77777777" w:rsidR="00F62681" w:rsidRDefault="00F62681" w:rsidP="00F62681">
      <w:pPr>
        <w:ind w:firstLine="567"/>
        <w:jc w:val="both"/>
        <w:rPr>
          <w:rFonts w:ascii="GHEA Grapalat" w:hAnsi="GHEA Grapalat" w:cs="Sylfaen"/>
          <w:sz w:val="20"/>
        </w:rPr>
      </w:pPr>
    </w:p>
    <w:p w14:paraId="66962778" w14:textId="77777777" w:rsidR="00174491" w:rsidRDefault="00174491" w:rsidP="00F62681">
      <w:pPr>
        <w:ind w:firstLine="567"/>
        <w:jc w:val="both"/>
        <w:rPr>
          <w:rFonts w:ascii="GHEA Grapalat" w:hAnsi="GHEA Grapalat" w:cs="Sylfaen"/>
          <w:sz w:val="20"/>
        </w:rPr>
      </w:pPr>
    </w:p>
    <w:p w14:paraId="06D3FC43" w14:textId="77777777" w:rsidR="00174491" w:rsidRPr="00174491" w:rsidRDefault="00174491" w:rsidP="00174491">
      <w:pPr>
        <w:jc w:val="both"/>
        <w:rPr>
          <w:rFonts w:ascii="GHEA Grapalat" w:hAnsi="GHEA Grapalat" w:cs="Sylfaen"/>
          <w:sz w:val="20"/>
        </w:rPr>
      </w:pPr>
    </w:p>
    <w:p w14:paraId="02F928ED" w14:textId="77777777" w:rsidR="00F62681" w:rsidRPr="00F62681" w:rsidRDefault="00F62681" w:rsidP="00F62681">
      <w:pPr>
        <w:ind w:firstLine="567"/>
        <w:jc w:val="both"/>
        <w:rPr>
          <w:rFonts w:ascii="GHEA Grapalat" w:hAnsi="GHEA Grapalat" w:cs="Sylfaen"/>
          <w:sz w:val="10"/>
          <w:lang w:val="hy-AM"/>
        </w:rPr>
      </w:pPr>
    </w:p>
    <w:p w14:paraId="79CAF9BF" w14:textId="7F455A9E" w:rsidR="00174491" w:rsidRPr="00174491" w:rsidRDefault="00F62681" w:rsidP="00174491">
      <w:pPr>
        <w:ind w:firstLine="567"/>
        <w:jc w:val="both"/>
        <w:rPr>
          <w:rFonts w:ascii="MS Mincho" w:eastAsia="MS Mincho" w:hAnsi="MS Mincho" w:cs="MS Mincho"/>
          <w:sz w:val="20"/>
          <w:lang w:val="hy-AM"/>
        </w:rPr>
      </w:pPr>
      <w:r w:rsidRPr="00F62681">
        <w:rPr>
          <w:rFonts w:ascii="GHEA Grapalat" w:hAnsi="GHEA Grapalat" w:cs="Sylfaen"/>
          <w:sz w:val="20"/>
          <w:lang w:val="hy-AM"/>
        </w:rPr>
        <w:t>Նախատեսված աշխատանքների իրականացման համար պահանջվող տեխնիկական միջոցների նվազագույն պահանջներն են</w:t>
      </w:r>
    </w:p>
    <w:p w14:paraId="7ADC0AC5" w14:textId="77777777" w:rsidR="00174491" w:rsidRPr="00F62681" w:rsidRDefault="00174491" w:rsidP="00F62681">
      <w:pPr>
        <w:ind w:firstLine="567"/>
        <w:jc w:val="both"/>
        <w:rPr>
          <w:rFonts w:ascii="Cambria Math" w:hAnsi="Cambria Math" w:cs="Sylfaen"/>
          <w:sz w:val="20"/>
          <w:lang w:val="hy-AM"/>
        </w:rPr>
      </w:pPr>
    </w:p>
    <w:p w14:paraId="41447B3F" w14:textId="77777777" w:rsidR="00F62681" w:rsidRPr="00F62681" w:rsidRDefault="00F62681" w:rsidP="00F62681">
      <w:pPr>
        <w:ind w:firstLine="567"/>
        <w:jc w:val="both"/>
        <w:rPr>
          <w:rFonts w:ascii="Cambria Math" w:hAnsi="Cambria Math" w:cs="Sylfaen"/>
          <w:sz w:val="20"/>
          <w:lang w:val="hy-AM"/>
        </w:rPr>
      </w:pPr>
    </w:p>
    <w:tbl>
      <w:tblPr>
        <w:tblW w:w="10847" w:type="dxa"/>
        <w:jc w:val="center"/>
        <w:tblInd w:w="6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
        <w:gridCol w:w="19"/>
        <w:gridCol w:w="3167"/>
        <w:gridCol w:w="11"/>
        <w:gridCol w:w="4512"/>
        <w:gridCol w:w="11"/>
        <w:gridCol w:w="2763"/>
        <w:gridCol w:w="11"/>
      </w:tblGrid>
      <w:tr w:rsidR="000D07A4" w:rsidRPr="00F62681" w14:paraId="59D335A2" w14:textId="77777777" w:rsidTr="007E5D77">
        <w:trPr>
          <w:trHeight w:val="68"/>
          <w:jc w:val="center"/>
        </w:trPr>
        <w:tc>
          <w:tcPr>
            <w:tcW w:w="353" w:type="dxa"/>
            <w:shd w:val="clear" w:color="auto" w:fill="auto"/>
            <w:vAlign w:val="center"/>
          </w:tcPr>
          <w:p w14:paraId="7C7E4DCE" w14:textId="4D34D18A" w:rsidR="000D07A4" w:rsidRPr="008E6166" w:rsidRDefault="008E6166" w:rsidP="00F62681">
            <w:pPr>
              <w:jc w:val="center"/>
              <w:rPr>
                <w:rFonts w:ascii="GHEA Grapalat" w:hAnsi="GHEA Grapalat" w:cs="Sylfaen"/>
                <w:b/>
                <w:sz w:val="20"/>
                <w:szCs w:val="20"/>
              </w:rPr>
            </w:pPr>
            <w:r>
              <w:rPr>
                <w:rFonts w:ascii="GHEA Grapalat" w:hAnsi="GHEA Grapalat" w:cs="Sylfaen"/>
                <w:b/>
                <w:sz w:val="20"/>
                <w:szCs w:val="20"/>
              </w:rPr>
              <w:t>N</w:t>
            </w:r>
          </w:p>
          <w:p w14:paraId="7B38E5A4" w14:textId="3F120451" w:rsidR="000D07A4" w:rsidRPr="00F62681" w:rsidRDefault="000D07A4" w:rsidP="000D07A4">
            <w:pPr>
              <w:jc w:val="center"/>
              <w:rPr>
                <w:rFonts w:ascii="GHEA Grapalat" w:hAnsi="GHEA Grapalat" w:cs="Sylfaen"/>
                <w:b/>
                <w:sz w:val="20"/>
                <w:szCs w:val="20"/>
                <w:lang w:val="hy-AM"/>
              </w:rPr>
            </w:pPr>
          </w:p>
        </w:tc>
        <w:tc>
          <w:tcPr>
            <w:tcW w:w="3197" w:type="dxa"/>
            <w:gridSpan w:val="3"/>
            <w:shd w:val="clear" w:color="auto" w:fill="auto"/>
            <w:vAlign w:val="center"/>
          </w:tcPr>
          <w:p w14:paraId="0475C865" w14:textId="77777777" w:rsidR="000D07A4" w:rsidRDefault="000D07A4" w:rsidP="00F62681">
            <w:pPr>
              <w:jc w:val="center"/>
              <w:rPr>
                <w:rFonts w:ascii="GHEA Grapalat" w:hAnsi="GHEA Grapalat" w:cs="Sylfaen"/>
                <w:b/>
                <w:sz w:val="20"/>
                <w:szCs w:val="20"/>
                <w:lang w:val="hy-AM"/>
              </w:rPr>
            </w:pPr>
            <w:r w:rsidRPr="00F62681">
              <w:rPr>
                <w:rFonts w:ascii="GHEA Grapalat" w:hAnsi="GHEA Grapalat" w:cs="Sylfaen"/>
                <w:b/>
                <w:sz w:val="20"/>
                <w:szCs w:val="20"/>
                <w:lang w:val="hy-AM"/>
              </w:rPr>
              <w:t xml:space="preserve">Տեխնիկական միջոցի </w:t>
            </w:r>
          </w:p>
          <w:p w14:paraId="0C5FABBD" w14:textId="45469013" w:rsidR="000D07A4" w:rsidRPr="00F62681" w:rsidRDefault="000D07A4" w:rsidP="00F62681">
            <w:pPr>
              <w:jc w:val="center"/>
              <w:rPr>
                <w:rFonts w:ascii="GHEA Grapalat" w:hAnsi="GHEA Grapalat" w:cs="Sylfaen"/>
                <w:b/>
                <w:sz w:val="20"/>
                <w:szCs w:val="20"/>
                <w:lang w:val="hy-AM"/>
              </w:rPr>
            </w:pPr>
            <w:r w:rsidRPr="00F62681">
              <w:rPr>
                <w:rFonts w:ascii="GHEA Grapalat" w:hAnsi="GHEA Grapalat" w:cs="Sylfaen"/>
                <w:b/>
                <w:sz w:val="20"/>
                <w:szCs w:val="20"/>
                <w:lang w:val="hy-AM"/>
              </w:rPr>
              <w:t>անվանումը</w:t>
            </w:r>
          </w:p>
        </w:tc>
        <w:tc>
          <w:tcPr>
            <w:tcW w:w="4523" w:type="dxa"/>
            <w:gridSpan w:val="2"/>
            <w:shd w:val="clear" w:color="auto" w:fill="auto"/>
            <w:vAlign w:val="center"/>
          </w:tcPr>
          <w:p w14:paraId="50CEC8E7" w14:textId="0CA40BA7" w:rsidR="000D07A4" w:rsidRPr="00F62681" w:rsidRDefault="000D07A4" w:rsidP="00F62681">
            <w:pPr>
              <w:jc w:val="center"/>
              <w:rPr>
                <w:rFonts w:ascii="GHEA Grapalat" w:hAnsi="GHEA Grapalat" w:cs="Sylfaen"/>
                <w:b/>
                <w:sz w:val="20"/>
                <w:szCs w:val="20"/>
                <w:lang w:val="hy-AM"/>
              </w:rPr>
            </w:pPr>
            <w:r w:rsidRPr="00F62681">
              <w:rPr>
                <w:rFonts w:ascii="GHEA Grapalat" w:hAnsi="GHEA Grapalat" w:cs="Sylfaen"/>
                <w:b/>
                <w:sz w:val="20"/>
                <w:szCs w:val="20"/>
                <w:lang w:val="hy-AM"/>
              </w:rPr>
              <w:t>Տիպը /մակնիշը</w:t>
            </w:r>
          </w:p>
        </w:tc>
        <w:tc>
          <w:tcPr>
            <w:tcW w:w="2774" w:type="dxa"/>
            <w:gridSpan w:val="2"/>
            <w:shd w:val="clear" w:color="auto" w:fill="auto"/>
            <w:vAlign w:val="center"/>
          </w:tcPr>
          <w:p w14:paraId="27FE175E" w14:textId="77777777" w:rsidR="000D07A4" w:rsidRPr="00F62681" w:rsidRDefault="000D07A4" w:rsidP="00F62681">
            <w:pPr>
              <w:jc w:val="center"/>
              <w:rPr>
                <w:rFonts w:ascii="GHEA Grapalat" w:hAnsi="GHEA Grapalat" w:cs="Sylfaen"/>
                <w:b/>
                <w:sz w:val="20"/>
                <w:szCs w:val="20"/>
                <w:lang w:val="hy-AM"/>
              </w:rPr>
            </w:pPr>
            <w:r w:rsidRPr="00F62681">
              <w:rPr>
                <w:rFonts w:ascii="GHEA Grapalat" w:hAnsi="GHEA Grapalat" w:cs="Sylfaen"/>
                <w:b/>
                <w:sz w:val="20"/>
                <w:szCs w:val="20"/>
                <w:lang w:val="hy-AM"/>
              </w:rPr>
              <w:t>Պահանջվող քանակը /հատ/</w:t>
            </w:r>
          </w:p>
        </w:tc>
      </w:tr>
      <w:tr w:rsidR="000D07A4" w:rsidRPr="00F62681" w14:paraId="0A27D853" w14:textId="77777777" w:rsidTr="007E5D77">
        <w:trPr>
          <w:gridAfter w:val="1"/>
          <w:wAfter w:w="11" w:type="dxa"/>
          <w:trHeight w:val="221"/>
          <w:jc w:val="center"/>
        </w:trPr>
        <w:tc>
          <w:tcPr>
            <w:tcW w:w="353" w:type="dxa"/>
            <w:shd w:val="clear" w:color="auto" w:fill="auto"/>
          </w:tcPr>
          <w:p w14:paraId="5FA28456" w14:textId="77777777" w:rsidR="000D07A4" w:rsidRDefault="000D07A4" w:rsidP="000D07A4">
            <w:pPr>
              <w:jc w:val="center"/>
              <w:rPr>
                <w:rFonts w:ascii="GHEA Grapalat" w:hAnsi="GHEA Grapalat"/>
                <w:b/>
                <w:sz w:val="20"/>
                <w:szCs w:val="22"/>
              </w:rPr>
            </w:pPr>
          </w:p>
          <w:p w14:paraId="05B2CF30" w14:textId="7E57866B" w:rsidR="000D07A4" w:rsidRDefault="008E6166" w:rsidP="000D07A4">
            <w:pPr>
              <w:jc w:val="center"/>
              <w:rPr>
                <w:rFonts w:ascii="GHEA Grapalat" w:hAnsi="GHEA Grapalat"/>
                <w:b/>
                <w:sz w:val="20"/>
                <w:szCs w:val="22"/>
              </w:rPr>
            </w:pPr>
            <w:r>
              <w:rPr>
                <w:rFonts w:ascii="GHEA Grapalat" w:hAnsi="GHEA Grapalat"/>
                <w:b/>
                <w:sz w:val="20"/>
                <w:szCs w:val="22"/>
              </w:rPr>
              <w:t>1</w:t>
            </w:r>
          </w:p>
          <w:p w14:paraId="7CB70E3E" w14:textId="58CE0B97" w:rsidR="000D07A4" w:rsidRPr="000D07A4" w:rsidRDefault="000D07A4" w:rsidP="000D07A4">
            <w:pPr>
              <w:jc w:val="center"/>
              <w:rPr>
                <w:rFonts w:ascii="GHEA Grapalat" w:hAnsi="GHEA Grapalat"/>
                <w:b/>
                <w:sz w:val="20"/>
                <w:szCs w:val="22"/>
              </w:rPr>
            </w:pPr>
          </w:p>
        </w:tc>
        <w:tc>
          <w:tcPr>
            <w:tcW w:w="3186" w:type="dxa"/>
            <w:gridSpan w:val="2"/>
            <w:shd w:val="clear" w:color="auto" w:fill="auto"/>
          </w:tcPr>
          <w:p w14:paraId="1A33505C" w14:textId="77777777" w:rsidR="000D07A4" w:rsidRPr="007E5D77" w:rsidRDefault="000D07A4" w:rsidP="000D07A4">
            <w:pPr>
              <w:jc w:val="center"/>
              <w:rPr>
                <w:rFonts w:ascii="GHEA Grapalat" w:hAnsi="GHEA Grapalat"/>
                <w:sz w:val="20"/>
                <w:szCs w:val="22"/>
              </w:rPr>
            </w:pPr>
            <w:r w:rsidRPr="007E5D77">
              <w:rPr>
                <w:rFonts w:ascii="GHEA Grapalat" w:hAnsi="GHEA Grapalat"/>
                <w:sz w:val="20"/>
                <w:szCs w:val="22"/>
              </w:rPr>
              <w:t xml:space="preserve">Էքսկավատոր՝ </w:t>
            </w:r>
          </w:p>
          <w:p w14:paraId="0AB5B333" w14:textId="77777777" w:rsidR="000D07A4" w:rsidRDefault="000D07A4" w:rsidP="000D07A4">
            <w:pPr>
              <w:jc w:val="center"/>
              <w:rPr>
                <w:rFonts w:ascii="Cambria Math" w:hAnsi="Cambria Math"/>
                <w:sz w:val="20"/>
                <w:szCs w:val="20"/>
                <w:lang w:val="pt-BR"/>
                <w:oMath/>
              </w:rPr>
            </w:pPr>
            <w:r w:rsidRPr="007E5D77">
              <w:rPr>
                <w:rFonts w:ascii="GHEA Grapalat" w:hAnsi="GHEA Grapalat"/>
                <w:sz w:val="20"/>
                <w:szCs w:val="22"/>
              </w:rPr>
              <w:t>հակադարձշերեփով</w:t>
            </w:r>
            <w:r>
              <w:rPr>
                <w:rFonts w:ascii="GHEA Grapalat" w:hAnsi="GHEA Grapalat"/>
                <w:b/>
                <w:sz w:val="20"/>
                <w:szCs w:val="22"/>
              </w:rPr>
              <w:t xml:space="preserve"> </w:t>
            </w:r>
            <w:r>
              <w:rPr>
                <w:rFonts w:ascii="GHEA Grapalat" w:hAnsi="GHEA Grapalat"/>
                <w:sz w:val="20"/>
                <w:szCs w:val="20"/>
                <w:lang w:val="pt-BR"/>
              </w:rPr>
              <w:t>V</w:t>
            </w:r>
            <m:oMath>
              <m:r>
                <w:rPr>
                  <w:rFonts w:ascii="Cambria Math" w:hAnsi="Cambria Math"/>
                  <w:sz w:val="20"/>
                  <w:szCs w:val="20"/>
                  <w:lang w:val="pt-BR"/>
                </w:rPr>
                <m:t>=0.5÷</m:t>
              </m:r>
            </m:oMath>
          </w:p>
          <w:p w14:paraId="0DD88895" w14:textId="0F7A103F" w:rsidR="000D07A4" w:rsidRPr="000D07A4" w:rsidRDefault="000D07A4" w:rsidP="000D07A4">
            <w:pPr>
              <w:jc w:val="center"/>
              <w:rPr>
                <w:rFonts w:ascii="GHEA Grapalat" w:hAnsi="GHEA Grapalat"/>
                <w:b/>
                <w:sz w:val="20"/>
                <w:szCs w:val="22"/>
              </w:rPr>
            </w:pPr>
            <m:oMath>
              <m:r>
                <w:rPr>
                  <w:rFonts w:ascii="Cambria Math" w:hAnsi="Cambria Math"/>
                  <w:sz w:val="20"/>
                  <w:szCs w:val="20"/>
                  <w:lang w:val="pt-BR"/>
                </w:rPr>
                <m:t>0.75</m:t>
              </m:r>
              <m:r>
                <w:rPr>
                  <w:rFonts w:ascii="Sylfaen" w:hAnsi="Sylfaen" w:cs="Sylfaen"/>
                  <w:sz w:val="20"/>
                  <w:szCs w:val="20"/>
                  <w:lang w:val="pt-BR"/>
                </w:rPr>
                <m:t>մ</m:t>
              </m:r>
            </m:oMath>
            <w:r>
              <w:rPr>
                <w:rFonts w:ascii="GHEA Grapalat" w:hAnsi="GHEA Grapalat"/>
                <w:sz w:val="20"/>
                <w:szCs w:val="20"/>
                <w:vertAlign w:val="superscript"/>
                <w:lang w:val="pt-BR"/>
              </w:rPr>
              <w:t>3</w:t>
            </w:r>
            <w:r>
              <w:rPr>
                <w:rFonts w:ascii="GHEA Grapalat" w:hAnsi="GHEA Grapalat"/>
                <w:sz w:val="20"/>
                <w:szCs w:val="20"/>
                <w:lang w:val="pt-BR"/>
              </w:rPr>
              <w:t>(հիդրոմուրճով)</w:t>
            </w:r>
          </w:p>
        </w:tc>
        <w:tc>
          <w:tcPr>
            <w:tcW w:w="4523" w:type="dxa"/>
            <w:gridSpan w:val="2"/>
            <w:shd w:val="clear" w:color="auto" w:fill="auto"/>
          </w:tcPr>
          <w:p w14:paraId="15AA6945" w14:textId="527FD9EF" w:rsidR="000D07A4" w:rsidRPr="00F62681" w:rsidRDefault="000D07A4" w:rsidP="00F62681">
            <w:pPr>
              <w:jc w:val="center"/>
              <w:rPr>
                <w:rFonts w:ascii="Times Armenian" w:hAnsi="Times Armenian"/>
                <w:sz w:val="22"/>
                <w:szCs w:val="22"/>
              </w:rPr>
            </w:pPr>
          </w:p>
        </w:tc>
        <w:tc>
          <w:tcPr>
            <w:tcW w:w="2774" w:type="dxa"/>
            <w:gridSpan w:val="2"/>
            <w:shd w:val="clear" w:color="auto" w:fill="auto"/>
            <w:vAlign w:val="center"/>
          </w:tcPr>
          <w:p w14:paraId="45954293" w14:textId="1511DCBA" w:rsidR="000D07A4" w:rsidRPr="00F62681" w:rsidRDefault="000D07A4" w:rsidP="00F62681">
            <w:pPr>
              <w:jc w:val="center"/>
              <w:rPr>
                <w:rFonts w:ascii="Times Armenian" w:hAnsi="Times Armenian"/>
                <w:sz w:val="22"/>
                <w:szCs w:val="22"/>
              </w:rPr>
            </w:pPr>
            <w:r>
              <w:rPr>
                <w:rFonts w:ascii="Times Armenian" w:hAnsi="Times Armenian"/>
                <w:sz w:val="22"/>
                <w:szCs w:val="22"/>
              </w:rPr>
              <w:t>2</w:t>
            </w:r>
          </w:p>
        </w:tc>
      </w:tr>
      <w:tr w:rsidR="000D07A4" w:rsidRPr="00F62681" w14:paraId="48536EED" w14:textId="77777777" w:rsidTr="007E5D77">
        <w:trPr>
          <w:gridAfter w:val="1"/>
          <w:wAfter w:w="11" w:type="dxa"/>
          <w:trHeight w:val="221"/>
          <w:jc w:val="center"/>
        </w:trPr>
        <w:tc>
          <w:tcPr>
            <w:tcW w:w="353" w:type="dxa"/>
            <w:shd w:val="clear" w:color="auto" w:fill="auto"/>
          </w:tcPr>
          <w:p w14:paraId="35A2903D" w14:textId="7ECCABFB" w:rsidR="000D07A4" w:rsidRPr="008E6166" w:rsidRDefault="008E6166" w:rsidP="00F62681">
            <w:pPr>
              <w:jc w:val="center"/>
              <w:rPr>
                <w:rFonts w:ascii="GHEA Grapalat" w:hAnsi="GHEA Grapalat"/>
                <w:b/>
                <w:sz w:val="20"/>
                <w:szCs w:val="22"/>
              </w:rPr>
            </w:pPr>
            <w:r>
              <w:rPr>
                <w:rFonts w:ascii="GHEA Grapalat" w:hAnsi="GHEA Grapalat"/>
                <w:b/>
                <w:sz w:val="20"/>
                <w:szCs w:val="22"/>
              </w:rPr>
              <w:t>2</w:t>
            </w:r>
          </w:p>
        </w:tc>
        <w:tc>
          <w:tcPr>
            <w:tcW w:w="3186" w:type="dxa"/>
            <w:gridSpan w:val="2"/>
            <w:shd w:val="clear" w:color="auto" w:fill="auto"/>
          </w:tcPr>
          <w:p w14:paraId="305D0970" w14:textId="22E9EBEB" w:rsidR="000D07A4" w:rsidRPr="008E6166" w:rsidRDefault="008E6166" w:rsidP="008E6166">
            <w:pPr>
              <w:jc w:val="center"/>
              <w:rPr>
                <w:rFonts w:ascii="GHEA Grapalat" w:hAnsi="GHEA Grapalat"/>
                <w:b/>
                <w:sz w:val="20"/>
                <w:szCs w:val="22"/>
              </w:rPr>
            </w:pPr>
            <w:r>
              <w:rPr>
                <w:rFonts w:ascii="GHEA Grapalat" w:hAnsi="GHEA Grapalat"/>
                <w:b/>
                <w:sz w:val="20"/>
                <w:szCs w:val="22"/>
              </w:rPr>
              <w:t>ավտոամբարձիչ</w:t>
            </w:r>
            <w:r>
              <w:rPr>
                <w:rFonts w:ascii="GHEA Grapalat" w:hAnsi="GHEA Grapalat"/>
                <w:sz w:val="20"/>
                <w:szCs w:val="20"/>
                <w:lang w:val="pt-BR"/>
              </w:rPr>
              <w:t>(առնվազ 16մ սլաքի թռիչքով և 6տ բեռնունակությամբ)</w:t>
            </w:r>
          </w:p>
        </w:tc>
        <w:tc>
          <w:tcPr>
            <w:tcW w:w="4523" w:type="dxa"/>
            <w:gridSpan w:val="2"/>
            <w:shd w:val="clear" w:color="auto" w:fill="auto"/>
          </w:tcPr>
          <w:p w14:paraId="388454D2" w14:textId="4D39757D" w:rsidR="000D07A4" w:rsidRPr="00F62681" w:rsidRDefault="000D07A4" w:rsidP="00F62681">
            <w:pPr>
              <w:jc w:val="center"/>
              <w:rPr>
                <w:rFonts w:ascii="Times Armenian" w:hAnsi="Times Armenian"/>
                <w:sz w:val="22"/>
                <w:szCs w:val="22"/>
              </w:rPr>
            </w:pPr>
          </w:p>
        </w:tc>
        <w:tc>
          <w:tcPr>
            <w:tcW w:w="2774" w:type="dxa"/>
            <w:gridSpan w:val="2"/>
            <w:shd w:val="clear" w:color="auto" w:fill="auto"/>
            <w:vAlign w:val="center"/>
          </w:tcPr>
          <w:p w14:paraId="47B6BBE7" w14:textId="49CDDBC1" w:rsidR="000D07A4" w:rsidRPr="00F62681" w:rsidRDefault="008E6166" w:rsidP="00F62681">
            <w:pPr>
              <w:jc w:val="center"/>
              <w:rPr>
                <w:rFonts w:ascii="Times Armenian" w:hAnsi="Times Armenian"/>
                <w:sz w:val="22"/>
                <w:szCs w:val="22"/>
              </w:rPr>
            </w:pPr>
            <w:r>
              <w:rPr>
                <w:rFonts w:ascii="Times Armenian" w:hAnsi="Times Armenian"/>
                <w:sz w:val="22"/>
                <w:szCs w:val="22"/>
              </w:rPr>
              <w:t>1</w:t>
            </w:r>
          </w:p>
        </w:tc>
      </w:tr>
      <w:tr w:rsidR="008E6166" w:rsidRPr="00F62681" w14:paraId="767EF44C" w14:textId="77777777" w:rsidTr="007E5D77">
        <w:trPr>
          <w:gridAfter w:val="1"/>
          <w:wAfter w:w="11" w:type="dxa"/>
          <w:trHeight w:val="221"/>
          <w:jc w:val="center"/>
        </w:trPr>
        <w:tc>
          <w:tcPr>
            <w:tcW w:w="372" w:type="dxa"/>
            <w:gridSpan w:val="2"/>
            <w:shd w:val="clear" w:color="auto" w:fill="auto"/>
          </w:tcPr>
          <w:p w14:paraId="43D3440D" w14:textId="030C632D" w:rsidR="008E6166" w:rsidRPr="008E6166" w:rsidRDefault="008E6166" w:rsidP="00F62681">
            <w:pPr>
              <w:jc w:val="center"/>
              <w:rPr>
                <w:rFonts w:ascii="GHEA Grapalat" w:hAnsi="GHEA Grapalat"/>
                <w:sz w:val="20"/>
                <w:szCs w:val="22"/>
              </w:rPr>
            </w:pPr>
            <w:r w:rsidRPr="008E6166">
              <w:rPr>
                <w:rFonts w:ascii="GHEA Grapalat" w:hAnsi="GHEA Grapalat"/>
                <w:sz w:val="20"/>
                <w:szCs w:val="22"/>
              </w:rPr>
              <w:t>3</w:t>
            </w:r>
          </w:p>
        </w:tc>
        <w:tc>
          <w:tcPr>
            <w:tcW w:w="3167" w:type="dxa"/>
            <w:shd w:val="clear" w:color="auto" w:fill="auto"/>
          </w:tcPr>
          <w:p w14:paraId="2EA53BFD" w14:textId="52815EDD" w:rsidR="008E6166" w:rsidRPr="008E6166" w:rsidRDefault="008E6166" w:rsidP="00F62681">
            <w:pPr>
              <w:jc w:val="center"/>
              <w:rPr>
                <w:rFonts w:ascii="GHEA Grapalat" w:hAnsi="GHEA Grapalat"/>
                <w:sz w:val="20"/>
                <w:szCs w:val="22"/>
              </w:rPr>
            </w:pPr>
            <w:r w:rsidRPr="008E6166">
              <w:rPr>
                <w:rFonts w:ascii="GHEA Grapalat" w:hAnsi="GHEA Grapalat"/>
                <w:sz w:val="20"/>
                <w:szCs w:val="22"/>
              </w:rPr>
              <w:t>Ինքնքաթափ բեռնատար մեքենա 10տ բեռնատարողությամբ</w:t>
            </w:r>
          </w:p>
        </w:tc>
        <w:tc>
          <w:tcPr>
            <w:tcW w:w="4523" w:type="dxa"/>
            <w:gridSpan w:val="2"/>
            <w:shd w:val="clear" w:color="auto" w:fill="auto"/>
          </w:tcPr>
          <w:p w14:paraId="1AE68B47" w14:textId="687A15DA" w:rsidR="008E6166" w:rsidRPr="000D07A4" w:rsidRDefault="008E6166" w:rsidP="00F62681">
            <w:pPr>
              <w:jc w:val="center"/>
              <w:rPr>
                <w:rFonts w:ascii="Times Armenian" w:hAnsi="Times Armenian"/>
                <w:sz w:val="22"/>
                <w:szCs w:val="22"/>
                <w:lang w:val="hy-AM"/>
              </w:rPr>
            </w:pPr>
          </w:p>
        </w:tc>
        <w:tc>
          <w:tcPr>
            <w:tcW w:w="2774" w:type="dxa"/>
            <w:gridSpan w:val="2"/>
            <w:shd w:val="clear" w:color="auto" w:fill="auto"/>
            <w:vAlign w:val="center"/>
          </w:tcPr>
          <w:p w14:paraId="1979F37E" w14:textId="48212086" w:rsidR="008E6166" w:rsidRPr="00F62681" w:rsidRDefault="008E6166" w:rsidP="00F62681">
            <w:pPr>
              <w:jc w:val="center"/>
              <w:rPr>
                <w:rFonts w:ascii="Times Armenian" w:hAnsi="Times Armenian"/>
                <w:sz w:val="22"/>
                <w:szCs w:val="22"/>
              </w:rPr>
            </w:pPr>
            <w:r>
              <w:rPr>
                <w:rFonts w:ascii="Times Armenian" w:hAnsi="Times Armenian"/>
                <w:sz w:val="22"/>
                <w:szCs w:val="22"/>
              </w:rPr>
              <w:t>1</w:t>
            </w:r>
          </w:p>
        </w:tc>
      </w:tr>
      <w:tr w:rsidR="008E6166" w:rsidRPr="00F62681" w14:paraId="2E108E29" w14:textId="77777777" w:rsidTr="007E5D77">
        <w:trPr>
          <w:gridAfter w:val="1"/>
          <w:wAfter w:w="11" w:type="dxa"/>
          <w:trHeight w:val="221"/>
          <w:jc w:val="center"/>
        </w:trPr>
        <w:tc>
          <w:tcPr>
            <w:tcW w:w="372" w:type="dxa"/>
            <w:gridSpan w:val="2"/>
            <w:shd w:val="clear" w:color="auto" w:fill="auto"/>
          </w:tcPr>
          <w:p w14:paraId="16BD6271" w14:textId="39E97F29" w:rsidR="008E6166" w:rsidRPr="008E6166" w:rsidRDefault="008E6166" w:rsidP="008E6166">
            <w:pPr>
              <w:jc w:val="center"/>
              <w:rPr>
                <w:rFonts w:ascii="GHEA Grapalat" w:hAnsi="GHEA Grapalat"/>
                <w:sz w:val="20"/>
                <w:szCs w:val="20"/>
                <w:lang w:eastAsia="en-GB"/>
              </w:rPr>
            </w:pPr>
            <w:r>
              <w:rPr>
                <w:rFonts w:ascii="GHEA Grapalat" w:hAnsi="GHEA Grapalat"/>
                <w:sz w:val="20"/>
                <w:szCs w:val="20"/>
                <w:lang w:eastAsia="en-GB"/>
              </w:rPr>
              <w:t>4</w:t>
            </w:r>
          </w:p>
        </w:tc>
        <w:tc>
          <w:tcPr>
            <w:tcW w:w="3167" w:type="dxa"/>
            <w:shd w:val="clear" w:color="auto" w:fill="auto"/>
          </w:tcPr>
          <w:p w14:paraId="3647FC62" w14:textId="4DC01080" w:rsidR="008E6166" w:rsidRPr="008E6166" w:rsidRDefault="008E6166" w:rsidP="00F62681">
            <w:pPr>
              <w:jc w:val="center"/>
              <w:rPr>
                <w:rFonts w:ascii="GHEA Grapalat" w:hAnsi="GHEA Grapalat"/>
                <w:sz w:val="20"/>
                <w:szCs w:val="20"/>
                <w:lang w:eastAsia="en-GB"/>
              </w:rPr>
            </w:pPr>
            <w:r>
              <w:rPr>
                <w:rFonts w:ascii="GHEA Grapalat" w:hAnsi="GHEA Grapalat"/>
                <w:sz w:val="20"/>
                <w:szCs w:val="20"/>
                <w:lang w:eastAsia="en-GB"/>
              </w:rPr>
              <w:t>Շարժական էլեկտրաեռակցման սարքավորում</w:t>
            </w:r>
          </w:p>
        </w:tc>
        <w:tc>
          <w:tcPr>
            <w:tcW w:w="4523" w:type="dxa"/>
            <w:gridSpan w:val="2"/>
            <w:shd w:val="clear" w:color="auto" w:fill="auto"/>
          </w:tcPr>
          <w:p w14:paraId="7A7653AD" w14:textId="018C880E" w:rsidR="008E6166" w:rsidRPr="00F62681" w:rsidRDefault="008E6166" w:rsidP="00F62681">
            <w:pPr>
              <w:jc w:val="center"/>
              <w:rPr>
                <w:rFonts w:ascii="GHEA Grapalat" w:hAnsi="GHEA Grapalat" w:cs="Arial"/>
                <w:sz w:val="20"/>
                <w:szCs w:val="20"/>
                <w:lang w:val="hy-AM" w:eastAsia="en-GB"/>
              </w:rPr>
            </w:pPr>
          </w:p>
        </w:tc>
        <w:tc>
          <w:tcPr>
            <w:tcW w:w="2774" w:type="dxa"/>
            <w:gridSpan w:val="2"/>
            <w:shd w:val="clear" w:color="auto" w:fill="auto"/>
            <w:vAlign w:val="center"/>
          </w:tcPr>
          <w:p w14:paraId="287510C1" w14:textId="5C45D8B6" w:rsidR="008E6166" w:rsidRPr="008E6166" w:rsidRDefault="008E6166" w:rsidP="00F62681">
            <w:pPr>
              <w:jc w:val="center"/>
              <w:rPr>
                <w:rFonts w:ascii="GHEA Grapalat" w:hAnsi="GHEA Grapalat" w:cs="Arial"/>
                <w:sz w:val="20"/>
                <w:szCs w:val="20"/>
                <w:lang w:eastAsia="en-GB"/>
              </w:rPr>
            </w:pPr>
            <w:r>
              <w:rPr>
                <w:rFonts w:ascii="GHEA Grapalat" w:hAnsi="GHEA Grapalat" w:cs="Arial"/>
                <w:sz w:val="20"/>
                <w:szCs w:val="20"/>
                <w:lang w:eastAsia="en-GB"/>
              </w:rPr>
              <w:t>1</w:t>
            </w:r>
          </w:p>
        </w:tc>
      </w:tr>
      <w:tr w:rsidR="008E6166" w:rsidRPr="00F62681" w14:paraId="4F5C6886" w14:textId="77777777" w:rsidTr="007E5D77">
        <w:trPr>
          <w:gridAfter w:val="1"/>
          <w:wAfter w:w="11" w:type="dxa"/>
          <w:trHeight w:val="221"/>
          <w:jc w:val="center"/>
        </w:trPr>
        <w:tc>
          <w:tcPr>
            <w:tcW w:w="372" w:type="dxa"/>
            <w:gridSpan w:val="2"/>
            <w:shd w:val="clear" w:color="auto" w:fill="auto"/>
          </w:tcPr>
          <w:p w14:paraId="4C2A90C3" w14:textId="7E97B2A1" w:rsidR="008E6166" w:rsidRPr="008E6166" w:rsidRDefault="008E6166" w:rsidP="008E6166">
            <w:pPr>
              <w:jc w:val="center"/>
              <w:rPr>
                <w:rFonts w:ascii="GHEA Grapalat" w:hAnsi="GHEA Grapalat"/>
                <w:sz w:val="20"/>
                <w:szCs w:val="20"/>
                <w:lang w:eastAsia="en-GB"/>
              </w:rPr>
            </w:pPr>
            <w:r>
              <w:rPr>
                <w:rFonts w:ascii="GHEA Grapalat" w:hAnsi="GHEA Grapalat"/>
                <w:sz w:val="20"/>
                <w:szCs w:val="20"/>
                <w:lang w:eastAsia="en-GB"/>
              </w:rPr>
              <w:t>5</w:t>
            </w:r>
          </w:p>
        </w:tc>
        <w:tc>
          <w:tcPr>
            <w:tcW w:w="3167" w:type="dxa"/>
            <w:shd w:val="clear" w:color="auto" w:fill="auto"/>
          </w:tcPr>
          <w:p w14:paraId="6ECC5185" w14:textId="0EE92393" w:rsidR="008E6166" w:rsidRPr="008E6166" w:rsidRDefault="008E6166" w:rsidP="00F62681">
            <w:pPr>
              <w:jc w:val="center"/>
              <w:rPr>
                <w:rFonts w:ascii="GHEA Grapalat" w:hAnsi="GHEA Grapalat"/>
                <w:sz w:val="20"/>
                <w:szCs w:val="20"/>
                <w:lang w:eastAsia="en-GB"/>
              </w:rPr>
            </w:pPr>
            <w:r>
              <w:rPr>
                <w:rFonts w:ascii="GHEA Grapalat" w:hAnsi="GHEA Grapalat"/>
                <w:sz w:val="20"/>
                <w:szCs w:val="20"/>
                <w:lang w:eastAsia="en-GB"/>
              </w:rPr>
              <w:t>Պոլիէթիլենե էլեկտրաեռակցման սարքավորում</w:t>
            </w:r>
          </w:p>
        </w:tc>
        <w:tc>
          <w:tcPr>
            <w:tcW w:w="4523" w:type="dxa"/>
            <w:gridSpan w:val="2"/>
            <w:shd w:val="clear" w:color="auto" w:fill="auto"/>
          </w:tcPr>
          <w:p w14:paraId="180068D3" w14:textId="1E00BDC0" w:rsidR="008E6166" w:rsidRPr="00F62681" w:rsidRDefault="008E6166" w:rsidP="00F62681">
            <w:pPr>
              <w:jc w:val="center"/>
              <w:rPr>
                <w:rFonts w:ascii="GHEA Grapalat" w:hAnsi="GHEA Grapalat" w:cs="Arial"/>
                <w:sz w:val="20"/>
                <w:szCs w:val="20"/>
                <w:lang w:val="hy-AM" w:eastAsia="en-GB"/>
              </w:rPr>
            </w:pPr>
          </w:p>
        </w:tc>
        <w:tc>
          <w:tcPr>
            <w:tcW w:w="2774" w:type="dxa"/>
            <w:gridSpan w:val="2"/>
            <w:shd w:val="clear" w:color="auto" w:fill="auto"/>
            <w:vAlign w:val="center"/>
          </w:tcPr>
          <w:p w14:paraId="62C23447" w14:textId="21067015" w:rsidR="008E6166" w:rsidRPr="008E6166" w:rsidRDefault="008E6166" w:rsidP="00F62681">
            <w:pPr>
              <w:jc w:val="center"/>
              <w:rPr>
                <w:rFonts w:ascii="GHEA Grapalat" w:hAnsi="GHEA Grapalat" w:cs="Arial"/>
                <w:sz w:val="20"/>
                <w:szCs w:val="20"/>
                <w:lang w:eastAsia="en-GB"/>
              </w:rPr>
            </w:pPr>
            <w:r>
              <w:rPr>
                <w:rFonts w:ascii="GHEA Grapalat" w:hAnsi="GHEA Grapalat" w:cs="Arial"/>
                <w:sz w:val="20"/>
                <w:szCs w:val="20"/>
                <w:lang w:eastAsia="en-GB"/>
              </w:rPr>
              <w:t>2</w:t>
            </w:r>
          </w:p>
        </w:tc>
      </w:tr>
      <w:tr w:rsidR="008E6166" w:rsidRPr="00F62681" w14:paraId="30715B60" w14:textId="77777777" w:rsidTr="007E5D77">
        <w:trPr>
          <w:gridAfter w:val="1"/>
          <w:wAfter w:w="11" w:type="dxa"/>
          <w:trHeight w:val="221"/>
          <w:jc w:val="center"/>
        </w:trPr>
        <w:tc>
          <w:tcPr>
            <w:tcW w:w="372" w:type="dxa"/>
            <w:gridSpan w:val="2"/>
            <w:shd w:val="clear" w:color="auto" w:fill="auto"/>
          </w:tcPr>
          <w:p w14:paraId="437EC3E9" w14:textId="77777777" w:rsidR="008E6166" w:rsidRDefault="008E6166" w:rsidP="00F62681">
            <w:pPr>
              <w:tabs>
                <w:tab w:val="left" w:pos="2835"/>
              </w:tabs>
              <w:spacing w:line="256" w:lineRule="auto"/>
              <w:jc w:val="center"/>
              <w:rPr>
                <w:rFonts w:ascii="Times Armenian" w:hAnsi="Times Armenian"/>
                <w:sz w:val="20"/>
                <w:szCs w:val="22"/>
              </w:rPr>
            </w:pPr>
          </w:p>
          <w:p w14:paraId="7C9DDD02" w14:textId="0F069984" w:rsidR="008E6166" w:rsidRPr="008E6166" w:rsidRDefault="008E6166" w:rsidP="008E6166">
            <w:pPr>
              <w:jc w:val="center"/>
              <w:rPr>
                <w:rFonts w:ascii="GHEA Grapalat" w:hAnsi="GHEA Grapalat"/>
                <w:sz w:val="20"/>
                <w:szCs w:val="20"/>
                <w:lang w:eastAsia="en-GB"/>
              </w:rPr>
            </w:pPr>
            <w:r>
              <w:rPr>
                <w:rFonts w:ascii="GHEA Grapalat" w:hAnsi="GHEA Grapalat"/>
                <w:sz w:val="20"/>
                <w:szCs w:val="20"/>
                <w:lang w:eastAsia="en-GB"/>
              </w:rPr>
              <w:t>6</w:t>
            </w:r>
          </w:p>
        </w:tc>
        <w:tc>
          <w:tcPr>
            <w:tcW w:w="3167" w:type="dxa"/>
            <w:shd w:val="clear" w:color="auto" w:fill="auto"/>
          </w:tcPr>
          <w:p w14:paraId="1F1A5CF1" w14:textId="4B9E3C71" w:rsidR="008E6166" w:rsidRPr="007E5D77" w:rsidRDefault="007E5D77" w:rsidP="00F62681">
            <w:pPr>
              <w:jc w:val="center"/>
              <w:rPr>
                <w:rFonts w:ascii="GHEA Grapalat" w:hAnsi="GHEA Grapalat"/>
                <w:sz w:val="20"/>
                <w:szCs w:val="20"/>
                <w:lang w:eastAsia="en-GB"/>
              </w:rPr>
            </w:pPr>
            <w:r>
              <w:rPr>
                <w:rFonts w:ascii="GHEA Grapalat" w:hAnsi="GHEA Grapalat"/>
                <w:sz w:val="20"/>
                <w:szCs w:val="20"/>
                <w:lang w:eastAsia="en-GB"/>
              </w:rPr>
              <w:t>Նիվելիր / Տեխեոմետր</w:t>
            </w:r>
          </w:p>
        </w:tc>
        <w:tc>
          <w:tcPr>
            <w:tcW w:w="4523" w:type="dxa"/>
            <w:gridSpan w:val="2"/>
            <w:shd w:val="clear" w:color="auto" w:fill="auto"/>
          </w:tcPr>
          <w:p w14:paraId="4F34866B" w14:textId="1B48988E" w:rsidR="008E6166" w:rsidRPr="00F62681" w:rsidRDefault="008E6166" w:rsidP="00F62681">
            <w:pPr>
              <w:jc w:val="center"/>
              <w:rPr>
                <w:rFonts w:ascii="GHEA Grapalat" w:hAnsi="GHEA Grapalat" w:cs="Arial"/>
                <w:sz w:val="20"/>
                <w:szCs w:val="20"/>
                <w:lang w:val="hy-AM" w:eastAsia="en-GB"/>
              </w:rPr>
            </w:pPr>
          </w:p>
        </w:tc>
        <w:tc>
          <w:tcPr>
            <w:tcW w:w="2774" w:type="dxa"/>
            <w:gridSpan w:val="2"/>
            <w:shd w:val="clear" w:color="auto" w:fill="auto"/>
            <w:vAlign w:val="center"/>
          </w:tcPr>
          <w:p w14:paraId="2D1597E8" w14:textId="108193FE" w:rsidR="008E6166" w:rsidRPr="007E5D77" w:rsidRDefault="007E5D77" w:rsidP="00F62681">
            <w:pPr>
              <w:jc w:val="center"/>
              <w:rPr>
                <w:rFonts w:ascii="GHEA Grapalat" w:hAnsi="GHEA Grapalat" w:cs="Arial"/>
                <w:sz w:val="20"/>
                <w:szCs w:val="20"/>
                <w:lang w:eastAsia="en-GB"/>
              </w:rPr>
            </w:pPr>
            <w:r>
              <w:rPr>
                <w:rFonts w:ascii="GHEA Grapalat" w:hAnsi="GHEA Grapalat" w:cs="Arial"/>
                <w:sz w:val="20"/>
                <w:szCs w:val="20"/>
                <w:lang w:eastAsia="en-GB"/>
              </w:rPr>
              <w:t>1</w:t>
            </w:r>
          </w:p>
        </w:tc>
      </w:tr>
      <w:tr w:rsidR="008E6166" w:rsidRPr="00F62681" w14:paraId="28A5AC84" w14:textId="77777777" w:rsidTr="007E5D77">
        <w:trPr>
          <w:gridAfter w:val="1"/>
          <w:wAfter w:w="11" w:type="dxa"/>
          <w:trHeight w:val="221"/>
          <w:jc w:val="center"/>
        </w:trPr>
        <w:tc>
          <w:tcPr>
            <w:tcW w:w="372" w:type="dxa"/>
            <w:gridSpan w:val="2"/>
            <w:shd w:val="clear" w:color="auto" w:fill="auto"/>
          </w:tcPr>
          <w:p w14:paraId="07CB3F48" w14:textId="5617420D" w:rsidR="008E6166" w:rsidRPr="007E5D77" w:rsidRDefault="007E5D77" w:rsidP="008E6166">
            <w:pPr>
              <w:jc w:val="center"/>
              <w:rPr>
                <w:rFonts w:ascii="GHEA Grapalat" w:hAnsi="GHEA Grapalat"/>
                <w:sz w:val="20"/>
                <w:szCs w:val="20"/>
                <w:lang w:eastAsia="en-GB"/>
              </w:rPr>
            </w:pPr>
            <w:r>
              <w:rPr>
                <w:rFonts w:ascii="GHEA Grapalat" w:hAnsi="GHEA Grapalat"/>
                <w:sz w:val="20"/>
                <w:szCs w:val="20"/>
                <w:lang w:eastAsia="en-GB"/>
              </w:rPr>
              <w:t>7</w:t>
            </w:r>
          </w:p>
        </w:tc>
        <w:tc>
          <w:tcPr>
            <w:tcW w:w="3167" w:type="dxa"/>
            <w:shd w:val="clear" w:color="auto" w:fill="auto"/>
          </w:tcPr>
          <w:p w14:paraId="2D8C99CA" w14:textId="5BFC8069" w:rsidR="008E6166" w:rsidRPr="007E5D77" w:rsidRDefault="007E5D77" w:rsidP="00F62681">
            <w:pPr>
              <w:jc w:val="center"/>
              <w:rPr>
                <w:rFonts w:ascii="GHEA Grapalat" w:hAnsi="GHEA Grapalat"/>
                <w:sz w:val="20"/>
                <w:szCs w:val="20"/>
                <w:lang w:eastAsia="en-GB"/>
              </w:rPr>
            </w:pPr>
            <w:r>
              <w:rPr>
                <w:rFonts w:ascii="GHEA Grapalat" w:hAnsi="GHEA Grapalat"/>
                <w:sz w:val="20"/>
                <w:szCs w:val="20"/>
                <w:lang w:eastAsia="en-GB"/>
              </w:rPr>
              <w:t>Ներքին այրման շարժիչով շարժական գեներատոր</w:t>
            </w:r>
          </w:p>
        </w:tc>
        <w:tc>
          <w:tcPr>
            <w:tcW w:w="4523" w:type="dxa"/>
            <w:gridSpan w:val="2"/>
            <w:shd w:val="clear" w:color="auto" w:fill="auto"/>
          </w:tcPr>
          <w:p w14:paraId="1B47529F" w14:textId="70142522" w:rsidR="008E6166" w:rsidRPr="00F62681" w:rsidRDefault="008E6166" w:rsidP="00F62681">
            <w:pPr>
              <w:jc w:val="center"/>
              <w:rPr>
                <w:rFonts w:ascii="GHEA Grapalat" w:hAnsi="GHEA Grapalat" w:cs="Arial"/>
                <w:sz w:val="20"/>
                <w:szCs w:val="20"/>
                <w:lang w:val="hy-AM" w:eastAsia="en-GB"/>
              </w:rPr>
            </w:pPr>
          </w:p>
        </w:tc>
        <w:tc>
          <w:tcPr>
            <w:tcW w:w="2774" w:type="dxa"/>
            <w:gridSpan w:val="2"/>
            <w:shd w:val="clear" w:color="auto" w:fill="auto"/>
            <w:vAlign w:val="center"/>
          </w:tcPr>
          <w:p w14:paraId="1A3970B6" w14:textId="00D71936" w:rsidR="008E6166" w:rsidRPr="007E5D77" w:rsidRDefault="007E5D77" w:rsidP="00F62681">
            <w:pPr>
              <w:jc w:val="center"/>
              <w:rPr>
                <w:rFonts w:ascii="GHEA Grapalat" w:hAnsi="GHEA Grapalat" w:cs="Arial"/>
                <w:sz w:val="20"/>
                <w:szCs w:val="20"/>
                <w:lang w:eastAsia="en-GB"/>
              </w:rPr>
            </w:pPr>
            <w:r>
              <w:rPr>
                <w:rFonts w:ascii="GHEA Grapalat" w:hAnsi="GHEA Grapalat" w:cs="Arial"/>
                <w:sz w:val="20"/>
                <w:szCs w:val="20"/>
                <w:lang w:eastAsia="en-GB"/>
              </w:rPr>
              <w:t>1</w:t>
            </w:r>
          </w:p>
        </w:tc>
      </w:tr>
    </w:tbl>
    <w:p w14:paraId="61B5B839" w14:textId="77777777" w:rsidR="00F62681" w:rsidRPr="00F62681" w:rsidRDefault="00F62681" w:rsidP="00F62681">
      <w:pPr>
        <w:ind w:firstLine="567"/>
        <w:rPr>
          <w:rFonts w:ascii="GHEA Grapalat" w:hAnsi="GHEA Grapalat" w:cs="Sylfaen"/>
          <w:i/>
          <w:sz w:val="20"/>
          <w:lang w:val="es-ES"/>
        </w:rPr>
      </w:pPr>
    </w:p>
    <w:p w14:paraId="3289D929" w14:textId="77777777" w:rsidR="00F62681" w:rsidRDefault="00F62681" w:rsidP="00EF3662">
      <w:pPr>
        <w:pStyle w:val="23"/>
        <w:spacing w:line="240" w:lineRule="auto"/>
        <w:ind w:firstLine="567"/>
        <w:rPr>
          <w:rFonts w:ascii="GHEA Grapalat" w:hAnsi="GHEA Grapalat"/>
        </w:rPr>
      </w:pPr>
    </w:p>
    <w:p w14:paraId="6D5CD84D" w14:textId="77777777" w:rsidR="00F62681" w:rsidRPr="00E6597C" w:rsidRDefault="00F62681" w:rsidP="00EF3662">
      <w:pPr>
        <w:pStyle w:val="23"/>
        <w:spacing w:line="240" w:lineRule="auto"/>
        <w:ind w:firstLine="567"/>
        <w:rPr>
          <w:rFonts w:ascii="GHEA Grapalat" w:hAnsi="GHEA Grapalat"/>
        </w:rPr>
      </w:pPr>
    </w:p>
    <w:p w14:paraId="21E60743" w14:textId="5B6C4130" w:rsidR="00845AA5" w:rsidRPr="00E6597C" w:rsidRDefault="00845AA5" w:rsidP="00E05247">
      <w:pPr>
        <w:pStyle w:val="23"/>
        <w:spacing w:line="240" w:lineRule="auto"/>
        <w:ind w:firstLine="567"/>
        <w:rPr>
          <w:rFonts w:ascii="GHEA Grapalat" w:hAnsi="GHEA Grapalat" w:cs="Sylfaen"/>
          <w:i/>
          <w:lang w:val="es-ES"/>
        </w:rPr>
      </w:pPr>
      <w:r w:rsidRPr="00E6597C">
        <w:rPr>
          <w:rFonts w:ascii="GHEA Grapalat" w:hAnsi="GHEA Grapalat"/>
        </w:rPr>
        <w:t>1.</w:t>
      </w: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 xml:space="preserve">ընթացակարգին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հանված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522EAE2C"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 xml:space="preserve">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w:t>
      </w:r>
      <w:r w:rsidRPr="00015CC3">
        <w:rPr>
          <w:rFonts w:ascii="GHEA Grapalat" w:hAnsi="GHEA Grapalat" w:cs="Arial"/>
          <w:sz w:val="20"/>
          <w:lang w:val="es-ES" w:eastAsia="en-US"/>
        </w:rPr>
        <w:lastRenderedPageBreak/>
        <w:t>և (կամ) պայմանագրով սահմանված ժամկետում չի վճարել հայտի, պայմանագրի և (կամ) որակավորան ապահովման գումարը.</w:t>
      </w:r>
    </w:p>
    <w:p w14:paraId="028FD27F" w14:textId="77777777" w:rsidR="00C8399F" w:rsidRPr="00015CC3" w:rsidRDefault="00C8399F" w:rsidP="00C8399F">
      <w:pPr>
        <w:pStyle w:val="aff3"/>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Pr="00E6597C">
        <w:rPr>
          <w:rFonts w:ascii="GHEA Grapalat" w:hAnsi="GHEA Grapalat" w:cs="Sylfaen"/>
          <w:sz w:val="20"/>
          <w:szCs w:val="20"/>
        </w:rPr>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af4"/>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af4"/>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77777777"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DC45CA8" w14:textId="77777777"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 Օրենքի 35-րդ հոդվածով սահմանված ժամկետում և կարգով ներկայացնում է որակավորման ապահովում՝ իր ներկայացրած գնային առաջարկի</w:t>
      </w:r>
      <w:r w:rsidR="005D30FC" w:rsidRPr="00B01C80">
        <w:rPr>
          <w:rFonts w:ascii="GHEA Grapalat" w:hAnsi="GHEA Grapalat"/>
          <w:color w:val="000000"/>
          <w:sz w:val="20"/>
          <w:szCs w:val="20"/>
          <w:lang w:val="hy-AM"/>
        </w:rPr>
        <w:t>15 տոկոսի</w:t>
      </w:r>
      <w:r w:rsidR="005D30FC">
        <w:rPr>
          <w:rStyle w:val="af6"/>
          <w:rFonts w:ascii="GHEA Grapalat" w:hAnsi="GHEA Grapalat" w:cs="Arial"/>
          <w:sz w:val="20"/>
          <w:lang w:val="hy-AM"/>
        </w:rPr>
        <w:footnoteReference w:id="1"/>
      </w:r>
      <w:r w:rsidR="005D30FC" w:rsidRPr="00E34136">
        <w:rPr>
          <w:rFonts w:ascii="GHEA Grapalat" w:hAnsi="GHEA Grapalat"/>
          <w:color w:val="000000"/>
          <w:sz w:val="20"/>
          <w:szCs w:val="20"/>
          <w:vertAlign w:val="superscript"/>
          <w:lang w:val="hy-AM"/>
        </w:rPr>
        <w:t>.1</w:t>
      </w:r>
      <w:r w:rsidR="005D30FC" w:rsidRPr="00B01C80">
        <w:rPr>
          <w:rFonts w:ascii="GHEA Grapalat" w:hAnsi="GHEA Grapalat"/>
          <w:color w:val="000000"/>
          <w:sz w:val="20"/>
          <w:szCs w:val="20"/>
          <w:lang w:val="hy-AM"/>
        </w:rPr>
        <w:t xml:space="preserve">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005D30FC" w:rsidRPr="00B01C80">
          <w:rPr>
            <w:rFonts w:ascii="GHEA Grapalat" w:hAnsi="GHEA Grapalat"/>
            <w:color w:val="000000"/>
            <w:sz w:val="20"/>
            <w:szCs w:val="20"/>
            <w:lang w:val="hy-AM"/>
          </w:rPr>
          <w:t>Standard &amp; Poor’s</w:t>
        </w:r>
      </w:hyperlink>
      <w:r w:rsidR="005D30FC" w:rsidRPr="00B01C80">
        <w:rPr>
          <w:rFonts w:ascii="Calibri" w:hAnsi="Calibri" w:cs="Calibri"/>
          <w:color w:val="000000"/>
          <w:sz w:val="20"/>
          <w:szCs w:val="20"/>
          <w:lang w:val="hy-AM"/>
        </w:rPr>
        <w:t> </w:t>
      </w:r>
      <w:r w:rsidR="005D30FC" w:rsidRPr="00B01C80">
        <w:rPr>
          <w:rFonts w:ascii="GHEA Grapalat" w:hAnsi="GHEA Grapalat"/>
          <w:color w:val="000000"/>
          <w:sz w:val="20"/>
          <w:szCs w:val="20"/>
          <w:lang w:val="hy-AM"/>
        </w:rPr>
        <w:t xml:space="preserve">) կողմից շնորհված վարկունակության վարկանիշ առնվազն Հայաստանի Հանրապետությանը շնորհված </w:t>
      </w:r>
      <w:r w:rsidR="005D30FC">
        <w:rPr>
          <w:rFonts w:ascii="GHEA Grapalat" w:hAnsi="GHEA Grapalat"/>
          <w:color w:val="000000"/>
          <w:sz w:val="20"/>
          <w:szCs w:val="20"/>
          <w:lang w:val="hy-AM"/>
        </w:rPr>
        <w:t xml:space="preserve">սուվերեն </w:t>
      </w:r>
      <w:r w:rsidR="005D30FC" w:rsidRPr="00B01C80">
        <w:rPr>
          <w:rFonts w:ascii="GHEA Grapalat" w:hAnsi="GHEA Grapalat"/>
          <w:color w:val="000000"/>
          <w:sz w:val="20"/>
          <w:szCs w:val="20"/>
          <w:lang w:val="hy-AM"/>
        </w:rPr>
        <w:t>վարկանիշի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lastRenderedPageBreak/>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23"/>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23"/>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23"/>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7C345C7" w14:textId="77777777" w:rsidR="00581DC3" w:rsidRPr="00E6597C" w:rsidRDefault="00581DC3" w:rsidP="00EF3662">
      <w:pPr>
        <w:ind w:firstLine="567"/>
        <w:jc w:val="both"/>
        <w:rPr>
          <w:rFonts w:ascii="GHEA Grapalat" w:hAnsi="GHEA Grapalat"/>
          <w:b/>
          <w:sz w:val="20"/>
          <w:lang w:val="af-ZA"/>
        </w:rPr>
      </w:pPr>
    </w:p>
    <w:p w14:paraId="69589378" w14:textId="77777777" w:rsidR="00581DC3" w:rsidRPr="00E6597C" w:rsidRDefault="00581DC3"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77777777" w:rsidR="00096865" w:rsidRPr="00E6597C"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6C778B" w:rsidRPr="00E6597C">
        <w:rPr>
          <w:rFonts w:ascii="GHEA Grapalat" w:hAnsi="GHEA Grapalat" w:cs="Sylfaen"/>
          <w:sz w:val="20"/>
          <w:vertAlign w:val="superscript"/>
          <w:lang w:val="af-ZA"/>
        </w:rPr>
        <w:t>5</w:t>
      </w:r>
      <w:r w:rsidR="004D5671" w:rsidRPr="00E6597C">
        <w:rPr>
          <w:rFonts w:ascii="GHEA Grapalat" w:hAnsi="GHEA Grapalat" w:cs="Tahoma"/>
          <w:sz w:val="20"/>
        </w:rPr>
        <w:t>։</w:t>
      </w:r>
      <w:r w:rsidR="00781688" w:rsidRPr="00E6597C">
        <w:rPr>
          <w:rFonts w:ascii="GHEA Grapalat" w:hAnsi="GHEA Grapalat" w:cs="Tahoma"/>
          <w:sz w:val="20"/>
          <w:lang w:val="af-ZA"/>
        </w:rPr>
        <w:t xml:space="preserve"> </w:t>
      </w:r>
      <w:r w:rsidRPr="00E6597C">
        <w:rPr>
          <w:rFonts w:ascii="GHEA Grapalat" w:hAnsi="GHEA Grapalat"/>
          <w:sz w:val="20"/>
          <w:lang w:val="af-ZA"/>
        </w:rPr>
        <w:t xml:space="preserve"> </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151F20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101F06" w:rsidRPr="00E6597C">
        <w:rPr>
          <w:rStyle w:val="af6"/>
          <w:rFonts w:ascii="GHEA Grapalat" w:hAnsi="GHEA Grapalat" w:cs="Sylfaen"/>
          <w:color w:val="FFFFFF"/>
          <w:sz w:val="20"/>
          <w:shd w:val="clear" w:color="auto" w:fill="FFFFFF"/>
          <w:lang w:val="ru-RU"/>
        </w:rPr>
        <w:footnoteReference w:id="2"/>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lastRenderedPageBreak/>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23"/>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77777777" w:rsidR="00096865" w:rsidRPr="00E6597C" w:rsidRDefault="000946A3"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Pr="00E6597C">
        <w:rPr>
          <w:rFonts w:ascii="GHEA Grapalat" w:hAnsi="GHEA Grapalat" w:cs="Sylfaen"/>
          <w:szCs w:val="24"/>
          <w:lang w:val="hy-AM"/>
        </w:rPr>
        <w:t>բ</w:t>
      </w:r>
      <w:r w:rsidR="00096865" w:rsidRPr="00E6597C">
        <w:rPr>
          <w:rFonts w:ascii="GHEA Grapalat" w:hAnsi="GHEA Grapalat" w:cs="Sylfaen"/>
          <w:szCs w:val="24"/>
          <w:lang w:val="hy-AM"/>
        </w:rPr>
        <w:t xml:space="preserve">աց </w:t>
      </w:r>
      <w:r w:rsidR="00AE26C8" w:rsidRPr="00E6597C">
        <w:rPr>
          <w:rFonts w:ascii="GHEA Grapalat" w:hAnsi="GHEA Grapalat" w:cs="Sylfaen"/>
          <w:szCs w:val="24"/>
          <w:lang w:val="hy-AM"/>
        </w:rPr>
        <w:t xml:space="preserve">մրցույթի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3A9B8024" w14:textId="6F07CF7C" w:rsidR="00E05247" w:rsidRPr="005F238F" w:rsidRDefault="00096865" w:rsidP="00E05247">
      <w:pPr>
        <w:pStyle w:val="23"/>
        <w:ind w:firstLine="567"/>
        <w:rPr>
          <w:rFonts w:ascii="GHEA Grapalat" w:hAnsi="GHEA Grapalat" w:cs="Sylfaen"/>
          <w:b/>
          <w:color w:val="000000" w:themeColor="text1"/>
          <w:szCs w:val="24"/>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w:t>
      </w:r>
      <w:r w:rsidR="00B61894" w:rsidRPr="00D33EEF">
        <w:rPr>
          <w:rFonts w:ascii="GHEA Grapalat" w:hAnsi="GHEA Grapalat" w:cs="Sylfaen"/>
          <w:szCs w:val="24"/>
          <w:highlight w:val="yellow"/>
          <w:lang w:val="hy-AM"/>
        </w:rPr>
        <w:t>օրվանից հաշված</w:t>
      </w:r>
      <w:r w:rsidR="00803842" w:rsidRPr="00D33EEF">
        <w:rPr>
          <w:rFonts w:ascii="GHEA Grapalat" w:hAnsi="GHEA Grapalat" w:cs="Sylfaen"/>
          <w:szCs w:val="24"/>
          <w:highlight w:val="yellow"/>
          <w:lang w:val="hy-AM"/>
        </w:rPr>
        <w:t>«</w:t>
      </w:r>
      <w:r w:rsidR="00B61894" w:rsidRPr="00D33EEF">
        <w:rPr>
          <w:rFonts w:ascii="GHEA Grapalat" w:hAnsi="GHEA Grapalat" w:cs="Sylfaen"/>
          <w:szCs w:val="24"/>
          <w:highlight w:val="yellow"/>
          <w:lang w:val="hy-AM"/>
        </w:rPr>
        <w:t xml:space="preserve"> </w:t>
      </w:r>
      <w:r w:rsidR="00803842" w:rsidRPr="00D33EEF">
        <w:rPr>
          <w:rFonts w:ascii="GHEA Grapalat" w:hAnsi="GHEA Grapalat" w:cs="Sylfaen"/>
          <w:b/>
          <w:color w:val="000000" w:themeColor="text1"/>
          <w:szCs w:val="24"/>
          <w:highlight w:val="yellow"/>
          <w:lang w:val="hy-AM"/>
        </w:rPr>
        <w:t>4</w:t>
      </w:r>
      <w:r w:rsidR="00D33EEF" w:rsidRPr="00D33EEF">
        <w:rPr>
          <w:rFonts w:ascii="GHEA Grapalat" w:hAnsi="GHEA Grapalat" w:cs="Sylfaen"/>
          <w:b/>
          <w:color w:val="000000" w:themeColor="text1"/>
          <w:szCs w:val="24"/>
          <w:highlight w:val="yellow"/>
          <w:lang w:val="hy-AM"/>
        </w:rPr>
        <w:t>2</w:t>
      </w:r>
      <w:r w:rsidR="00E05247" w:rsidRPr="00D33EEF">
        <w:rPr>
          <w:rFonts w:ascii="GHEA Grapalat" w:hAnsi="GHEA Grapalat" w:cs="Sylfaen"/>
          <w:b/>
          <w:color w:val="000000" w:themeColor="text1"/>
          <w:szCs w:val="24"/>
          <w:highlight w:val="yellow"/>
          <w:lang w:val="hy-AM"/>
        </w:rPr>
        <w:t xml:space="preserve">»րդ օրվա </w:t>
      </w:r>
      <w:r w:rsidR="00E05247" w:rsidRPr="00D33EEF">
        <w:rPr>
          <w:rFonts w:ascii="GHEA Grapalat" w:hAnsi="GHEA Grapalat" w:cs="Sylfaen"/>
          <w:b/>
          <w:color w:val="000000" w:themeColor="text1"/>
          <w:szCs w:val="24"/>
          <w:highlight w:val="yellow"/>
        </w:rPr>
        <w:t xml:space="preserve">ժամը </w:t>
      </w:r>
      <w:r w:rsidR="00E05247" w:rsidRPr="00D33EEF">
        <w:rPr>
          <w:rFonts w:ascii="GHEA Grapalat" w:hAnsi="GHEA Grapalat" w:cs="Sylfaen"/>
          <w:b/>
          <w:color w:val="000000" w:themeColor="text1"/>
          <w:szCs w:val="24"/>
          <w:highlight w:val="yellow"/>
          <w:u w:val="single"/>
        </w:rPr>
        <w:t>1</w:t>
      </w:r>
      <w:r w:rsidR="00717BE3" w:rsidRPr="00D33EEF">
        <w:rPr>
          <w:rFonts w:ascii="GHEA Grapalat" w:hAnsi="GHEA Grapalat" w:cs="Sylfaen"/>
          <w:b/>
          <w:color w:val="000000" w:themeColor="text1"/>
          <w:szCs w:val="24"/>
          <w:highlight w:val="yellow"/>
          <w:u w:val="single"/>
          <w:lang w:val="hy-AM"/>
        </w:rPr>
        <w:t>1</w:t>
      </w:r>
      <w:r w:rsidR="00E05247" w:rsidRPr="00D33EEF">
        <w:rPr>
          <w:rFonts w:ascii="GHEA Grapalat" w:hAnsi="GHEA Grapalat" w:cs="Sylfaen"/>
          <w:b/>
          <w:color w:val="000000" w:themeColor="text1"/>
          <w:szCs w:val="24"/>
          <w:highlight w:val="yellow"/>
          <w:u w:val="single"/>
        </w:rPr>
        <w:t>:00-</w:t>
      </w:r>
      <w:r w:rsidR="00E05247" w:rsidRPr="00D33EEF">
        <w:rPr>
          <w:rFonts w:ascii="GHEA Grapalat" w:hAnsi="GHEA Grapalat" w:cs="Sylfaen"/>
          <w:b/>
          <w:color w:val="000000" w:themeColor="text1"/>
          <w:szCs w:val="24"/>
          <w:highlight w:val="yellow"/>
        </w:rPr>
        <w:t>ին</w:t>
      </w:r>
      <w:r w:rsidR="00E05247" w:rsidRPr="00D33EEF">
        <w:rPr>
          <w:rFonts w:ascii="GHEA Grapalat" w:hAnsi="GHEA Grapalat" w:cs="Sylfaen"/>
          <w:b/>
          <w:color w:val="000000" w:themeColor="text1"/>
          <w:szCs w:val="24"/>
          <w:highlight w:val="yellow"/>
          <w:lang w:val="hy-AM"/>
        </w:rPr>
        <w:t>, «</w:t>
      </w:r>
      <w:r w:rsidR="00E05247" w:rsidRPr="00D33EEF">
        <w:rPr>
          <w:rFonts w:ascii="GHEA Grapalat" w:hAnsi="GHEA Grapalat" w:cs="Sylfaen"/>
          <w:b/>
          <w:color w:val="000000" w:themeColor="text1"/>
          <w:highlight w:val="yellow"/>
          <w:lang w:val="hy-AM"/>
        </w:rPr>
        <w:t>ՀՀ</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Արմավիր</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մարզի</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գ</w:t>
      </w:r>
      <w:r w:rsidR="00E05247" w:rsidRPr="00D33EEF">
        <w:rPr>
          <w:rFonts w:ascii="GHEA Grapalat" w:hAnsi="GHEA Grapalat" w:cs="Sylfaen"/>
          <w:b/>
          <w:color w:val="000000" w:themeColor="text1"/>
          <w:highlight w:val="yellow"/>
        </w:rPr>
        <w:t>.</w:t>
      </w:r>
      <w:r w:rsidR="00E05247" w:rsidRPr="00D33EEF">
        <w:rPr>
          <w:rFonts w:ascii="GHEA Grapalat" w:hAnsi="GHEA Grapalat" w:cs="Sylfaen"/>
          <w:b/>
          <w:color w:val="000000" w:themeColor="text1"/>
          <w:highlight w:val="yellow"/>
          <w:lang w:val="hy-AM"/>
        </w:rPr>
        <w:t>Գեղակերտ</w:t>
      </w:r>
      <w:r w:rsidR="00E05247" w:rsidRPr="00D33EEF">
        <w:rPr>
          <w:rFonts w:ascii="GHEA Grapalat" w:hAnsi="GHEA Grapalat" w:cs="Sylfaen"/>
          <w:b/>
          <w:color w:val="000000" w:themeColor="text1"/>
          <w:highlight w:val="yellow"/>
        </w:rPr>
        <w:t xml:space="preserve"> </w:t>
      </w:r>
      <w:r w:rsidR="00E05247" w:rsidRPr="00D33EEF">
        <w:rPr>
          <w:rFonts w:ascii="GHEA Grapalat" w:hAnsi="GHEA Grapalat" w:cs="Sylfaen"/>
          <w:b/>
          <w:color w:val="000000" w:themeColor="text1"/>
          <w:highlight w:val="yellow"/>
          <w:lang w:val="hy-AM"/>
        </w:rPr>
        <w:t>Մ</w:t>
      </w:r>
      <w:r w:rsidR="00E05247" w:rsidRPr="00D33EEF">
        <w:rPr>
          <w:rFonts w:ascii="GHEA Grapalat" w:hAnsi="GHEA Grapalat" w:cs="Sylfaen"/>
          <w:b/>
          <w:color w:val="000000" w:themeColor="text1"/>
          <w:highlight w:val="yellow"/>
        </w:rPr>
        <w:t>.</w:t>
      </w:r>
      <w:r w:rsidR="00E05247" w:rsidRPr="00D33EEF">
        <w:rPr>
          <w:rFonts w:ascii="GHEA Grapalat" w:hAnsi="GHEA Grapalat" w:cs="Sylfaen"/>
          <w:b/>
          <w:color w:val="000000" w:themeColor="text1"/>
          <w:highlight w:val="yellow"/>
          <w:lang w:val="hy-AM"/>
        </w:rPr>
        <w:t>Մաշտոցի</w:t>
      </w:r>
      <w:r w:rsidR="00E05247" w:rsidRPr="00D33EEF">
        <w:rPr>
          <w:rFonts w:ascii="GHEA Grapalat" w:hAnsi="GHEA Grapalat" w:cs="Sylfaen"/>
          <w:b/>
          <w:color w:val="000000" w:themeColor="text1"/>
          <w:highlight w:val="yellow"/>
        </w:rPr>
        <w:t xml:space="preserve"> 30</w:t>
      </w:r>
      <w:r w:rsidR="00E05247" w:rsidRPr="00D33EEF">
        <w:rPr>
          <w:rFonts w:ascii="GHEA Grapalat" w:hAnsi="GHEA Grapalat" w:cs="Sylfaen"/>
          <w:b/>
          <w:color w:val="000000" w:themeColor="text1"/>
          <w:szCs w:val="24"/>
          <w:highlight w:val="yellow"/>
          <w:lang w:val="hy-AM"/>
        </w:rPr>
        <w:t>» հասցեով</w:t>
      </w:r>
      <w:r w:rsidR="00E05247" w:rsidRPr="005F238F">
        <w:rPr>
          <w:rFonts w:ascii="GHEA Grapalat" w:hAnsi="GHEA Grapalat" w:cs="Sylfaen"/>
          <w:b/>
          <w:color w:val="000000" w:themeColor="text1"/>
          <w:szCs w:val="24"/>
          <w:lang w:val="hy-AM"/>
        </w:rPr>
        <w:t>:</w:t>
      </w:r>
      <w:r w:rsidR="00E05247" w:rsidRPr="005F238F">
        <w:rPr>
          <w:rFonts w:ascii="GHEA Grapalat" w:hAnsi="GHEA Grapalat"/>
          <w:b/>
          <w:i/>
          <w:color w:val="000000" w:themeColor="text1"/>
        </w:rPr>
        <w:t xml:space="preserve"> </w:t>
      </w:r>
    </w:p>
    <w:p w14:paraId="65893452" w14:textId="7A8FC967" w:rsidR="00B61894" w:rsidRPr="00E6597C"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w:t>
      </w:r>
    </w:p>
    <w:p w14:paraId="5BA91ACF" w14:textId="737AD4C5" w:rsidR="00B61894" w:rsidRPr="004605D7" w:rsidRDefault="00B61894" w:rsidP="00B61894">
      <w:pPr>
        <w:pStyle w:val="23"/>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8024BD" w:rsidRPr="008024BD">
        <w:rPr>
          <w:rFonts w:ascii="GHEA Grapalat" w:hAnsi="GHEA Grapalat"/>
          <w:b/>
          <w:u w:val="single"/>
        </w:rPr>
        <w:t xml:space="preserve"> </w:t>
      </w:r>
      <w:r w:rsidR="008024BD" w:rsidRPr="00CE2C95">
        <w:rPr>
          <w:rFonts w:ascii="GHEA Grapalat" w:hAnsi="GHEA Grapalat"/>
          <w:b/>
          <w:u w:val="single"/>
        </w:rPr>
        <w:t>Նարեկ Լևոնյան</w:t>
      </w:r>
      <w:r w:rsidR="008024BD" w:rsidRPr="00CE2C95">
        <w:rPr>
          <w:rFonts w:ascii="GHEA Grapalat" w:hAnsi="GHEA Grapalat"/>
          <w:b/>
        </w:rPr>
        <w:t>ին</w:t>
      </w:r>
      <w:r w:rsidR="008024BD" w:rsidRPr="00E6597C">
        <w:rPr>
          <w:rFonts w:ascii="GHEA Grapalat" w:hAnsi="GHEA Grapalat"/>
          <w:sz w:val="24"/>
          <w:szCs w:val="24"/>
        </w:rPr>
        <w:t xml:space="preserve"> </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23"/>
        <w:spacing w:line="240" w:lineRule="auto"/>
        <w:ind w:firstLine="567"/>
        <w:rPr>
          <w:rFonts w:ascii="GHEA Grapalat" w:hAnsi="GHEA Grapalat" w:cs="Sylfaen"/>
          <w:szCs w:val="24"/>
          <w:lang w:val="hy-AM"/>
        </w:rPr>
      </w:pPr>
      <w:bookmarkStart w:id="8"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ցության իրավունքի պահանջներին իր տվյալների համապատասխանության մասին.</w:t>
      </w:r>
    </w:p>
    <w:p w14:paraId="74DCBA1A" w14:textId="77777777"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հավաստում՝ ընտրված մասնակից ճանաչվելու դեպքում, սույն հրավեր</w:t>
      </w:r>
      <w:r w:rsidR="00EA68B2" w:rsidRPr="00E6597C">
        <w:rPr>
          <w:rFonts w:ascii="GHEA Grapalat" w:hAnsi="GHEA Grapalat" w:cs="Sylfaen"/>
          <w:sz w:val="20"/>
          <w:lang w:val="hy-AM"/>
        </w:rPr>
        <w:t xml:space="preserve">ի 1-ին մասի 2.4 կետով </w:t>
      </w:r>
      <w:r w:rsidR="00C63E1C" w:rsidRPr="00E6597C">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23"/>
        <w:spacing w:line="240" w:lineRule="auto"/>
        <w:ind w:firstLine="567"/>
        <w:rPr>
          <w:rFonts w:ascii="GHEA Grapalat" w:hAnsi="GHEA Grapalat" w:cs="Sylfaen"/>
          <w:szCs w:val="24"/>
          <w:lang w:val="hy-AM"/>
        </w:rPr>
      </w:pPr>
      <w:bookmarkStart w:id="9" w:name="_Hlk9261892"/>
      <w:bookmarkEnd w:id="8"/>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77777777"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p>
    <w:bookmarkEnd w:id="9"/>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77777777"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B61894" w:rsidRPr="00807F3D" w:rsidDel="00B61894">
        <w:rPr>
          <w:rFonts w:ascii="GHEA Grapalat" w:hAnsi="GHEA Grapalat" w:cs="Sylfaen"/>
          <w:sz w:val="20"/>
          <w:lang w:val="hy-AM"/>
        </w:rPr>
        <w:t xml:space="preserve"> </w:t>
      </w:r>
      <w:r w:rsidR="00E6597C" w:rsidRPr="00807F3D">
        <w:rPr>
          <w:rFonts w:ascii="GHEA Grapalat" w:hAnsi="GHEA Grapalat" w:cs="Sylfaen"/>
          <w:sz w:val="20"/>
          <w:vertAlign w:val="superscript"/>
          <w:lang w:val="hy-AM"/>
        </w:rPr>
        <w:t>7</w:t>
      </w:r>
      <w:r w:rsidR="00340083" w:rsidRPr="00807F3D">
        <w:rPr>
          <w:rStyle w:val="af6"/>
          <w:rFonts w:ascii="GHEA Grapalat" w:hAnsi="GHEA Grapalat"/>
          <w:color w:val="FFFFFF"/>
          <w:sz w:val="20"/>
          <w:lang w:val="hy-AM"/>
        </w:rPr>
        <w:footnoteReference w:id="3"/>
      </w:r>
    </w:p>
    <w:p w14:paraId="14191C21" w14:textId="77777777"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p>
    <w:p w14:paraId="2258D7D6" w14:textId="77777777" w:rsidR="00C96127"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xml:space="preserve">- իր կողմից հաստատված՝ լրացված ծավալաթերթ-նախահաշիվ, հաշվի առնելով սույն հրավերին կցված ծավալաթերթով ըստ աշխատանքների նախահաշվային բաժինների համար սահմանված առավելագույն կշիռները: Ընդ որում կշիռները կիրառվում են մասնակցի կողմից ներկայացված գնային առաջարկի նկատմամբ, նկատի ունենալով, որ շեղումը չի կարող ավել կամ պակաս լինել սույն հրավերին  կցված ծավալաթերթով տվյալ բաժնի համար սահմանված կշռի չափի տաս տոկոսից: Աշխատանքների բաժինները չեն կարող արհեստականորեն միավորվել կամ առանձնացվել. </w:t>
      </w:r>
    </w:p>
    <w:p w14:paraId="455CF469" w14:textId="77777777" w:rsidR="00EC6281" w:rsidRPr="004605D7" w:rsidRDefault="00EC6281"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 իր կողմից առաջարկվող՝ սույն հրավերին կցված նախագշային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r w:rsidR="00E6597C" w:rsidRPr="004605D7">
        <w:rPr>
          <w:rFonts w:ascii="GHEA Grapalat" w:hAnsi="GHEA Grapalat" w:cs="Sylfaen"/>
          <w:sz w:val="20"/>
          <w:szCs w:val="24"/>
          <w:vertAlign w:val="superscript"/>
          <w:lang w:val="hy-AM" w:eastAsia="en-US"/>
        </w:rPr>
        <w:t>8</w:t>
      </w:r>
      <w:r w:rsidRPr="004605D7">
        <w:rPr>
          <w:rFonts w:ascii="GHEA Grapalat" w:hAnsi="GHEA Grapalat" w:cs="Sylfaen"/>
          <w:sz w:val="20"/>
          <w:szCs w:val="24"/>
          <w:lang w:val="hy-AM" w:eastAsia="en-US"/>
        </w:rPr>
        <w:t xml:space="preserve">  </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10"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10"/>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5A302A0F" w14:textId="77777777" w:rsidR="00B95FE0" w:rsidRPr="00E6597C" w:rsidRDefault="00C8055A" w:rsidP="00EF3662">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p>
    <w:p w14:paraId="04CA7837" w14:textId="77777777" w:rsidR="00B95FE0" w:rsidRPr="00E6597C" w:rsidRDefault="00B95FE0" w:rsidP="006C1D25">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ասնակիցների գնային առաջարկների </w:t>
      </w:r>
      <w:r w:rsidR="00934B33" w:rsidRPr="00E6597C">
        <w:rPr>
          <w:rFonts w:ascii="GHEA Grapalat" w:hAnsi="GHEA Grapalat" w:cs="Sylfaen"/>
          <w:sz w:val="20"/>
          <w:szCs w:val="24"/>
          <w:lang w:val="hy-AM" w:eastAsia="en-US"/>
        </w:rPr>
        <w:t>գնահատում</w:t>
      </w:r>
      <w:r w:rsidR="00934B33" w:rsidRPr="00E6597C">
        <w:rPr>
          <w:rFonts w:ascii="GHEA Grapalat" w:hAnsi="GHEA Grapalat" w:cs="Sylfaen"/>
          <w:sz w:val="20"/>
          <w:szCs w:val="24"/>
          <w:lang w:eastAsia="en-US"/>
        </w:rPr>
        <w:t>ն</w:t>
      </w:r>
      <w:r w:rsidR="00934B33" w:rsidRPr="00E6597C">
        <w:rPr>
          <w:rFonts w:ascii="GHEA Grapalat" w:hAnsi="GHEA Grapalat" w:cs="Sylfaen"/>
          <w:sz w:val="20"/>
          <w:szCs w:val="24"/>
          <w:lang w:val="hy-AM" w:eastAsia="en-US"/>
        </w:rPr>
        <w:t xml:space="preserve"> </w:t>
      </w:r>
      <w:r w:rsidR="00934B33" w:rsidRPr="00E6597C">
        <w:rPr>
          <w:rFonts w:ascii="GHEA Grapalat" w:hAnsi="GHEA Grapalat" w:cs="Sylfaen"/>
          <w:sz w:val="20"/>
          <w:szCs w:val="24"/>
          <w:lang w:eastAsia="en-US"/>
        </w:rPr>
        <w:t>ու</w:t>
      </w:r>
      <w:r w:rsidR="00A45946" w:rsidRPr="00E6597C">
        <w:rPr>
          <w:rFonts w:ascii="GHEA Grapalat" w:hAnsi="GHEA Grapalat" w:cs="Sylfaen"/>
          <w:sz w:val="20"/>
          <w:szCs w:val="24"/>
          <w:lang w:val="hy-AM" w:eastAsia="en-US"/>
        </w:rPr>
        <w:t xml:space="preserve"> համեմատումն իրականացվում </w:t>
      </w:r>
      <w:r w:rsidR="00934B33" w:rsidRPr="00E6597C">
        <w:rPr>
          <w:rFonts w:ascii="GHEA Grapalat" w:hAnsi="GHEA Grapalat" w:cs="Sylfaen"/>
          <w:sz w:val="20"/>
          <w:szCs w:val="24"/>
          <w:lang w:eastAsia="en-US"/>
        </w:rPr>
        <w:t>են</w:t>
      </w:r>
      <w:r w:rsidR="00A45946" w:rsidRPr="00E6597C">
        <w:rPr>
          <w:rFonts w:ascii="GHEA Grapalat" w:hAnsi="GHEA Grapalat" w:cs="Sylfaen"/>
          <w:sz w:val="20"/>
          <w:szCs w:val="24"/>
          <w:lang w:val="hy-AM" w:eastAsia="en-US"/>
        </w:rPr>
        <w:t xml:space="preserve"> առանց սույն կետում նշված հարկի գումարի հաշվարկման:</w:t>
      </w:r>
      <w:r w:rsidRPr="00E6597C">
        <w:rPr>
          <w:rFonts w:ascii="GHEA Grapalat" w:hAnsi="GHEA Grapalat" w:cs="Sylfaen"/>
          <w:sz w:val="20"/>
          <w:szCs w:val="24"/>
          <w:lang w:val="hy-AM" w:eastAsia="en-US"/>
        </w:rPr>
        <w:t xml:space="preserve"> Ընդ որում, մասնակցի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23"/>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a3"/>
        <w:spacing w:line="240" w:lineRule="auto"/>
        <w:ind w:firstLine="567"/>
        <w:rPr>
          <w:rFonts w:ascii="GHEA Grapalat" w:hAnsi="GHEA Grapalat"/>
          <w:b/>
          <w:lang w:val="af-ZA"/>
        </w:rPr>
      </w:pPr>
    </w:p>
    <w:p w14:paraId="56DB1D14"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41C36AAE" w14:textId="77777777" w:rsidR="006F3F15" w:rsidRPr="006F3F15" w:rsidRDefault="006F3F15" w:rsidP="00EF3662">
      <w:pPr>
        <w:ind w:firstLine="567"/>
        <w:jc w:val="both"/>
        <w:rPr>
          <w:rFonts w:ascii="GHEA Grapalat" w:hAnsi="GHEA Grapalat" w:cs="Sylfaen"/>
          <w:sz w:val="20"/>
          <w:szCs w:val="20"/>
          <w:lang w:val="af-ZA"/>
        </w:rPr>
      </w:pPr>
    </w:p>
    <w:p w14:paraId="00E0646A" w14:textId="77777777" w:rsidR="00096865" w:rsidRPr="00E6597C" w:rsidRDefault="00096865" w:rsidP="00EF3662">
      <w:pPr>
        <w:ind w:firstLine="567"/>
        <w:jc w:val="both"/>
        <w:rPr>
          <w:rFonts w:ascii="GHEA Grapalat" w:hAnsi="GHEA Grapalat" w:cs="Sylfaen"/>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0845E98E" w:rsidR="003F79B4" w:rsidRPr="00E6597C" w:rsidRDefault="00FD2748" w:rsidP="003F79B4">
      <w:pPr>
        <w:pStyle w:val="23"/>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3F79B4" w:rsidRPr="00D33EEF">
        <w:rPr>
          <w:rFonts w:ascii="GHEA Grapalat" w:hAnsi="GHEA Grapalat" w:cs="Sylfaen"/>
          <w:b/>
          <w:szCs w:val="24"/>
          <w:highlight w:val="yellow"/>
        </w:rPr>
        <w:t>«</w:t>
      </w:r>
      <w:r w:rsidR="0038176E" w:rsidRPr="00D33EEF">
        <w:rPr>
          <w:rFonts w:ascii="GHEA Grapalat" w:hAnsi="GHEA Grapalat" w:cs="Sylfaen"/>
          <w:b/>
          <w:szCs w:val="24"/>
          <w:highlight w:val="yellow"/>
        </w:rPr>
        <w:t>4</w:t>
      </w:r>
      <w:r w:rsidR="00D33EEF" w:rsidRPr="00D33EEF">
        <w:rPr>
          <w:rFonts w:ascii="GHEA Grapalat" w:hAnsi="GHEA Grapalat" w:cs="Sylfaen"/>
          <w:b/>
          <w:szCs w:val="24"/>
          <w:highlight w:val="yellow"/>
          <w:lang w:val="hy-AM"/>
        </w:rPr>
        <w:t>2</w:t>
      </w:r>
      <w:r w:rsidR="003F79B4" w:rsidRPr="00D33EEF">
        <w:rPr>
          <w:rFonts w:ascii="GHEA Grapalat" w:hAnsi="GHEA Grapalat" w:cs="Sylfaen"/>
          <w:b/>
          <w:szCs w:val="24"/>
          <w:highlight w:val="yellow"/>
        </w:rPr>
        <w:t>»</w:t>
      </w:r>
      <w:r w:rsidR="003F79B4" w:rsidRPr="00D33EEF">
        <w:rPr>
          <w:rFonts w:ascii="GHEA Grapalat" w:hAnsi="GHEA Grapalat" w:cs="Sylfaen"/>
          <w:b/>
          <w:szCs w:val="24"/>
          <w:highlight w:val="yellow"/>
          <w:lang w:val="ru-RU"/>
        </w:rPr>
        <w:t>րդ</w:t>
      </w:r>
      <w:r w:rsidR="003F79B4" w:rsidRPr="00D33EEF">
        <w:rPr>
          <w:rFonts w:ascii="GHEA Grapalat" w:hAnsi="GHEA Grapalat" w:cs="Sylfaen"/>
          <w:b/>
          <w:szCs w:val="24"/>
          <w:highlight w:val="yellow"/>
        </w:rPr>
        <w:t xml:space="preserve"> </w:t>
      </w:r>
      <w:r w:rsidR="003F79B4" w:rsidRPr="00D33EEF">
        <w:rPr>
          <w:rFonts w:ascii="GHEA Grapalat" w:hAnsi="GHEA Grapalat" w:cs="Sylfaen"/>
          <w:b/>
          <w:szCs w:val="24"/>
          <w:highlight w:val="yellow"/>
          <w:lang w:val="ru-RU"/>
        </w:rPr>
        <w:t>օրվա</w:t>
      </w:r>
      <w:r w:rsidR="003F79B4" w:rsidRPr="00D33EEF">
        <w:rPr>
          <w:rFonts w:ascii="GHEA Grapalat" w:hAnsi="GHEA Grapalat" w:cs="Sylfaen"/>
          <w:b/>
          <w:szCs w:val="24"/>
          <w:highlight w:val="yellow"/>
        </w:rPr>
        <w:t xml:space="preserve"> </w:t>
      </w:r>
      <w:r w:rsidR="003F79B4" w:rsidRPr="00D33EEF">
        <w:rPr>
          <w:rFonts w:ascii="GHEA Grapalat" w:hAnsi="GHEA Grapalat" w:cs="Sylfaen"/>
          <w:b/>
          <w:szCs w:val="24"/>
          <w:highlight w:val="yellow"/>
          <w:lang w:val="ru-RU"/>
        </w:rPr>
        <w:t>ժամը</w:t>
      </w:r>
      <w:r w:rsidR="003F79B4" w:rsidRPr="00D33EEF">
        <w:rPr>
          <w:rFonts w:ascii="GHEA Grapalat" w:hAnsi="GHEA Grapalat" w:cs="Sylfaen"/>
          <w:b/>
          <w:szCs w:val="24"/>
          <w:highlight w:val="yellow"/>
        </w:rPr>
        <w:t xml:space="preserve"> «</w:t>
      </w:r>
      <w:r w:rsidR="008024BD" w:rsidRPr="00D33EEF">
        <w:rPr>
          <w:rFonts w:ascii="GHEA Grapalat" w:hAnsi="GHEA Grapalat" w:cs="Sylfaen"/>
          <w:b/>
          <w:sz w:val="24"/>
          <w:szCs w:val="24"/>
          <w:highlight w:val="yellow"/>
        </w:rPr>
        <w:t>11:00</w:t>
      </w:r>
      <w:r w:rsidR="003F79B4" w:rsidRPr="00D33EEF">
        <w:rPr>
          <w:rFonts w:ascii="GHEA Grapalat" w:hAnsi="GHEA Grapalat" w:cs="Sylfaen"/>
          <w:b/>
          <w:szCs w:val="24"/>
          <w:highlight w:val="yellow"/>
        </w:rPr>
        <w:t>»-</w:t>
      </w:r>
      <w:r w:rsidR="003F79B4" w:rsidRPr="00D33EEF">
        <w:rPr>
          <w:rFonts w:ascii="GHEA Grapalat" w:hAnsi="GHEA Grapalat" w:cs="Sylfaen"/>
          <w:b/>
          <w:szCs w:val="24"/>
          <w:highlight w:val="yellow"/>
          <w:lang w:val="en-US"/>
        </w:rPr>
        <w:t>ի</w:t>
      </w:r>
      <w:r w:rsidR="003F79B4" w:rsidRPr="00D33EEF">
        <w:rPr>
          <w:rFonts w:ascii="GHEA Grapalat" w:hAnsi="GHEA Grapalat" w:cs="Sylfaen"/>
          <w:b/>
          <w:szCs w:val="24"/>
          <w:highlight w:val="yellow"/>
          <w:lang w:val="ru-RU"/>
        </w:rPr>
        <w:t>ն։</w:t>
      </w:r>
      <w:r w:rsidR="003F79B4" w:rsidRPr="00E6597C">
        <w:rPr>
          <w:rFonts w:ascii="GHEA Grapalat" w:hAnsi="GHEA Grapalat" w:cs="Sylfaen"/>
          <w:szCs w:val="24"/>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59AB7CA2"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E6597C">
        <w:rPr>
          <w:rFonts w:ascii="GHEA Grapalat" w:hAnsi="GHEA Grapalat" w:cs="Sylfaen"/>
          <w:i w:val="0"/>
          <w:szCs w:val="24"/>
          <w:lang w:val="af-ZA"/>
        </w:rPr>
        <w:t xml:space="preserve">` </w:t>
      </w:r>
      <w:r w:rsidR="00D7161C">
        <w:rPr>
          <w:rFonts w:ascii="GHEA Grapalat" w:hAnsi="GHEA Grapalat" w:cs="Sylfaen"/>
          <w:i w:val="0"/>
          <w:szCs w:val="24"/>
          <w:lang w:val="hy-AM"/>
        </w:rPr>
        <w:t>ՀՀ ԿԲ-ի</w:t>
      </w:r>
      <w:r w:rsidR="00F11794"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փոխարժեքով</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26ECD1D7" w14:textId="77777777" w:rsidR="00096865" w:rsidRPr="00E6597C" w:rsidRDefault="00FD274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5</w:t>
      </w:r>
      <w:r w:rsidR="00D7435F"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Հ</w:t>
      </w:r>
      <w:r w:rsidR="00096865" w:rsidRPr="00E6597C">
        <w:rPr>
          <w:rFonts w:ascii="GHEA Grapalat" w:hAnsi="GHEA Grapalat" w:cs="Sylfaen"/>
          <w:i w:val="0"/>
          <w:szCs w:val="24"/>
          <w:lang w:val="ru-RU"/>
        </w:rPr>
        <w:t>անձնաժողովի</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w:t>
      </w:r>
      <w:r w:rsidR="00153C87" w:rsidRPr="00E6597C">
        <w:rPr>
          <w:rFonts w:ascii="GHEA Grapalat" w:hAnsi="GHEA Grapalat" w:cs="Sylfaen"/>
          <w:i w:val="0"/>
          <w:szCs w:val="24"/>
          <w:lang w:val="ru-RU"/>
        </w:rPr>
        <w:t>ատվիրատուի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և</w:t>
      </w:r>
      <w:r w:rsidR="00096865"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w:t>
      </w:r>
      <w:r w:rsidR="00153C87" w:rsidRPr="00E6597C">
        <w:rPr>
          <w:rFonts w:ascii="GHEA Grapalat" w:hAnsi="GHEA Grapalat" w:cs="Sylfaen"/>
          <w:i w:val="0"/>
          <w:szCs w:val="24"/>
          <w:lang w:val="ru-RU"/>
        </w:rPr>
        <w:t>ասնակիցների</w:t>
      </w:r>
      <w:r w:rsidR="00153C87"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բանակցություններն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արգելվում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բացառությամբ</w:t>
      </w:r>
      <w:r w:rsidR="00096865" w:rsidRPr="00E6597C">
        <w:rPr>
          <w:rFonts w:ascii="GHEA Grapalat" w:hAnsi="GHEA Grapalat" w:cs="Sylfaen"/>
          <w:i w:val="0"/>
          <w:szCs w:val="24"/>
          <w:lang w:val="af-ZA"/>
        </w:rPr>
        <w:t>`</w:t>
      </w:r>
    </w:p>
    <w:p w14:paraId="663ADC1A" w14:textId="77777777" w:rsidR="00096865" w:rsidRPr="00E6597C" w:rsidRDefault="00096865" w:rsidP="00EF3662">
      <w:pPr>
        <w:pStyle w:val="a3"/>
        <w:spacing w:line="240" w:lineRule="auto"/>
        <w:rPr>
          <w:rFonts w:ascii="GHEA Grapalat" w:hAnsi="GHEA Grapalat" w:cs="Sylfaen"/>
          <w:i w:val="0"/>
          <w:szCs w:val="24"/>
          <w:lang w:val="af-ZA"/>
        </w:rPr>
      </w:pPr>
      <w:r w:rsidRPr="00E6597C">
        <w:rPr>
          <w:rFonts w:ascii="GHEA Grapalat" w:hAnsi="GHEA Grapalat" w:cs="Sylfaen"/>
          <w:i w:val="0"/>
          <w:szCs w:val="24"/>
          <w:lang w:val="af-ZA"/>
        </w:rPr>
        <w:t xml:space="preserve">1) </w:t>
      </w:r>
      <w:r w:rsidRPr="00E6597C">
        <w:rPr>
          <w:rFonts w:ascii="GHEA Grapalat" w:hAnsi="GHEA Grapalat" w:cs="Sylfaen"/>
          <w:i w:val="0"/>
          <w:szCs w:val="24"/>
          <w:lang w:val="ru-RU"/>
        </w:rPr>
        <w:t>երբ</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ընթացակարգին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մասնակցել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ասնակից</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որի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ներկայացրած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արդյունքում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հրավերի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պահանջներին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համապատասխան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է</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գնահատվել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մեկ</w:t>
      </w:r>
      <w:r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af-ZA"/>
        </w:rPr>
        <w:t>մ</w:t>
      </w:r>
      <w:r w:rsidR="00153C87" w:rsidRPr="00E6597C">
        <w:rPr>
          <w:rFonts w:ascii="GHEA Grapalat" w:hAnsi="GHEA Grapalat" w:cs="Sylfaen"/>
          <w:i w:val="0"/>
          <w:szCs w:val="24"/>
          <w:lang w:val="ru-RU"/>
        </w:rPr>
        <w:t>ասնակցի</w:t>
      </w:r>
      <w:r w:rsidR="00153C87"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հայտ</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նվազագույն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հավասարության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դեպքում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եթե</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ոչ</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պայմանները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բավարարող</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գնահատված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հայտեր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ներկայացրած</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գնային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առաջարկները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գերազանցում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այդ</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գնումը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կատարելու</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համար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նախատեսված</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սույն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հրավերի</w:t>
      </w:r>
      <w:r w:rsidR="00153C87" w:rsidRPr="00E6597C">
        <w:rPr>
          <w:rFonts w:ascii="GHEA Grapalat" w:hAnsi="GHEA Grapalat" w:cs="Sylfaen"/>
          <w:i w:val="0"/>
          <w:szCs w:val="24"/>
          <w:lang w:val="af-ZA"/>
        </w:rPr>
        <w:t xml:space="preserve"> 1-</w:t>
      </w:r>
      <w:r w:rsidR="00153C87" w:rsidRPr="00E6597C">
        <w:rPr>
          <w:rFonts w:ascii="GHEA Grapalat" w:hAnsi="GHEA Grapalat" w:cs="Sylfaen"/>
          <w:i w:val="0"/>
          <w:szCs w:val="24"/>
          <w:lang w:val="en-US"/>
        </w:rPr>
        <w:t>ին</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մասի</w:t>
      </w:r>
      <w:r w:rsidR="00153C87" w:rsidRPr="00E6597C">
        <w:rPr>
          <w:rFonts w:ascii="GHEA Grapalat" w:hAnsi="GHEA Grapalat" w:cs="Sylfaen"/>
          <w:i w:val="0"/>
          <w:szCs w:val="24"/>
          <w:lang w:val="af-ZA"/>
        </w:rPr>
        <w:t xml:space="preserve"> </w:t>
      </w:r>
      <w:r w:rsidR="00A150A9" w:rsidRPr="00E6597C">
        <w:rPr>
          <w:rFonts w:ascii="GHEA Grapalat" w:hAnsi="GHEA Grapalat" w:cs="Sylfaen"/>
          <w:i w:val="0"/>
          <w:szCs w:val="24"/>
          <w:lang w:val="af-ZA"/>
        </w:rPr>
        <w:t>8</w:t>
      </w:r>
      <w:r w:rsidR="00153C87" w:rsidRPr="00E6597C">
        <w:rPr>
          <w:rFonts w:ascii="GHEA Grapalat" w:hAnsi="GHEA Grapalat" w:cs="Sylfaen"/>
          <w:i w:val="0"/>
          <w:szCs w:val="24"/>
          <w:lang w:val="af-ZA"/>
        </w:rPr>
        <w:t xml:space="preserve">.1 </w:t>
      </w:r>
      <w:r w:rsidR="00153C87" w:rsidRPr="00E6597C">
        <w:rPr>
          <w:rFonts w:ascii="GHEA Grapalat" w:hAnsi="GHEA Grapalat" w:cs="Sylfaen"/>
          <w:i w:val="0"/>
          <w:szCs w:val="24"/>
          <w:lang w:val="en-US"/>
        </w:rPr>
        <w:t>կետի</w:t>
      </w:r>
      <w:r w:rsidR="00153C87" w:rsidRPr="00E6597C">
        <w:rPr>
          <w:rFonts w:ascii="GHEA Grapalat" w:hAnsi="GHEA Grapalat" w:cs="Sylfaen"/>
          <w:i w:val="0"/>
          <w:szCs w:val="24"/>
          <w:lang w:val="af-ZA"/>
        </w:rPr>
        <w:t xml:space="preserve"> 2-</w:t>
      </w:r>
      <w:r w:rsidR="00153C87" w:rsidRPr="00E6597C">
        <w:rPr>
          <w:rFonts w:ascii="GHEA Grapalat" w:hAnsi="GHEA Grapalat" w:cs="Sylfaen"/>
          <w:i w:val="0"/>
          <w:szCs w:val="24"/>
          <w:lang w:val="en-US"/>
        </w:rPr>
        <w:t>րդ</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պարբերությամբ</w:t>
      </w:r>
      <w:r w:rsidR="00153C87" w:rsidRPr="00E6597C">
        <w:rPr>
          <w:rFonts w:ascii="GHEA Grapalat" w:hAnsi="GHEA Grapalat" w:cs="Sylfaen"/>
          <w:i w:val="0"/>
          <w:szCs w:val="24"/>
          <w:lang w:val="af-ZA"/>
        </w:rPr>
        <w:t xml:space="preserve"> </w:t>
      </w:r>
      <w:r w:rsidR="00153C87" w:rsidRPr="00E6597C">
        <w:rPr>
          <w:rFonts w:ascii="GHEA Grapalat" w:hAnsi="GHEA Grapalat" w:cs="Sylfaen"/>
          <w:i w:val="0"/>
          <w:szCs w:val="24"/>
          <w:lang w:val="en-US"/>
        </w:rPr>
        <w:t>նախատեսված</w:t>
      </w:r>
      <w:r w:rsidR="00153C87"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ֆինանսական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միջոցները</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կամ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գնումն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իրականացվում</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է</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Օրենքի</w:t>
      </w:r>
      <w:r w:rsidR="002D601F" w:rsidRPr="00E6597C">
        <w:rPr>
          <w:rFonts w:ascii="GHEA Grapalat" w:hAnsi="GHEA Grapalat" w:cs="Sylfaen"/>
          <w:i w:val="0"/>
          <w:szCs w:val="24"/>
          <w:lang w:val="af-ZA"/>
        </w:rPr>
        <w:t xml:space="preserve"> 15-</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հոդվածի</w:t>
      </w:r>
      <w:r w:rsidR="002D601F" w:rsidRPr="00E6597C">
        <w:rPr>
          <w:rFonts w:ascii="GHEA Grapalat" w:hAnsi="GHEA Grapalat" w:cs="Sylfaen"/>
          <w:i w:val="0"/>
          <w:szCs w:val="24"/>
          <w:lang w:val="af-ZA"/>
        </w:rPr>
        <w:t xml:space="preserve"> 6-</w:t>
      </w:r>
      <w:r w:rsidR="002D601F" w:rsidRPr="00E6597C">
        <w:rPr>
          <w:rFonts w:ascii="GHEA Grapalat" w:hAnsi="GHEA Grapalat" w:cs="Sylfaen"/>
          <w:i w:val="0"/>
          <w:szCs w:val="24"/>
          <w:lang w:val="ru-RU"/>
        </w:rPr>
        <w:t>րդ</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մասի</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հիման</w:t>
      </w:r>
      <w:r w:rsidR="002D601F" w:rsidRPr="00E6597C">
        <w:rPr>
          <w:rFonts w:ascii="GHEA Grapalat" w:hAnsi="GHEA Grapalat" w:cs="Sylfaen"/>
          <w:i w:val="0"/>
          <w:szCs w:val="24"/>
          <w:lang w:val="af-ZA"/>
        </w:rPr>
        <w:t xml:space="preserve"> </w:t>
      </w:r>
      <w:r w:rsidR="002D601F" w:rsidRPr="00E6597C">
        <w:rPr>
          <w:rFonts w:ascii="GHEA Grapalat" w:hAnsi="GHEA Grapalat" w:cs="Sylfaen"/>
          <w:i w:val="0"/>
          <w:szCs w:val="24"/>
          <w:lang w:val="ru-RU"/>
        </w:rPr>
        <w:t>վրա</w:t>
      </w:r>
      <w:r w:rsidR="004D5671" w:rsidRPr="00E6597C">
        <w:rPr>
          <w:rFonts w:ascii="GHEA Grapalat" w:hAnsi="GHEA Grapalat" w:cs="Sylfaen"/>
          <w:i w:val="0"/>
          <w:szCs w:val="24"/>
          <w:lang w:val="ru-RU"/>
        </w:rPr>
        <w:t>։</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Սույն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կետի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համաձայն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վարվող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բանակցությունները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կարող</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են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հանգեցնել</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միայն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առաջարկված</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գնի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նվազեցմանը</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կամ</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վճարման</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պայմանների</w:t>
      </w:r>
      <w:r w:rsidRPr="00E6597C">
        <w:rPr>
          <w:rFonts w:ascii="GHEA Grapalat" w:hAnsi="GHEA Grapalat" w:cs="Sylfaen"/>
          <w:i w:val="0"/>
          <w:szCs w:val="24"/>
          <w:lang w:val="af-ZA"/>
        </w:rPr>
        <w:t xml:space="preserve"> </w:t>
      </w:r>
      <w:r w:rsidRPr="00E6597C">
        <w:rPr>
          <w:rFonts w:ascii="GHEA Grapalat" w:hAnsi="GHEA Grapalat" w:cs="Sylfaen"/>
          <w:i w:val="0"/>
          <w:szCs w:val="24"/>
          <w:lang w:val="ru-RU"/>
        </w:rPr>
        <w:t>փոփոխությանը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իսկ</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բանակցությունները</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վարվում</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են</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միաժամանակյա</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բոլոր</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մասնակիցների</w:t>
      </w:r>
      <w:r w:rsidR="00940C2A" w:rsidRPr="00E6597C">
        <w:rPr>
          <w:rFonts w:ascii="GHEA Grapalat" w:hAnsi="GHEA Grapalat" w:cs="Sylfaen"/>
          <w:i w:val="0"/>
          <w:szCs w:val="24"/>
          <w:lang w:val="af-ZA"/>
        </w:rPr>
        <w:t xml:space="preserve"> </w:t>
      </w:r>
      <w:r w:rsidR="00940C2A" w:rsidRPr="00E6597C">
        <w:rPr>
          <w:rFonts w:ascii="GHEA Grapalat" w:hAnsi="GHEA Grapalat" w:cs="Sylfaen"/>
          <w:i w:val="0"/>
          <w:szCs w:val="24"/>
          <w:lang w:val="ru-RU"/>
        </w:rPr>
        <w:t>հետ</w:t>
      </w:r>
      <w:r w:rsidRPr="00E6597C">
        <w:rPr>
          <w:rFonts w:ascii="GHEA Grapalat" w:hAnsi="GHEA Grapalat" w:cs="Sylfaen"/>
          <w:i w:val="0"/>
          <w:szCs w:val="24"/>
          <w:lang w:val="af-ZA"/>
        </w:rPr>
        <w:t>.</w:t>
      </w:r>
    </w:p>
    <w:p w14:paraId="7B1AB7B8" w14:textId="77777777" w:rsidR="00096865" w:rsidRPr="00E6597C" w:rsidDel="00992C40" w:rsidRDefault="00096865"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w:t>
      </w:r>
      <w:r w:rsidRPr="00E6597C">
        <w:rPr>
          <w:rFonts w:ascii="GHEA Grapalat" w:hAnsi="GHEA Grapalat" w:cs="Sylfaen"/>
          <w:szCs w:val="24"/>
          <w:lang w:val="ru-RU"/>
        </w:rPr>
        <w:t>Օրենքով</w:t>
      </w:r>
      <w:r w:rsidRPr="00E6597C">
        <w:rPr>
          <w:rFonts w:ascii="GHEA Grapalat" w:hAnsi="GHEA Grapalat" w:cs="Sylfaen"/>
          <w:szCs w:val="24"/>
        </w:rPr>
        <w:t xml:space="preserve"> </w:t>
      </w:r>
      <w:r w:rsidRPr="00E6597C">
        <w:rPr>
          <w:rFonts w:ascii="GHEA Grapalat" w:hAnsi="GHEA Grapalat" w:cs="Sylfaen"/>
          <w:szCs w:val="24"/>
          <w:lang w:val="ru-RU"/>
        </w:rPr>
        <w:t>նախատեսված</w:t>
      </w:r>
      <w:r w:rsidRPr="00E6597C">
        <w:rPr>
          <w:rFonts w:ascii="GHEA Grapalat" w:hAnsi="GHEA Grapalat" w:cs="Sylfaen"/>
          <w:szCs w:val="24"/>
        </w:rPr>
        <w:t xml:space="preserve"> </w:t>
      </w:r>
      <w:r w:rsidRPr="00E6597C">
        <w:rPr>
          <w:rFonts w:ascii="GHEA Grapalat" w:hAnsi="GHEA Grapalat" w:cs="Sylfaen"/>
          <w:szCs w:val="24"/>
          <w:lang w:val="ru-RU"/>
        </w:rPr>
        <w:t>այլ</w:t>
      </w:r>
      <w:r w:rsidRPr="00E6597C">
        <w:rPr>
          <w:rFonts w:ascii="GHEA Grapalat" w:hAnsi="GHEA Grapalat" w:cs="Sylfaen"/>
          <w:szCs w:val="24"/>
        </w:rPr>
        <w:t xml:space="preserve"> </w:t>
      </w:r>
      <w:r w:rsidRPr="00E6597C">
        <w:rPr>
          <w:rFonts w:ascii="GHEA Grapalat" w:hAnsi="GHEA Grapalat" w:cs="Sylfaen"/>
          <w:szCs w:val="24"/>
          <w:lang w:val="ru-RU"/>
        </w:rPr>
        <w:t>դեպքերի</w:t>
      </w:r>
      <w:r w:rsidR="004D5671" w:rsidRPr="00E6597C">
        <w:rPr>
          <w:rFonts w:ascii="GHEA Grapalat" w:hAnsi="GHEA Grapalat" w:cs="Sylfaen"/>
          <w:szCs w:val="24"/>
          <w:lang w:val="ru-RU"/>
        </w:rPr>
        <w:t>։</w:t>
      </w:r>
    </w:p>
    <w:p w14:paraId="4B070BB9" w14:textId="77777777"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3F79B4" w:rsidRPr="00E6597C">
        <w:rPr>
          <w:rFonts w:ascii="GHEA Grapalat" w:hAnsi="GHEA Grapalat"/>
          <w:sz w:val="20"/>
          <w:lang w:val="af-ZA" w:eastAsia="x-none"/>
        </w:rPr>
        <w:t>6</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կամ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եթե</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ոչ</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պայմաններին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բավարարող</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գնահատված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հայտեր</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բոլոր</w:t>
      </w:r>
      <w:r w:rsidR="009B6D58"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af-ZA" w:eastAsia="en-US"/>
        </w:rPr>
        <w:t>մ</w:t>
      </w:r>
      <w:r w:rsidR="009B6D58" w:rsidRPr="00E6597C">
        <w:rPr>
          <w:rFonts w:ascii="GHEA Grapalat" w:hAnsi="GHEA Grapalat" w:cs="Sylfaen"/>
          <w:sz w:val="20"/>
          <w:szCs w:val="24"/>
          <w:lang w:val="ru-RU" w:eastAsia="en-US"/>
        </w:rPr>
        <w:t>ասնակիցների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ներկայացրած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lastRenderedPageBreak/>
        <w:t>գնային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առաջարկները</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գերազանցում</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են</w:t>
      </w:r>
      <w:r w:rsidR="009B6D58"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սույն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ընթացակարգի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շրջանակում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գնվելիք</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ա</w:t>
      </w:r>
      <w:r w:rsidR="001A0A5F" w:rsidRPr="00E6597C">
        <w:rPr>
          <w:rFonts w:ascii="GHEA Grapalat" w:hAnsi="GHEA Grapalat" w:cs="Sylfaen"/>
          <w:sz w:val="20"/>
          <w:szCs w:val="24"/>
          <w:lang w:eastAsia="en-US"/>
        </w:rPr>
        <w:t>շխատանքների</w:t>
      </w:r>
      <w:r w:rsidR="001A0A5F" w:rsidRPr="004605D7">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գնման</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գինը</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կամ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գնումն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իրականացվում</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է</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Օրենքի</w:t>
      </w:r>
      <w:r w:rsidR="00FF3E3D" w:rsidRPr="00E6597C">
        <w:rPr>
          <w:rFonts w:ascii="GHEA Grapalat" w:hAnsi="GHEA Grapalat" w:cs="Sylfaen"/>
          <w:sz w:val="20"/>
          <w:szCs w:val="24"/>
          <w:lang w:val="af-ZA" w:eastAsia="en-US"/>
        </w:rPr>
        <w:t xml:space="preserve"> 15-</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հոդվածի</w:t>
      </w:r>
      <w:r w:rsidR="00FF3E3D" w:rsidRPr="00E6597C">
        <w:rPr>
          <w:rFonts w:ascii="GHEA Grapalat" w:hAnsi="GHEA Grapalat" w:cs="Sylfaen"/>
          <w:sz w:val="20"/>
          <w:szCs w:val="24"/>
          <w:lang w:val="af-ZA" w:eastAsia="en-US"/>
        </w:rPr>
        <w:t xml:space="preserve"> 6-</w:t>
      </w:r>
      <w:r w:rsidR="00FF3E3D" w:rsidRPr="00E6597C">
        <w:rPr>
          <w:rFonts w:ascii="GHEA Grapalat" w:hAnsi="GHEA Grapalat" w:cs="Sylfaen"/>
          <w:sz w:val="20"/>
          <w:szCs w:val="24"/>
          <w:lang w:val="ru-RU" w:eastAsia="en-US"/>
        </w:rPr>
        <w:t>րդ</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մասի</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հիման</w:t>
      </w:r>
      <w:r w:rsidR="00FF3E3D" w:rsidRPr="00E6597C">
        <w:rPr>
          <w:rFonts w:ascii="GHEA Grapalat" w:hAnsi="GHEA Grapalat" w:cs="Sylfaen"/>
          <w:sz w:val="20"/>
          <w:szCs w:val="24"/>
          <w:lang w:val="af-ZA" w:eastAsia="en-US"/>
        </w:rPr>
        <w:t xml:space="preserve"> </w:t>
      </w:r>
      <w:r w:rsidR="00FF3E3D" w:rsidRPr="00E6597C">
        <w:rPr>
          <w:rFonts w:ascii="GHEA Grapalat" w:hAnsi="GHEA Grapalat" w:cs="Sylfaen"/>
          <w:sz w:val="20"/>
          <w:szCs w:val="24"/>
          <w:lang w:val="ru-RU" w:eastAsia="en-US"/>
        </w:rPr>
        <w:t>վրա</w:t>
      </w:r>
      <w:r w:rsidR="009B6D58" w:rsidRPr="00E6597C">
        <w:rPr>
          <w:rFonts w:ascii="GHEA Grapalat" w:hAnsi="GHEA Grapalat" w:cs="Sylfaen"/>
          <w:sz w:val="20"/>
          <w:szCs w:val="24"/>
          <w:lang w:val="ru-RU" w:eastAsia="en-US"/>
        </w:rPr>
        <w:t>՝</w:t>
      </w:r>
      <w:r w:rsidR="009B6D58" w:rsidRPr="00E6597C">
        <w:rPr>
          <w:rFonts w:ascii="GHEA Grapalat" w:hAnsi="GHEA Grapalat" w:cs="Sylfaen"/>
          <w:sz w:val="20"/>
          <w:szCs w:val="24"/>
          <w:lang w:val="af-ZA" w:eastAsia="en-US"/>
        </w:rPr>
        <w:t xml:space="preserve"> </w:t>
      </w:r>
    </w:p>
    <w:p w14:paraId="6859980A" w14:textId="77777777"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պայման</w:t>
      </w:r>
      <w:r w:rsidRPr="00E6597C">
        <w:rPr>
          <w:rFonts w:ascii="GHEA Grapalat" w:hAnsi="GHEA Grapalat" w:cs="Sylfaen"/>
          <w:sz w:val="20"/>
          <w:szCs w:val="24"/>
          <w:lang w:val="af-ZA" w:eastAsia="en-US"/>
        </w:rPr>
        <w:softHyphen/>
      </w:r>
      <w:r w:rsidRPr="00E6597C">
        <w:rPr>
          <w:rFonts w:ascii="GHEA Grapalat" w:hAnsi="GHEA Grapalat" w:cs="Sylfaen"/>
          <w:sz w:val="20"/>
          <w:szCs w:val="24"/>
          <w:lang w:val="ru-RU" w:eastAsia="en-US"/>
        </w:rPr>
        <w:t>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հետ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FD2748"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77777777"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բավարար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գնահատված</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հայտեր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բոլոր</w:t>
      </w:r>
      <w:r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77777777"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eastAsia="en-US"/>
        </w:rPr>
        <w:t>մ</w:t>
      </w:r>
      <w:r w:rsidR="003B1FC0" w:rsidRPr="00E6597C">
        <w:rPr>
          <w:rFonts w:ascii="GHEA Grapalat" w:hAnsi="GHEA Grapalat" w:cs="Sylfaen"/>
          <w:sz w:val="20"/>
          <w:szCs w:val="24"/>
          <w:lang w:eastAsia="en-US"/>
        </w:rPr>
        <w:t>ա</w:t>
      </w:r>
      <w:r w:rsidRPr="00E6597C">
        <w:rPr>
          <w:rFonts w:ascii="GHEA Grapalat" w:hAnsi="GHEA Grapalat" w:cs="Sylfaen"/>
          <w:sz w:val="20"/>
          <w:szCs w:val="24"/>
          <w:lang w:val="ru-RU" w:eastAsia="en-US"/>
        </w:rPr>
        <w:t>սնակցի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Pr="00E6597C">
        <w:rPr>
          <w:rFonts w:ascii="GHEA Grapalat" w:hAnsi="GHEA Grapalat" w:cs="Sylfaen"/>
          <w:sz w:val="20"/>
          <w:szCs w:val="24"/>
          <w:lang w:val="ru-RU" w:eastAsia="en-US"/>
        </w:rPr>
        <w:t>ասնակիցը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015CC3">
        <w:rPr>
          <w:rFonts w:ascii="GHEA Grapalat" w:hAnsi="GHEA Grapalat" w:cs="Sylfaen"/>
          <w:sz w:val="20"/>
          <w:szCs w:val="24"/>
          <w:lang w:val="af-ZA" w:eastAsia="en-US"/>
        </w:rPr>
        <w:t>,</w:t>
      </w:r>
    </w:p>
    <w:p w14:paraId="54FAAC03" w14:textId="77777777" w:rsidR="009B6D58" w:rsidRPr="00015CC3"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ե</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սահմանված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լրանալու</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ըստ</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դրան</w:t>
      </w:r>
      <w:r w:rsidR="00F4506C" w:rsidRPr="00015CC3">
        <w:rPr>
          <w:rFonts w:ascii="GHEA Grapalat" w:hAnsi="GHEA Grapalat" w:cs="Sylfaen"/>
          <w:sz w:val="20"/>
          <w:szCs w:val="24"/>
          <w:lang w:val="af-ZA" w:eastAsia="en-US"/>
        </w:rPr>
        <w:t xml:space="preserve"> </w:t>
      </w:r>
      <w:r w:rsidR="00F4506C" w:rsidRPr="00015CC3">
        <w:rPr>
          <w:rFonts w:ascii="GHEA Grapalat" w:hAnsi="GHEA Grapalat" w:cs="Sylfaen"/>
          <w:sz w:val="20"/>
          <w:szCs w:val="24"/>
          <w:lang w:val="ru-RU" w:eastAsia="en-US"/>
        </w:rPr>
        <w:t>ներկա</w:t>
      </w:r>
      <w:r w:rsidRPr="00015CC3">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ասնակիցների</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որոնք</w:t>
      </w:r>
      <w:r w:rsidR="00A11BD0" w:rsidRPr="00015CC3">
        <w:rPr>
          <w:rFonts w:ascii="GHEA Grapalat" w:hAnsi="GHEA Grapalat" w:cs="Sylfaen"/>
          <w:sz w:val="20"/>
          <w:szCs w:val="24"/>
          <w:lang w:val="af-ZA" w:eastAsia="en-US"/>
        </w:rPr>
        <w:t xml:space="preserve"> </w:t>
      </w:r>
      <w:r w:rsidR="00A11BD0" w:rsidRPr="00015CC3">
        <w:rPr>
          <w:rFonts w:ascii="GHEA Grapalat" w:hAnsi="GHEA Grapalat" w:cs="Sylfaen"/>
          <w:sz w:val="20"/>
          <w:szCs w:val="24"/>
          <w:lang w:val="ru-RU" w:eastAsia="en-US"/>
        </w:rPr>
        <w:t>չեն</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գերազանցում</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գնման</w:t>
      </w:r>
      <w:r w:rsidR="00AB1DD6"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գինը</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որոշվում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հայտարարվում</w:t>
      </w:r>
      <w:r w:rsidRPr="00015CC3">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015CC3">
        <w:rPr>
          <w:rFonts w:ascii="GHEA Grapalat" w:hAnsi="GHEA Grapalat" w:cs="Sylfaen"/>
          <w:sz w:val="20"/>
          <w:szCs w:val="24"/>
          <w:lang w:val="af-ZA" w:eastAsia="en-US"/>
        </w:rPr>
        <w:t xml:space="preserve"> </w:t>
      </w:r>
      <w:r w:rsidR="00AB1DD6" w:rsidRPr="00015CC3">
        <w:rPr>
          <w:rFonts w:ascii="GHEA Grapalat" w:hAnsi="GHEA Grapalat" w:cs="Sylfaen"/>
          <w:sz w:val="20"/>
          <w:szCs w:val="24"/>
          <w:lang w:val="ru-RU" w:eastAsia="en-US"/>
        </w:rPr>
        <w:t>ընտրված</w:t>
      </w:r>
      <w:r w:rsidR="00AB1DD6" w:rsidRPr="00015CC3">
        <w:rPr>
          <w:rFonts w:ascii="GHEA Grapalat" w:hAnsi="GHEA Grapalat" w:cs="Sylfaen"/>
          <w:sz w:val="20"/>
          <w:szCs w:val="24"/>
          <w:lang w:val="af-ZA" w:eastAsia="en-US"/>
        </w:rPr>
        <w:t xml:space="preserve"> </w:t>
      </w:r>
      <w:r w:rsidRPr="006F3F15">
        <w:rPr>
          <w:rFonts w:ascii="GHEA Grapalat" w:hAnsi="GHEA Grapalat" w:cs="Sylfaen"/>
          <w:sz w:val="20"/>
          <w:szCs w:val="24"/>
          <w:lang w:val="ru-RU" w:eastAsia="en-US"/>
        </w:rPr>
        <w:t>և</w:t>
      </w:r>
      <w:r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այդպիսին</w:t>
      </w:r>
      <w:r w:rsidR="006F3F15" w:rsidRPr="00015CC3">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ru-RU" w:eastAsia="en-US"/>
        </w:rPr>
        <w:t>չճանաչված</w:t>
      </w:r>
      <w:r w:rsidR="006F3F15" w:rsidRPr="00015CC3" w:rsidDel="006F3F15">
        <w:rPr>
          <w:rFonts w:ascii="GHEA Grapalat" w:hAnsi="GHEA Grapalat" w:cs="Sylfaen"/>
          <w:sz w:val="20"/>
          <w:szCs w:val="24"/>
          <w:lang w:val="af-ZA" w:eastAsia="en-US"/>
        </w:rPr>
        <w:t xml:space="preserve"> </w:t>
      </w:r>
      <w:r w:rsidR="007210AC" w:rsidRPr="00015CC3">
        <w:rPr>
          <w:rFonts w:ascii="GHEA Grapalat" w:hAnsi="GHEA Grapalat" w:cs="Sylfaen"/>
          <w:sz w:val="20"/>
          <w:szCs w:val="24"/>
          <w:lang w:val="ru-RU" w:eastAsia="en-US"/>
        </w:rPr>
        <w:t>մ</w:t>
      </w:r>
      <w:r w:rsidRPr="006F3F15">
        <w:rPr>
          <w:rFonts w:ascii="GHEA Grapalat" w:hAnsi="GHEA Grapalat" w:cs="Sylfaen"/>
          <w:sz w:val="20"/>
          <w:szCs w:val="24"/>
          <w:lang w:val="ru-RU" w:eastAsia="en-US"/>
        </w:rPr>
        <w:t>ասնակիցները</w:t>
      </w:r>
      <w:r w:rsidRPr="00015CC3">
        <w:rPr>
          <w:rFonts w:ascii="GHEA Grapalat" w:hAnsi="GHEA Grapalat" w:cs="Sylfaen"/>
          <w:sz w:val="20"/>
          <w:szCs w:val="24"/>
          <w:lang w:val="af-ZA" w:eastAsia="en-US"/>
        </w:rPr>
        <w:t>,</w:t>
      </w:r>
    </w:p>
    <w:p w14:paraId="2FA5E2A1" w14:textId="77777777" w:rsidR="00387F66" w:rsidRDefault="009B6D58" w:rsidP="006D197A">
      <w:pPr>
        <w:shd w:val="clear" w:color="auto" w:fill="FFFFFF"/>
        <w:ind w:firstLine="375"/>
        <w:jc w:val="both"/>
        <w:rPr>
          <w:rFonts w:ascii="Cambria Math" w:hAnsi="Cambria Math" w:cs="Sylfaen"/>
          <w:sz w:val="20"/>
          <w:lang w:val="hy-AM"/>
        </w:rPr>
      </w:pPr>
      <w:r w:rsidRPr="006F3F15">
        <w:rPr>
          <w:rFonts w:ascii="GHEA Grapalat" w:hAnsi="GHEA Grapalat" w:cs="Sylfaen"/>
          <w:sz w:val="20"/>
          <w:lang w:val="ru-RU"/>
        </w:rPr>
        <w:t>զ</w:t>
      </w:r>
      <w:r w:rsidRPr="00015CC3">
        <w:rPr>
          <w:rFonts w:ascii="GHEA Grapalat" w:hAnsi="GHEA Grapalat" w:cs="Sylfaen"/>
          <w:sz w:val="20"/>
          <w:lang w:val="af-ZA"/>
        </w:rPr>
        <w:t>.</w:t>
      </w:r>
      <w:r w:rsidR="005D30FC" w:rsidRPr="006F3F15">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սահմանված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վերջնաժամկետը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լրանալու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պահին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6F3F15"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ապա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գնահատող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հանձնաժողովը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կարող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բանակցությունների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արդյունքում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ցածր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առաջարկ</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ներկայացրած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մասնակցին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հայտարարել</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ընտրված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մասնակից՝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վերջինիս</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հետ</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նախատեսված</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իրավունքներն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պարտականություններն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ուժի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մեջ</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մտնում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գնման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գինը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գերազանցող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չափով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հիման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վրա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կողմերի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կնքելու</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դեպքում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Ընդ</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որում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համաձայնագիրը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կնքվում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միջոցները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նախատեսվելուն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տասնհինգ</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աշխատանքային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աշխատանքի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կատարման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ժամկետները</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երկարաձգելով</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պայմանագրի</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օրվանից</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մինչև</w:t>
      </w:r>
      <w:r w:rsidR="005D30FC" w:rsidRPr="00015CC3">
        <w:rPr>
          <w:rFonts w:ascii="GHEA Grapalat" w:hAnsi="GHEA Grapalat" w:cs="Sylfaen"/>
          <w:sz w:val="20"/>
          <w:lang w:val="af-ZA"/>
        </w:rPr>
        <w:t xml:space="preserve"> </w:t>
      </w:r>
      <w:r w:rsidR="005D30FC" w:rsidRPr="00B01C80">
        <w:rPr>
          <w:rFonts w:ascii="GHEA Grapalat" w:hAnsi="GHEA Grapalat" w:cs="Sylfaen"/>
          <w:sz w:val="20"/>
          <w:lang w:val="ru-RU"/>
        </w:rPr>
        <w:t>համաձայնագրի</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կնքման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ընկած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ժամանակահատվածով</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Սույն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պարբերության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համաձայն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կնքված</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պայմանագիրը</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լուծվում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է</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եթե</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կնքելուն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հաջորդող</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վաթսուն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օրացուցային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օրվա</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ընթացքում</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լրացուցիչ</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ֆինանսական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միջոցներ</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չեն</w:t>
      </w:r>
      <w:r w:rsidR="005D30FC" w:rsidRPr="00B01C80">
        <w:rPr>
          <w:rFonts w:ascii="GHEA Grapalat" w:hAnsi="GHEA Grapalat" w:cs="Sylfaen"/>
          <w:sz w:val="20"/>
          <w:lang w:val="af-ZA"/>
        </w:rPr>
        <w:t xml:space="preserve"> </w:t>
      </w:r>
      <w:r w:rsidR="005D30FC" w:rsidRPr="00B01C80">
        <w:rPr>
          <w:rFonts w:ascii="GHEA Grapalat" w:hAnsi="GHEA Grapalat" w:cs="Sylfaen"/>
          <w:sz w:val="20"/>
          <w:lang w:val="ru-RU"/>
        </w:rPr>
        <w:t>նախատեսվում</w:t>
      </w:r>
      <w:r w:rsidR="005D30FC">
        <w:rPr>
          <w:rFonts w:ascii="Cambria Math" w:hAnsi="Cambria Math" w:cs="Sylfaen"/>
          <w:sz w:val="20"/>
          <w:lang w:val="hy-AM"/>
        </w:rPr>
        <w:t>․</w:t>
      </w:r>
    </w:p>
    <w:p w14:paraId="09F417C7" w14:textId="77777777" w:rsidR="006F3F15" w:rsidRPr="00616808" w:rsidRDefault="006F3F15" w:rsidP="006F3F15">
      <w:pPr>
        <w:shd w:val="clear" w:color="auto" w:fill="FFFFFF"/>
        <w:ind w:firstLine="375"/>
        <w:jc w:val="both"/>
        <w:rPr>
          <w:rFonts w:ascii="GHEA Grapalat" w:hAnsi="GHEA Grapalat" w:cs="Sylfaen"/>
          <w:sz w:val="20"/>
          <w:lang w:val="hy-AM"/>
        </w:rPr>
      </w:pPr>
      <w:r w:rsidRPr="004B72E3">
        <w:rPr>
          <w:rFonts w:ascii="GHEA Grapalat" w:hAnsi="GHEA Grapalat" w:cs="Sylfaen"/>
          <w:sz w:val="20"/>
          <w:lang w:val="hy-AM"/>
        </w:rPr>
        <w:t>Սույն</w:t>
      </w:r>
      <w:r w:rsidRPr="004B72E3">
        <w:rPr>
          <w:rFonts w:ascii="GHEA Grapalat" w:hAnsi="GHEA Grapalat" w:cs="Sylfaen"/>
          <w:sz w:val="20"/>
          <w:lang w:val="af-ZA"/>
        </w:rPr>
        <w:t xml:space="preserve"> </w:t>
      </w:r>
      <w:r w:rsidRPr="004B72E3">
        <w:rPr>
          <w:rFonts w:ascii="GHEA Grapalat" w:hAnsi="GHEA Grapalat" w:cs="Sylfaen"/>
          <w:sz w:val="20"/>
          <w:lang w:val="hy-AM"/>
        </w:rPr>
        <w:t>պարբերության</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պահանջները</w:t>
      </w:r>
      <w:r w:rsidRPr="004B72E3">
        <w:rPr>
          <w:rFonts w:ascii="GHEA Grapalat" w:hAnsi="GHEA Grapalat" w:cs="Sylfaen"/>
          <w:sz w:val="20"/>
          <w:lang w:val="af-ZA"/>
        </w:rPr>
        <w:t xml:space="preserve"> </w:t>
      </w:r>
      <w:r w:rsidRPr="004B72E3">
        <w:rPr>
          <w:rFonts w:ascii="GHEA Grapalat" w:hAnsi="GHEA Grapalat" w:cs="Sylfaen"/>
          <w:sz w:val="20"/>
          <w:lang w:val="hy-AM"/>
        </w:rPr>
        <w:t>չեն</w:t>
      </w:r>
      <w:r w:rsidRPr="004B72E3">
        <w:rPr>
          <w:rFonts w:ascii="GHEA Grapalat" w:hAnsi="GHEA Grapalat" w:cs="Sylfaen"/>
          <w:sz w:val="20"/>
          <w:lang w:val="af-ZA"/>
        </w:rPr>
        <w:t xml:space="preserve"> </w:t>
      </w:r>
      <w:r w:rsidRPr="004B72E3">
        <w:rPr>
          <w:rFonts w:ascii="GHEA Grapalat" w:hAnsi="GHEA Grapalat" w:cs="Sylfaen"/>
          <w:sz w:val="20"/>
          <w:lang w:val="hy-AM"/>
        </w:rPr>
        <w:t>կիրառվում</w:t>
      </w:r>
      <w:r w:rsidRPr="004B72E3">
        <w:rPr>
          <w:rFonts w:ascii="GHEA Grapalat" w:hAnsi="GHEA Grapalat" w:cs="Sylfaen"/>
          <w:sz w:val="20"/>
          <w:lang w:val="af-ZA"/>
        </w:rPr>
        <w:t xml:space="preserve"> </w:t>
      </w:r>
      <w:r w:rsidRPr="004B72E3">
        <w:rPr>
          <w:rFonts w:ascii="GHEA Grapalat" w:hAnsi="GHEA Grapalat" w:cs="Sylfaen"/>
          <w:sz w:val="20"/>
          <w:lang w:val="hy-AM"/>
        </w:rPr>
        <w:t>այն</w:t>
      </w:r>
      <w:r w:rsidRPr="004B72E3">
        <w:rPr>
          <w:rFonts w:ascii="GHEA Grapalat" w:hAnsi="GHEA Grapalat" w:cs="Sylfaen"/>
          <w:sz w:val="20"/>
          <w:lang w:val="af-ZA"/>
        </w:rPr>
        <w:t xml:space="preserve"> </w:t>
      </w:r>
      <w:r w:rsidRPr="004B72E3">
        <w:rPr>
          <w:rFonts w:ascii="GHEA Grapalat" w:hAnsi="GHEA Grapalat" w:cs="Sylfaen"/>
          <w:sz w:val="20"/>
          <w:lang w:val="hy-AM"/>
        </w:rPr>
        <w:t>դեպքում</w:t>
      </w:r>
      <w:r w:rsidRPr="004B72E3">
        <w:rPr>
          <w:rFonts w:ascii="GHEA Grapalat" w:hAnsi="GHEA Grapalat" w:cs="Sylfaen"/>
          <w:sz w:val="20"/>
          <w:lang w:val="af-ZA"/>
        </w:rPr>
        <w:t xml:space="preserve">, </w:t>
      </w:r>
      <w:r w:rsidRPr="004B72E3">
        <w:rPr>
          <w:rFonts w:ascii="GHEA Grapalat" w:hAnsi="GHEA Grapalat" w:cs="Sylfaen"/>
          <w:sz w:val="20"/>
          <w:lang w:val="hy-AM"/>
        </w:rPr>
        <w:t>երբ</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ներկայացել</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մասնակից</w:t>
      </w:r>
      <w:r w:rsidRPr="004B72E3">
        <w:rPr>
          <w:rFonts w:ascii="GHEA Grapalat" w:hAnsi="GHEA Grapalat" w:cs="Sylfaen"/>
          <w:sz w:val="20"/>
          <w:lang w:val="af-ZA"/>
        </w:rPr>
        <w:t xml:space="preserve"> </w:t>
      </w:r>
      <w:r w:rsidRPr="004B72E3">
        <w:rPr>
          <w:rFonts w:ascii="GHEA Grapalat" w:hAnsi="GHEA Grapalat" w:cs="Sylfaen"/>
          <w:sz w:val="20"/>
          <w:lang w:val="hy-AM"/>
        </w:rPr>
        <w:t>կամ</w:t>
      </w:r>
      <w:r w:rsidRPr="004B72E3">
        <w:rPr>
          <w:rFonts w:ascii="GHEA Grapalat" w:hAnsi="GHEA Grapalat" w:cs="Sylfaen"/>
          <w:sz w:val="20"/>
          <w:lang w:val="af-ZA"/>
        </w:rPr>
        <w:t xml:space="preserve"> </w:t>
      </w:r>
      <w:r w:rsidRPr="004B72E3">
        <w:rPr>
          <w:rFonts w:ascii="GHEA Grapalat" w:hAnsi="GHEA Grapalat" w:cs="Sylfaen"/>
          <w:sz w:val="20"/>
          <w:lang w:val="hy-AM"/>
        </w:rPr>
        <w:t>հրավերի</w:t>
      </w:r>
      <w:r w:rsidRPr="004B72E3">
        <w:rPr>
          <w:rFonts w:ascii="GHEA Grapalat" w:hAnsi="GHEA Grapalat" w:cs="Sylfaen"/>
          <w:sz w:val="20"/>
          <w:lang w:val="af-ZA"/>
        </w:rPr>
        <w:t xml:space="preserve"> </w:t>
      </w:r>
      <w:r w:rsidRPr="004B72E3">
        <w:rPr>
          <w:rFonts w:ascii="GHEA Grapalat" w:hAnsi="GHEA Grapalat" w:cs="Sylfaen"/>
          <w:sz w:val="20"/>
          <w:lang w:val="hy-AM"/>
        </w:rPr>
        <w:t>պահանջներին</w:t>
      </w:r>
      <w:r w:rsidRPr="004B72E3">
        <w:rPr>
          <w:rFonts w:ascii="GHEA Grapalat" w:hAnsi="GHEA Grapalat" w:cs="Sylfaen"/>
          <w:sz w:val="20"/>
          <w:lang w:val="af-ZA"/>
        </w:rPr>
        <w:t xml:space="preserve"> </w:t>
      </w:r>
      <w:r w:rsidRPr="004B72E3">
        <w:rPr>
          <w:rFonts w:ascii="GHEA Grapalat" w:hAnsi="GHEA Grapalat" w:cs="Sylfaen"/>
          <w:sz w:val="20"/>
          <w:lang w:val="hy-AM"/>
        </w:rPr>
        <w:t>բավարար</w:t>
      </w:r>
      <w:r w:rsidRPr="004B72E3">
        <w:rPr>
          <w:rFonts w:ascii="GHEA Grapalat" w:hAnsi="GHEA Grapalat" w:cs="Sylfaen"/>
          <w:sz w:val="20"/>
          <w:lang w:val="af-ZA"/>
        </w:rPr>
        <w:t xml:space="preserve"> </w:t>
      </w:r>
      <w:r w:rsidRPr="004B72E3">
        <w:rPr>
          <w:rFonts w:ascii="GHEA Grapalat" w:hAnsi="GHEA Grapalat" w:cs="Sylfaen"/>
          <w:sz w:val="20"/>
          <w:lang w:val="hy-AM"/>
        </w:rPr>
        <w:t>է</w:t>
      </w:r>
      <w:r w:rsidRPr="004B72E3">
        <w:rPr>
          <w:rFonts w:ascii="GHEA Grapalat" w:hAnsi="GHEA Grapalat" w:cs="Sylfaen"/>
          <w:sz w:val="20"/>
          <w:lang w:val="af-ZA"/>
        </w:rPr>
        <w:t xml:space="preserve"> </w:t>
      </w:r>
      <w:r w:rsidRPr="004B72E3">
        <w:rPr>
          <w:rFonts w:ascii="GHEA Grapalat" w:hAnsi="GHEA Grapalat" w:cs="Sylfaen"/>
          <w:sz w:val="20"/>
          <w:lang w:val="hy-AM"/>
        </w:rPr>
        <w:t>գնահատվել</w:t>
      </w:r>
      <w:r w:rsidRPr="004B72E3">
        <w:rPr>
          <w:rFonts w:ascii="GHEA Grapalat" w:hAnsi="GHEA Grapalat" w:cs="Sylfaen"/>
          <w:sz w:val="20"/>
          <w:lang w:val="af-ZA"/>
        </w:rPr>
        <w:t xml:space="preserve"> </w:t>
      </w:r>
      <w:r w:rsidRPr="004B72E3">
        <w:rPr>
          <w:rFonts w:ascii="GHEA Grapalat" w:hAnsi="GHEA Grapalat" w:cs="Sylfaen"/>
          <w:sz w:val="20"/>
          <w:lang w:val="hy-AM"/>
        </w:rPr>
        <w:t>միայն</w:t>
      </w:r>
      <w:r w:rsidRPr="004B72E3">
        <w:rPr>
          <w:rFonts w:ascii="GHEA Grapalat" w:hAnsi="GHEA Grapalat" w:cs="Sylfaen"/>
          <w:sz w:val="20"/>
          <w:lang w:val="af-ZA"/>
        </w:rPr>
        <w:t xml:space="preserve"> </w:t>
      </w:r>
      <w:r w:rsidRPr="004B72E3">
        <w:rPr>
          <w:rFonts w:ascii="GHEA Grapalat" w:hAnsi="GHEA Grapalat" w:cs="Sylfaen"/>
          <w:sz w:val="20"/>
          <w:lang w:val="hy-AM"/>
        </w:rPr>
        <w:t>մեկ</w:t>
      </w:r>
      <w:r w:rsidRPr="004B72E3">
        <w:rPr>
          <w:rFonts w:ascii="GHEA Grapalat" w:hAnsi="GHEA Grapalat" w:cs="Sylfaen"/>
          <w:sz w:val="20"/>
          <w:lang w:val="af-ZA"/>
        </w:rPr>
        <w:t xml:space="preserve"> </w:t>
      </w:r>
      <w:r w:rsidRPr="004B72E3">
        <w:rPr>
          <w:rFonts w:ascii="GHEA Grapalat" w:hAnsi="GHEA Grapalat" w:cs="Sylfaen"/>
          <w:sz w:val="20"/>
          <w:lang w:val="hy-AM"/>
        </w:rPr>
        <w:t>մասնակցի</w:t>
      </w:r>
      <w:r w:rsidRPr="004B72E3">
        <w:rPr>
          <w:rFonts w:ascii="GHEA Grapalat" w:hAnsi="GHEA Grapalat" w:cs="Sylfaen"/>
          <w:sz w:val="20"/>
          <w:lang w:val="af-ZA"/>
        </w:rPr>
        <w:t xml:space="preserve"> </w:t>
      </w:r>
      <w:r w:rsidRPr="004B72E3">
        <w:rPr>
          <w:rFonts w:ascii="GHEA Grapalat" w:hAnsi="GHEA Grapalat" w:cs="Sylfaen"/>
          <w:sz w:val="20"/>
          <w:lang w:val="hy-AM"/>
        </w:rPr>
        <w:t>հայտ</w:t>
      </w:r>
      <w:r w:rsidRPr="004B72E3">
        <w:rPr>
          <w:rFonts w:ascii="GHEA Grapalat" w:hAnsi="GHEA Grapalat" w:cs="Sylfaen"/>
          <w:sz w:val="20"/>
          <w:lang w:val="af-ZA"/>
        </w:rPr>
        <w:t>:</w:t>
      </w:r>
    </w:p>
    <w:p w14:paraId="7440E63C" w14:textId="77777777" w:rsidR="006F3F15" w:rsidRPr="00015CC3" w:rsidRDefault="006F3F15" w:rsidP="006D197A">
      <w:pPr>
        <w:shd w:val="clear" w:color="auto" w:fill="FFFFFF"/>
        <w:ind w:firstLine="375"/>
        <w:jc w:val="both"/>
        <w:rPr>
          <w:rFonts w:ascii="GHEA Grapalat" w:hAnsi="GHEA Grapalat" w:cs="Sylfaen"/>
          <w:sz w:val="20"/>
          <w:lang w:val="hy-AM"/>
        </w:rPr>
      </w:pPr>
    </w:p>
    <w:p w14:paraId="78CD8DCB" w14:textId="77777777" w:rsidR="006F3F15" w:rsidRDefault="00704862" w:rsidP="00EF3662">
      <w:pPr>
        <w:ind w:firstLine="708"/>
        <w:jc w:val="both"/>
        <w:rPr>
          <w:rFonts w:ascii="GHEA Grapalat" w:hAnsi="GHEA Grapalat" w:cs="Sylfaen"/>
          <w:sz w:val="20"/>
          <w:lang w:val="hy-AM"/>
        </w:rPr>
      </w:pPr>
      <w:r w:rsidRPr="00E6597C">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E6597C">
        <w:rPr>
          <w:rFonts w:ascii="GHEA Grapalat" w:hAnsi="GHEA Grapalat" w:cs="Sylfaen"/>
          <w:sz w:val="20"/>
          <w:lang w:val="hy-AM"/>
        </w:rPr>
        <w:t>կամ</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նվազագույն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գները</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հավասար</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են</w:t>
      </w:r>
      <w:r w:rsidR="00973FB1" w:rsidRPr="00E6597C">
        <w:rPr>
          <w:rFonts w:ascii="GHEA Grapalat" w:hAnsi="GHEA Grapalat" w:cs="Sylfaen"/>
          <w:sz w:val="20"/>
          <w:lang w:val="af-ZA"/>
        </w:rPr>
        <w:t>,</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գնման</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ընթացակարգը</w:t>
      </w:r>
      <w:r w:rsidR="009B6D58" w:rsidRPr="00E6597C">
        <w:rPr>
          <w:rFonts w:ascii="GHEA Grapalat" w:hAnsi="GHEA Grapalat" w:cs="Sylfaen"/>
          <w:sz w:val="20"/>
          <w:lang w:val="af-ZA"/>
        </w:rPr>
        <w:t xml:space="preserve"> </w:t>
      </w:r>
      <w:r w:rsidR="005A3DC6" w:rsidRPr="00E6597C">
        <w:rPr>
          <w:rFonts w:ascii="GHEA Grapalat" w:hAnsi="GHEA Grapalat" w:cs="Sylfaen"/>
          <w:sz w:val="20"/>
          <w:lang w:val="hy-AM"/>
        </w:rPr>
        <w:t>Օ</w:t>
      </w:r>
      <w:r w:rsidR="00973FB1" w:rsidRPr="00E6597C">
        <w:rPr>
          <w:rFonts w:ascii="GHEA Grapalat" w:hAnsi="GHEA Grapalat" w:cs="Sylfaen"/>
          <w:sz w:val="20"/>
          <w:lang w:val="hy-AM"/>
        </w:rPr>
        <w:t>րենքի</w:t>
      </w:r>
      <w:r w:rsidR="00973FB1" w:rsidRPr="00E6597C">
        <w:rPr>
          <w:rFonts w:ascii="GHEA Grapalat" w:hAnsi="GHEA Grapalat" w:cs="Sylfaen"/>
          <w:sz w:val="20"/>
          <w:lang w:val="af-ZA"/>
        </w:rPr>
        <w:t xml:space="preserve"> 37-</w:t>
      </w:r>
      <w:r w:rsidR="00973FB1" w:rsidRPr="00E6597C">
        <w:rPr>
          <w:rFonts w:ascii="GHEA Grapalat" w:hAnsi="GHEA Grapalat" w:cs="Sylfaen"/>
          <w:sz w:val="20"/>
          <w:lang w:val="hy-AM"/>
        </w:rPr>
        <w:t>րդ</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հոդվածի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մասի</w:t>
      </w:r>
      <w:r w:rsidR="00973FB1" w:rsidRPr="00E6597C">
        <w:rPr>
          <w:rFonts w:ascii="GHEA Grapalat" w:hAnsi="GHEA Grapalat" w:cs="Sylfaen"/>
          <w:sz w:val="20"/>
          <w:lang w:val="af-ZA"/>
        </w:rPr>
        <w:t xml:space="preserve"> 1-</w:t>
      </w:r>
      <w:r w:rsidR="00973FB1" w:rsidRPr="00E6597C">
        <w:rPr>
          <w:rFonts w:ascii="GHEA Grapalat" w:hAnsi="GHEA Grapalat" w:cs="Sylfaen"/>
          <w:sz w:val="20"/>
          <w:lang w:val="hy-AM"/>
        </w:rPr>
        <w:t>ին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կետի</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հիման</w:t>
      </w:r>
      <w:r w:rsidR="00973FB1" w:rsidRPr="00E6597C">
        <w:rPr>
          <w:rFonts w:ascii="GHEA Grapalat" w:hAnsi="GHEA Grapalat" w:cs="Sylfaen"/>
          <w:sz w:val="20"/>
          <w:lang w:val="af-ZA"/>
        </w:rPr>
        <w:t xml:space="preserve"> </w:t>
      </w:r>
      <w:r w:rsidR="00973FB1" w:rsidRPr="00E6597C">
        <w:rPr>
          <w:rFonts w:ascii="GHEA Grapalat" w:hAnsi="GHEA Grapalat" w:cs="Sylfaen"/>
          <w:sz w:val="20"/>
          <w:lang w:val="hy-AM"/>
        </w:rPr>
        <w:t>վրա</w:t>
      </w:r>
      <w:r w:rsidR="00973FB1" w:rsidRPr="00E6597C">
        <w:rPr>
          <w:rFonts w:ascii="GHEA Grapalat" w:hAnsi="GHEA Grapalat" w:cs="Sylfaen"/>
          <w:sz w:val="20"/>
          <w:lang w:val="af-ZA"/>
        </w:rPr>
        <w:t xml:space="preserve"> </w:t>
      </w:r>
      <w:r w:rsidR="009B6D58" w:rsidRPr="00E6597C">
        <w:rPr>
          <w:rFonts w:ascii="GHEA Grapalat" w:hAnsi="GHEA Grapalat" w:cs="Sylfaen"/>
          <w:sz w:val="20"/>
          <w:lang w:val="hy-AM"/>
        </w:rPr>
        <w:t>հայտարարվում</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է</w:t>
      </w:r>
      <w:r w:rsidR="009B6D58" w:rsidRPr="00E6597C">
        <w:rPr>
          <w:rFonts w:ascii="GHEA Grapalat" w:hAnsi="GHEA Grapalat" w:cs="Sylfaen"/>
          <w:sz w:val="20"/>
          <w:lang w:val="af-ZA"/>
        </w:rPr>
        <w:t xml:space="preserve"> </w:t>
      </w:r>
      <w:r w:rsidR="009B6D58" w:rsidRPr="00E6597C">
        <w:rPr>
          <w:rFonts w:ascii="GHEA Grapalat" w:hAnsi="GHEA Grapalat" w:cs="Sylfaen"/>
          <w:sz w:val="20"/>
          <w:lang w:val="hy-AM"/>
        </w:rPr>
        <w:t>չկայացած</w:t>
      </w:r>
      <w:r w:rsidR="003D1FE3" w:rsidRPr="00E6597C">
        <w:rPr>
          <w:rFonts w:ascii="GHEA Grapalat" w:hAnsi="GHEA Grapalat" w:cs="Sylfaen"/>
          <w:sz w:val="20"/>
          <w:lang w:val="hy-AM"/>
        </w:rPr>
        <w:t>, բացառությամբ սույն ենթակետի «զ» պարբերությամբ նախատեսված դեպքի</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11" w:name="_Hlk9262487"/>
      <w:r w:rsidR="00476579" w:rsidRPr="00E6597C">
        <w:rPr>
          <w:rFonts w:ascii="GHEA Grapalat" w:hAnsi="GHEA Grapalat" w:cs="Sylfaen"/>
          <w:sz w:val="20"/>
          <w:szCs w:val="24"/>
          <w:lang w:val="hy-AM" w:eastAsia="en-US"/>
        </w:rPr>
        <w:t xml:space="preserve"> </w:t>
      </w:r>
      <w:bookmarkEnd w:id="11"/>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23"/>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lastRenderedPageBreak/>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23"/>
        <w:spacing w:line="240" w:lineRule="auto"/>
        <w:ind w:firstLine="567"/>
        <w:rPr>
          <w:rFonts w:ascii="GHEA Grapalat" w:hAnsi="GHEA Grapalat" w:cs="Sylfaen"/>
          <w:szCs w:val="24"/>
          <w:lang w:val="hy-AM"/>
        </w:rPr>
      </w:pPr>
    </w:p>
    <w:p w14:paraId="768FD1A4" w14:textId="77777777" w:rsidR="00794157"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23"/>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23"/>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77777777" w:rsidR="008B73CD" w:rsidRPr="00E6597C" w:rsidRDefault="008B73CD" w:rsidP="00EF3662">
      <w:pPr>
        <w:pStyle w:val="23"/>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r w:rsidR="00DF2FEF" w:rsidRPr="00E6597C">
        <w:rPr>
          <w:rFonts w:ascii="GHEA Grapalat" w:hAnsi="GHEA Grapalat" w:cs="Sylfaen"/>
          <w:szCs w:val="24"/>
        </w:rPr>
        <w:t>:</w:t>
      </w:r>
    </w:p>
    <w:p w14:paraId="0399E7C7" w14:textId="77777777" w:rsidR="00C8399F" w:rsidRPr="00015CC3" w:rsidRDefault="00A150A9" w:rsidP="00C8399F">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af-ZA"/>
        </w:rPr>
        <w:t>8</w:t>
      </w:r>
      <w:r w:rsidR="0036230B" w:rsidRPr="00E6597C">
        <w:rPr>
          <w:rFonts w:ascii="GHEA Grapalat" w:hAnsi="GHEA Grapalat" w:cs="Sylfaen"/>
          <w:sz w:val="20"/>
          <w:lang w:val="af-ZA"/>
        </w:rPr>
        <w:t>.</w:t>
      </w:r>
      <w:r w:rsidR="00794157">
        <w:rPr>
          <w:rFonts w:ascii="GHEA Grapalat" w:hAnsi="GHEA Grapalat" w:cs="Sylfaen"/>
          <w:sz w:val="20"/>
          <w:lang w:val="af-ZA"/>
        </w:rPr>
        <w:t>1</w:t>
      </w:r>
      <w:r w:rsidR="006F3F15">
        <w:rPr>
          <w:rFonts w:ascii="GHEA Grapalat" w:hAnsi="GHEA Grapalat" w:cs="Sylfaen"/>
          <w:sz w:val="20"/>
          <w:lang w:val="hy-AM"/>
        </w:rPr>
        <w:t>3</w:t>
      </w:r>
      <w:r w:rsidR="00794157">
        <w:rPr>
          <w:rFonts w:ascii="GHEA Grapalat" w:hAnsi="GHEA Grapalat" w:cs="Sylfaen"/>
          <w:sz w:val="20"/>
          <w:lang w:val="af-ZA"/>
        </w:rPr>
        <w:t xml:space="preserve"> </w:t>
      </w:r>
      <w:r w:rsidR="0036230B" w:rsidRPr="00E6597C">
        <w:rPr>
          <w:rFonts w:ascii="GHEA Grapalat" w:hAnsi="GHEA Grapalat" w:cs="Sylfaen"/>
          <w:sz w:val="20"/>
        </w:rPr>
        <w:t>Օրենքի</w:t>
      </w:r>
      <w:r w:rsidR="0036230B" w:rsidRPr="00E6597C">
        <w:rPr>
          <w:rFonts w:ascii="GHEA Grapalat" w:hAnsi="GHEA Grapalat" w:cs="Sylfaen"/>
          <w:sz w:val="20"/>
          <w:lang w:val="af-ZA"/>
        </w:rPr>
        <w:t xml:space="preserve"> 6-</w:t>
      </w:r>
      <w:r w:rsidR="0036230B" w:rsidRPr="00E6597C">
        <w:rPr>
          <w:rFonts w:ascii="GHEA Grapalat" w:hAnsi="GHEA Grapalat" w:cs="Sylfaen"/>
          <w:sz w:val="20"/>
        </w:rPr>
        <w:t>րդ</w:t>
      </w:r>
      <w:r w:rsidR="0036230B" w:rsidRPr="00E6597C">
        <w:rPr>
          <w:rFonts w:ascii="GHEA Grapalat" w:hAnsi="GHEA Grapalat" w:cs="Sylfaen"/>
          <w:sz w:val="20"/>
          <w:lang w:val="af-ZA"/>
        </w:rPr>
        <w:t xml:space="preserve"> </w:t>
      </w:r>
      <w:r w:rsidR="0036230B" w:rsidRPr="00E6597C">
        <w:rPr>
          <w:rFonts w:ascii="GHEA Grapalat" w:hAnsi="GHEA Grapalat" w:cs="Sylfaen"/>
          <w:sz w:val="20"/>
        </w:rPr>
        <w:t>հոդվածի</w:t>
      </w:r>
      <w:r w:rsidR="0036230B" w:rsidRPr="00E6597C">
        <w:rPr>
          <w:rFonts w:ascii="GHEA Grapalat" w:hAnsi="GHEA Grapalat" w:cs="Sylfaen"/>
          <w:sz w:val="20"/>
          <w:lang w:val="af-ZA"/>
        </w:rPr>
        <w:t xml:space="preserve"> 1-</w:t>
      </w:r>
      <w:r w:rsidR="0036230B" w:rsidRPr="00E6597C">
        <w:rPr>
          <w:rFonts w:ascii="GHEA Grapalat" w:hAnsi="GHEA Grapalat" w:cs="Sylfaen"/>
          <w:sz w:val="20"/>
        </w:rPr>
        <w:t>ին</w:t>
      </w:r>
      <w:r w:rsidR="0036230B" w:rsidRPr="00E6597C">
        <w:rPr>
          <w:rFonts w:ascii="GHEA Grapalat" w:hAnsi="GHEA Grapalat" w:cs="Sylfaen"/>
          <w:sz w:val="20"/>
          <w:lang w:val="af-ZA"/>
        </w:rPr>
        <w:t xml:space="preserve"> </w:t>
      </w:r>
      <w:r w:rsidR="0036230B" w:rsidRPr="00015CC3">
        <w:rPr>
          <w:rFonts w:ascii="GHEA Grapalat" w:hAnsi="GHEA Grapalat" w:cs="Sylfaen"/>
          <w:sz w:val="20"/>
        </w:rPr>
        <w:t>մասի</w:t>
      </w:r>
      <w:r w:rsidR="0036230B" w:rsidRPr="00015CC3">
        <w:rPr>
          <w:rFonts w:ascii="GHEA Grapalat" w:hAnsi="GHEA Grapalat" w:cs="Sylfaen"/>
          <w:sz w:val="20"/>
          <w:lang w:val="af-ZA"/>
        </w:rPr>
        <w:t xml:space="preserve"> 6-</w:t>
      </w:r>
      <w:r w:rsidR="0036230B" w:rsidRPr="00015CC3">
        <w:rPr>
          <w:rFonts w:ascii="GHEA Grapalat" w:hAnsi="GHEA Grapalat" w:cs="Sylfaen"/>
          <w:sz w:val="20"/>
        </w:rPr>
        <w:t>րդ</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կետով</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նախատեսված</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հիմքերն</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ի</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հայտ</w:t>
      </w:r>
      <w:r w:rsidR="0036230B" w:rsidRPr="00015CC3">
        <w:rPr>
          <w:rFonts w:ascii="GHEA Grapalat" w:hAnsi="GHEA Grapalat" w:cs="Sylfaen"/>
          <w:sz w:val="20"/>
          <w:lang w:val="af-ZA"/>
        </w:rPr>
        <w:t xml:space="preserve"> </w:t>
      </w:r>
      <w:r w:rsidR="0036230B" w:rsidRPr="00015CC3">
        <w:rPr>
          <w:rFonts w:ascii="GHEA Grapalat" w:hAnsi="GHEA Grapalat" w:cs="Sylfaen"/>
          <w:sz w:val="20"/>
        </w:rPr>
        <w:t>գալու</w:t>
      </w:r>
      <w:r w:rsidR="0036230B"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պատճառաբանված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վրա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որում</w:t>
      </w:r>
      <w:r w:rsidR="006F3F15" w:rsidRPr="00015CC3">
        <w:rPr>
          <w:rFonts w:ascii="GHEA Grapalat" w:hAnsi="GHEA Grapalat" w:cs="Sylfaen"/>
          <w:sz w:val="20"/>
          <w:lang w:val="af-ZA"/>
        </w:rPr>
        <w:t xml:space="preserve"> </w:t>
      </w:r>
      <w:r w:rsidR="006F3F15" w:rsidRPr="00015CC3">
        <w:rPr>
          <w:rFonts w:ascii="Calibri" w:hAnsi="Calibri" w:cs="Calibri"/>
          <w:sz w:val="20"/>
          <w:lang w:val="af-ZA"/>
        </w:rPr>
        <w:t> </w:t>
      </w:r>
      <w:r w:rsidR="006F3F15" w:rsidRPr="00015CC3">
        <w:rPr>
          <w:rFonts w:ascii="GHEA Grapalat" w:hAnsi="GHEA Grapalat" w:cs="Sylfaen"/>
          <w:sz w:val="20"/>
          <w:lang w:val="ru-RU"/>
        </w:rPr>
        <w:t>սույն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կետում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նշված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պատվիրատուի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ղեկավարը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կայացնում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ընթացակարգը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չկայացած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հայտարարվելու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կնքված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պայմանագիրը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միակողմանի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լուծելու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հայտարարությունը</w:t>
      </w:r>
      <w:r w:rsidR="00C8399F" w:rsidRPr="00015CC3">
        <w:rPr>
          <w:rFonts w:ascii="GHEA Grapalat" w:hAnsi="GHEA Grapalat" w:cs="Sylfaen"/>
          <w:sz w:val="20"/>
          <w:lang w:val="hy-AM"/>
        </w:rPr>
        <w:t xml:space="preserve"> </w:t>
      </w:r>
      <w:r w:rsidR="00C8399F" w:rsidRPr="00015CC3">
        <w:rPr>
          <w:rFonts w:ascii="GHEA Grapalat" w:hAnsi="GHEA Grapalat" w:cs="Sylfaen"/>
          <w:sz w:val="20"/>
          <w:lang w:val="af-ZA"/>
        </w:rPr>
        <w:t>(</w:t>
      </w:r>
      <w:r w:rsidR="00C8399F" w:rsidRPr="00015CC3">
        <w:rPr>
          <w:rFonts w:ascii="GHEA Grapalat" w:hAnsi="GHEA Grapalat" w:cs="Sylfaen"/>
          <w:sz w:val="20"/>
          <w:lang w:val="hy-AM"/>
        </w:rPr>
        <w:t>ծանուցումը</w:t>
      </w:r>
      <w:r w:rsidR="00C8399F" w:rsidRPr="00015CC3">
        <w:rPr>
          <w:rFonts w:ascii="GHEA Grapalat" w:hAnsi="GHEA Grapalat" w:cs="Sylfaen"/>
          <w:sz w:val="20"/>
          <w:lang w:val="af-ZA"/>
        </w:rPr>
        <w:t>)</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հրապարակելու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տասն</w:t>
      </w:r>
      <w:r w:rsidR="00C8399F" w:rsidRPr="00015CC3">
        <w:rPr>
          <w:rFonts w:ascii="GHEA Grapalat" w:hAnsi="GHEA Grapalat" w:cs="Sylfaen"/>
          <w:sz w:val="20"/>
          <w:lang w:val="hy-AM"/>
        </w:rPr>
        <w:t>երորդ 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կայացվելուն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այն</w:t>
      </w:r>
      <w:r w:rsidR="006F3F15" w:rsidRPr="00015CC3">
        <w:rPr>
          <w:rFonts w:ascii="GHEA Grapalat" w:hAnsi="GHEA Grapalat" w:cs="Sylfaen"/>
          <w:sz w:val="20"/>
          <w:lang w:val="af-ZA"/>
        </w:rPr>
        <w:t xml:space="preserve"> գրավոր </w:t>
      </w:r>
      <w:r w:rsidR="006F3F15" w:rsidRPr="00015CC3">
        <w:rPr>
          <w:rFonts w:ascii="GHEA Grapalat" w:hAnsi="GHEA Grapalat" w:cs="Sylfaen"/>
          <w:sz w:val="20"/>
          <w:lang w:val="ru-RU"/>
        </w:rPr>
        <w:t>տրամադրվում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մարմնին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Լիազորված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մարմինը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ներառում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է</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գնումների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գործընթացին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իրավունք</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չունեցող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մասնակիցների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ցուցակում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իսկ</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որոշումն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ստանալուն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քառասուներորդ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դրությամբ</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մասնակցի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կողմից</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բողոքարկման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վերաբերյալ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հարուցված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և</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չավարտված</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առկայության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դեպքում</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տվյալ</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գործով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եզրափակիչ</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ակտն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ուժի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մեջ</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մտնելու</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օրվան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հաջորդող</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հինգ</w:t>
      </w:r>
      <w:r w:rsidR="006F3F15" w:rsidRPr="00015CC3">
        <w:rPr>
          <w:rFonts w:ascii="GHEA Grapalat" w:hAnsi="GHEA Grapalat" w:cs="Sylfaen"/>
          <w:sz w:val="20"/>
        </w:rPr>
        <w:t>երորդ</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օր</w:t>
      </w:r>
      <w:r w:rsidR="006F3F15" w:rsidRPr="00015CC3">
        <w:rPr>
          <w:rFonts w:ascii="GHEA Grapalat" w:hAnsi="GHEA Grapalat" w:cs="Sylfaen"/>
          <w:sz w:val="20"/>
        </w:rPr>
        <w:t>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եթե</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դատական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քննության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արդյունքով</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որոշման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կատարման</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հնարավորությունը</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չի</w:t>
      </w:r>
      <w:r w:rsidR="006F3F15" w:rsidRPr="00015CC3">
        <w:rPr>
          <w:rFonts w:ascii="GHEA Grapalat" w:hAnsi="GHEA Grapalat" w:cs="Sylfaen"/>
          <w:sz w:val="20"/>
          <w:lang w:val="af-ZA"/>
        </w:rPr>
        <w:t xml:space="preserve"> </w:t>
      </w:r>
      <w:r w:rsidR="006F3F15" w:rsidRPr="00015CC3">
        <w:rPr>
          <w:rFonts w:ascii="GHEA Grapalat" w:hAnsi="GHEA Grapalat" w:cs="Sylfaen"/>
          <w:sz w:val="20"/>
          <w:lang w:val="ru-RU"/>
        </w:rPr>
        <w:t>վերացել</w:t>
      </w:r>
      <w:r w:rsidR="006F3F15" w:rsidRPr="00015CC3">
        <w:rPr>
          <w:rFonts w:ascii="GHEA Grapalat" w:hAnsi="GHEA Grapalat" w:cs="Sylfaen"/>
          <w:sz w:val="20"/>
          <w:lang w:val="hy-AM"/>
        </w:rPr>
        <w:t>:</w:t>
      </w:r>
    </w:p>
    <w:p w14:paraId="425D7F3B" w14:textId="77777777" w:rsidR="00C8399F" w:rsidRPr="00015CC3" w:rsidRDefault="00C8399F" w:rsidP="00C8399F">
      <w:pPr>
        <w:shd w:val="clear" w:color="auto" w:fill="FFFFFF"/>
        <w:ind w:firstLine="375"/>
        <w:jc w:val="both"/>
        <w:rPr>
          <w:rFonts w:ascii="GHEA Grapalat" w:hAnsi="GHEA Grapalat" w:cs="Sylfaen"/>
          <w:sz w:val="20"/>
          <w:lang w:val="af-ZA"/>
        </w:rPr>
      </w:pPr>
      <w:r w:rsidRPr="00015CC3">
        <w:rPr>
          <w:rFonts w:ascii="GHEA Grapalat" w:hAnsi="GHEA Grapalat" w:cs="Sylfaen"/>
          <w:sz w:val="20"/>
          <w:lang w:val="hy-AM"/>
        </w:rPr>
        <w:t xml:space="preserve"> </w:t>
      </w:r>
      <w:r w:rsidRPr="00015CC3">
        <w:rPr>
          <w:rFonts w:ascii="GHEA Grapalat" w:hAnsi="GHEA Grapalat" w:cs="Sylfaen"/>
          <w:sz w:val="20"/>
          <w:lang w:val="af-ZA"/>
        </w:rPr>
        <w:t>Ընդ որում, եթե՝</w:t>
      </w:r>
    </w:p>
    <w:p w14:paraId="17E6CE48" w14:textId="77777777" w:rsidR="00C8399F" w:rsidRPr="00015CC3" w:rsidRDefault="00C8399F" w:rsidP="00C8399F">
      <w:pPr>
        <w:pStyle w:val="aff3"/>
        <w:numPr>
          <w:ilvl w:val="0"/>
          <w:numId w:val="18"/>
        </w:numPr>
        <w:shd w:val="clear" w:color="auto" w:fill="FFFFFF"/>
        <w:ind w:left="0" w:firstLine="630"/>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77777777" w:rsidR="00C8399F" w:rsidRPr="00015CC3" w:rsidRDefault="00C8399F" w:rsidP="00C8399F">
      <w:pPr>
        <w:pStyle w:val="aff3"/>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15CC3">
        <w:rPr>
          <w:rFonts w:ascii="GHEA Grapalat" w:hAnsi="GHEA Grapalat" w:cs="Sylfaen"/>
          <w:sz w:val="20"/>
          <w:lang w:val="ru-RU"/>
        </w:rPr>
        <w:t>լիազորված</w:t>
      </w:r>
      <w:r w:rsidRPr="00015CC3">
        <w:rPr>
          <w:rFonts w:ascii="GHEA Grapalat" w:hAnsi="GHEA Grapalat" w:cs="Sylfaen"/>
          <w:sz w:val="20"/>
          <w:lang w:val="af-ZA"/>
        </w:rPr>
        <w:t xml:space="preserve"> </w:t>
      </w:r>
      <w:r w:rsidRPr="00015CC3">
        <w:rPr>
          <w:rFonts w:ascii="GHEA Grapalat" w:hAnsi="GHEA Grapalat" w:cs="Sylfaen"/>
          <w:sz w:val="20"/>
          <w:lang w:val="ru-RU"/>
        </w:rPr>
        <w:t>մարմ</w:t>
      </w:r>
      <w:r w:rsidRPr="00015CC3">
        <w:rPr>
          <w:rFonts w:ascii="GHEA Grapalat" w:hAnsi="GHEA Grapalat" w:cs="Sylfaen"/>
          <w:sz w:val="20"/>
        </w:rPr>
        <w:t>նին որոշումը ներկայացվելու վերջնաժամկետը լրանալու</w:t>
      </w:r>
      <w:r w:rsidRPr="00015CC3">
        <w:rPr>
          <w:rFonts w:ascii="GHEA Grapalat" w:hAnsi="GHEA Grapalat" w:cs="Sylfaen"/>
          <w:sz w:val="20"/>
          <w:lang w:val="en-US"/>
        </w:rPr>
        <w:t>ց</w:t>
      </w:r>
      <w:r w:rsidRPr="00015CC3">
        <w:rPr>
          <w:rFonts w:ascii="GHEA Grapalat" w:hAnsi="GHEA Grapalat" w:cs="Sylfaen"/>
          <w:sz w:val="20"/>
          <w:lang w:val="af-ZA"/>
        </w:rPr>
        <w:t xml:space="preserve"> </w:t>
      </w:r>
      <w:r w:rsidRPr="00015CC3">
        <w:rPr>
          <w:rFonts w:ascii="GHEA Grapalat" w:hAnsi="GHEA Grapalat" w:cs="Sylfaen"/>
          <w:sz w:val="20"/>
          <w:lang w:val="en-US"/>
        </w:rPr>
        <w:t>հետո</w:t>
      </w:r>
      <w:r w:rsidRPr="00015CC3">
        <w:rPr>
          <w:rFonts w:ascii="GHEA Grapalat" w:hAnsi="GHEA Grapalat" w:cs="Sylfaen"/>
          <w:sz w:val="20"/>
          <w:lang w:val="af-ZA"/>
        </w:rPr>
        <w:t xml:space="preserve">, </w:t>
      </w:r>
      <w:r w:rsidRPr="00015CC3">
        <w:rPr>
          <w:rFonts w:ascii="GHEA Grapalat" w:hAnsi="GHEA Grapalat" w:cs="Sylfaen"/>
          <w:sz w:val="20"/>
          <w:lang w:val="en-US"/>
        </w:rPr>
        <w:t>բայց</w:t>
      </w:r>
      <w:r w:rsidRPr="00015CC3">
        <w:rPr>
          <w:rFonts w:ascii="GHEA Grapalat" w:hAnsi="GHEA Grapalat" w:cs="Sylfaen"/>
          <w:sz w:val="20"/>
          <w:lang w:val="af-ZA"/>
        </w:rPr>
        <w:t xml:space="preserve"> </w:t>
      </w:r>
      <w:r w:rsidRPr="00015CC3">
        <w:rPr>
          <w:rFonts w:ascii="GHEA Grapalat" w:hAnsi="GHEA Grapalat" w:cs="Sylfaen"/>
          <w:sz w:val="20"/>
          <w:lang w:val="en-US"/>
        </w:rPr>
        <w:t>ոչ</w:t>
      </w:r>
      <w:r w:rsidRPr="00015CC3">
        <w:rPr>
          <w:rFonts w:ascii="GHEA Grapalat" w:hAnsi="GHEA Grapalat" w:cs="Sylfaen"/>
          <w:sz w:val="20"/>
          <w:lang w:val="af-ZA"/>
        </w:rPr>
        <w:t xml:space="preserve"> </w:t>
      </w:r>
      <w:r w:rsidRPr="00015CC3">
        <w:rPr>
          <w:rFonts w:ascii="GHEA Grapalat" w:hAnsi="GHEA Grapalat" w:cs="Sylfaen"/>
          <w:sz w:val="20"/>
          <w:lang w:val="en-US"/>
        </w:rPr>
        <w:t>ուշ</w:t>
      </w:r>
      <w:r w:rsidRPr="00015CC3">
        <w:rPr>
          <w:rFonts w:ascii="GHEA Grapalat" w:hAnsi="GHEA Grapalat" w:cs="Sylfaen"/>
          <w:sz w:val="20"/>
          <w:lang w:val="af-ZA"/>
        </w:rPr>
        <w:t xml:space="preserve">, </w:t>
      </w:r>
      <w:r w:rsidRPr="00015CC3">
        <w:rPr>
          <w:rFonts w:ascii="GHEA Grapalat" w:hAnsi="GHEA Grapalat" w:cs="Sylfaen"/>
          <w:sz w:val="20"/>
          <w:lang w:val="en-US"/>
        </w:rPr>
        <w:t>քան</w:t>
      </w:r>
      <w:r w:rsidRPr="00015CC3">
        <w:rPr>
          <w:rFonts w:ascii="GHEA Grapalat" w:hAnsi="GHEA Grapalat" w:cs="Sylfaen"/>
          <w:sz w:val="20"/>
          <w:lang w:val="af-ZA"/>
        </w:rPr>
        <w:t xml:space="preserve"> </w:t>
      </w:r>
      <w:r w:rsidRPr="00015CC3">
        <w:rPr>
          <w:rFonts w:ascii="GHEA Grapalat" w:hAnsi="GHEA Grapalat" w:cs="Sylfaen"/>
          <w:sz w:val="20"/>
          <w:lang w:val="en-US"/>
        </w:rPr>
        <w:t>մասնակցին</w:t>
      </w:r>
      <w:r w:rsidRPr="00015CC3">
        <w:rPr>
          <w:rFonts w:ascii="GHEA Grapalat" w:hAnsi="GHEA Grapalat" w:cs="Sylfaen"/>
          <w:sz w:val="20"/>
          <w:lang w:val="af-ZA"/>
        </w:rPr>
        <w:t xml:space="preserve"> </w:t>
      </w:r>
      <w:r w:rsidRPr="00015CC3">
        <w:rPr>
          <w:rFonts w:ascii="GHEA Grapalat" w:hAnsi="GHEA Grapalat" w:cs="Sylfaen"/>
          <w:sz w:val="20"/>
          <w:lang w:val="en-US"/>
        </w:rPr>
        <w:t>կամ</w:t>
      </w:r>
      <w:r w:rsidRPr="00015CC3">
        <w:rPr>
          <w:rFonts w:ascii="GHEA Grapalat" w:hAnsi="GHEA Grapalat" w:cs="Sylfaen"/>
          <w:sz w:val="20"/>
          <w:lang w:val="af-ZA"/>
        </w:rPr>
        <w:t xml:space="preserve"> </w:t>
      </w:r>
      <w:r w:rsidRPr="00015CC3">
        <w:rPr>
          <w:rFonts w:ascii="GHEA Grapalat" w:hAnsi="GHEA Grapalat" w:cs="Sylfaen"/>
          <w:sz w:val="20"/>
          <w:lang w:val="en-US"/>
        </w:rPr>
        <w:t>պայմանագիր</w:t>
      </w:r>
      <w:r w:rsidRPr="00015CC3">
        <w:rPr>
          <w:rFonts w:ascii="GHEA Grapalat" w:hAnsi="GHEA Grapalat" w:cs="Sylfaen"/>
          <w:sz w:val="20"/>
          <w:lang w:val="af-ZA"/>
        </w:rPr>
        <w:t xml:space="preserve"> </w:t>
      </w:r>
      <w:r w:rsidRPr="00015CC3">
        <w:rPr>
          <w:rFonts w:ascii="GHEA Grapalat" w:hAnsi="GHEA Grapalat" w:cs="Sylfaen"/>
          <w:sz w:val="20"/>
          <w:lang w:val="en-US"/>
        </w:rPr>
        <w:t>կնքած</w:t>
      </w:r>
      <w:r w:rsidRPr="00015CC3">
        <w:rPr>
          <w:rFonts w:ascii="GHEA Grapalat" w:hAnsi="GHEA Grapalat" w:cs="Sylfaen"/>
          <w:sz w:val="20"/>
          <w:lang w:val="af-ZA"/>
        </w:rPr>
        <w:t xml:space="preserve"> </w:t>
      </w:r>
      <w:r w:rsidRPr="00015CC3">
        <w:rPr>
          <w:rFonts w:ascii="GHEA Grapalat" w:hAnsi="GHEA Grapalat" w:cs="Sylfaen"/>
          <w:sz w:val="20"/>
          <w:lang w:val="en-US"/>
        </w:rPr>
        <w:t>անձին</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 xml:space="preserve"> </w:t>
      </w:r>
      <w:r w:rsidRPr="00015CC3">
        <w:rPr>
          <w:rFonts w:ascii="GHEA Grapalat" w:hAnsi="GHEA Grapalat" w:cs="Sylfaen"/>
          <w:sz w:val="20"/>
          <w:lang w:val="en-US"/>
        </w:rPr>
        <w:t>ներառելու</w:t>
      </w:r>
      <w:r w:rsidRPr="00015CC3">
        <w:rPr>
          <w:rFonts w:ascii="GHEA Grapalat" w:hAnsi="GHEA Grapalat" w:cs="Sylfaen"/>
          <w:sz w:val="20"/>
          <w:lang w:val="af-ZA"/>
        </w:rPr>
        <w:t xml:space="preserve"> </w:t>
      </w:r>
      <w:r w:rsidRPr="00015CC3">
        <w:rPr>
          <w:rFonts w:ascii="GHEA Grapalat" w:hAnsi="GHEA Grapalat" w:cs="Sylfaen"/>
          <w:sz w:val="20"/>
          <w:lang w:val="en-US"/>
        </w:rPr>
        <w:t>վերջնաժամկետը</w:t>
      </w:r>
      <w:r w:rsidRPr="00015CC3">
        <w:rPr>
          <w:rFonts w:ascii="GHEA Grapalat" w:hAnsi="GHEA Grapalat" w:cs="Sylfaen"/>
          <w:sz w:val="20"/>
          <w:lang w:val="af-ZA"/>
        </w:rPr>
        <w:t xml:space="preserve"> </w:t>
      </w:r>
      <w:r w:rsidRPr="00015CC3">
        <w:rPr>
          <w:rFonts w:ascii="GHEA Grapalat" w:hAnsi="GHEA Grapalat" w:cs="Sylfaen"/>
          <w:sz w:val="20"/>
          <w:lang w:val="en-US"/>
        </w:rPr>
        <w:t>լրանալու</w:t>
      </w:r>
      <w:r w:rsidRPr="00015CC3">
        <w:rPr>
          <w:rFonts w:ascii="GHEA Grapalat" w:hAnsi="GHEA Grapalat" w:cs="Sylfaen"/>
          <w:sz w:val="20"/>
          <w:lang w:val="af-ZA"/>
        </w:rPr>
        <w:t xml:space="preserve"> </w:t>
      </w:r>
      <w:r w:rsidRPr="00015CC3">
        <w:rPr>
          <w:rFonts w:ascii="GHEA Grapalat" w:hAnsi="GHEA Grapalat" w:cs="Sylfaen"/>
          <w:sz w:val="20"/>
          <w:lang w:val="en-US"/>
        </w:rPr>
        <w:t>օրը</w:t>
      </w:r>
      <w:r w:rsidRPr="00015CC3">
        <w:rPr>
          <w:rFonts w:ascii="GHEA Grapalat" w:hAnsi="GHEA Grapalat" w:cs="Sylfaen"/>
          <w:sz w:val="20"/>
          <w:lang w:val="af-ZA"/>
        </w:rPr>
        <w:t xml:space="preserve">, </w:t>
      </w:r>
      <w:r w:rsidRPr="00015CC3">
        <w:rPr>
          <w:rFonts w:ascii="GHEA Grapalat" w:hAnsi="GHEA Grapalat" w:cs="Sylfaen"/>
          <w:sz w:val="20"/>
          <w:lang w:val="en-US"/>
        </w:rPr>
        <w:t>ապա</w:t>
      </w:r>
      <w:r w:rsidRPr="00015CC3">
        <w:rPr>
          <w:rFonts w:ascii="GHEA Grapalat" w:hAnsi="GHEA Grapalat" w:cs="Sylfaen"/>
          <w:sz w:val="20"/>
          <w:lang w:val="af-ZA"/>
        </w:rPr>
        <w:t xml:space="preserve"> </w:t>
      </w:r>
      <w:r w:rsidRPr="00015CC3">
        <w:rPr>
          <w:rFonts w:ascii="GHEA Grapalat" w:hAnsi="GHEA Grapalat" w:cs="Sylfaen"/>
          <w:sz w:val="20"/>
          <w:lang w:val="en-US"/>
        </w:rPr>
        <w:t>պատվիրատուն</w:t>
      </w:r>
      <w:r w:rsidRPr="00015CC3">
        <w:rPr>
          <w:rFonts w:ascii="GHEA Grapalat" w:hAnsi="GHEA Grapalat" w:cs="Sylfaen"/>
          <w:sz w:val="20"/>
          <w:lang w:val="af-ZA"/>
        </w:rPr>
        <w:t xml:space="preserve"> </w:t>
      </w:r>
      <w:r w:rsidRPr="00015CC3">
        <w:rPr>
          <w:rFonts w:ascii="GHEA Grapalat" w:hAnsi="GHEA Grapalat" w:cs="Sylfaen"/>
          <w:sz w:val="20"/>
          <w:lang w:val="en-US"/>
        </w:rPr>
        <w:t>դրա</w:t>
      </w:r>
      <w:r w:rsidRPr="00015CC3">
        <w:rPr>
          <w:rFonts w:ascii="GHEA Grapalat" w:hAnsi="GHEA Grapalat" w:cs="Sylfaen"/>
          <w:sz w:val="20"/>
          <w:lang w:val="af-ZA"/>
        </w:rPr>
        <w:t xml:space="preserve"> </w:t>
      </w:r>
      <w:r w:rsidRPr="00015CC3">
        <w:rPr>
          <w:rFonts w:ascii="GHEA Grapalat" w:hAnsi="GHEA Grapalat" w:cs="Sylfaen"/>
          <w:sz w:val="20"/>
          <w:lang w:val="en-US"/>
        </w:rPr>
        <w:t>մասին</w:t>
      </w:r>
      <w:r w:rsidRPr="00015CC3">
        <w:rPr>
          <w:rFonts w:ascii="GHEA Grapalat" w:hAnsi="GHEA Grapalat" w:cs="Sylfaen"/>
          <w:sz w:val="20"/>
          <w:lang w:val="af-ZA"/>
        </w:rPr>
        <w:t xml:space="preserve"> </w:t>
      </w:r>
      <w:r w:rsidRPr="00015CC3">
        <w:rPr>
          <w:rFonts w:ascii="GHEA Grapalat" w:hAnsi="GHEA Grapalat" w:cs="Sylfaen"/>
          <w:sz w:val="20"/>
          <w:lang w:val="en-US"/>
        </w:rPr>
        <w:t>գրավոր</w:t>
      </w:r>
      <w:r w:rsidRPr="00015CC3">
        <w:rPr>
          <w:rFonts w:ascii="GHEA Grapalat" w:hAnsi="GHEA Grapalat" w:cs="Sylfaen"/>
          <w:sz w:val="20"/>
          <w:lang w:val="af-ZA"/>
        </w:rPr>
        <w:t xml:space="preserve"> </w:t>
      </w:r>
      <w:r w:rsidRPr="00015CC3">
        <w:rPr>
          <w:rFonts w:ascii="GHEA Grapalat" w:hAnsi="GHEA Grapalat" w:cs="Sylfaen"/>
          <w:sz w:val="20"/>
          <w:lang w:val="en-US"/>
        </w:rPr>
        <w:t>տեղեկացնում</w:t>
      </w:r>
      <w:r w:rsidRPr="00015CC3">
        <w:rPr>
          <w:rFonts w:ascii="GHEA Grapalat" w:hAnsi="GHEA Grapalat" w:cs="Sylfaen"/>
          <w:sz w:val="20"/>
          <w:lang w:val="af-ZA"/>
        </w:rPr>
        <w:t xml:space="preserve"> </w:t>
      </w:r>
      <w:r w:rsidRPr="00015CC3">
        <w:rPr>
          <w:rFonts w:ascii="GHEA Grapalat" w:hAnsi="GHEA Grapalat" w:cs="Sylfaen"/>
          <w:sz w:val="20"/>
          <w:lang w:val="en-US"/>
        </w:rPr>
        <w:t>է</w:t>
      </w:r>
      <w:r w:rsidRPr="00015CC3">
        <w:rPr>
          <w:rFonts w:ascii="GHEA Grapalat" w:hAnsi="GHEA Grapalat" w:cs="Sylfaen"/>
          <w:sz w:val="20"/>
          <w:lang w:val="af-ZA"/>
        </w:rPr>
        <w:t xml:space="preserve"> </w:t>
      </w:r>
      <w:r w:rsidRPr="00015CC3">
        <w:rPr>
          <w:rFonts w:ascii="GHEA Grapalat" w:hAnsi="GHEA Grapalat" w:cs="Sylfaen"/>
          <w:sz w:val="20"/>
          <w:lang w:val="en-US"/>
        </w:rPr>
        <w:t>լիազորված</w:t>
      </w:r>
      <w:r w:rsidRPr="00015CC3">
        <w:rPr>
          <w:rFonts w:ascii="GHEA Grapalat" w:hAnsi="GHEA Grapalat" w:cs="Sylfaen"/>
          <w:sz w:val="20"/>
          <w:lang w:val="af-ZA"/>
        </w:rPr>
        <w:t xml:space="preserve"> </w:t>
      </w:r>
      <w:r w:rsidRPr="00015CC3">
        <w:rPr>
          <w:rFonts w:ascii="GHEA Grapalat" w:hAnsi="GHEA Grapalat" w:cs="Sylfaen"/>
          <w:sz w:val="20"/>
          <w:lang w:val="en-US"/>
        </w:rPr>
        <w:t>մարմին</w:t>
      </w:r>
      <w:r w:rsidRPr="00015CC3">
        <w:rPr>
          <w:rFonts w:ascii="GHEA Grapalat" w:hAnsi="GHEA Grapalat" w:cs="Sylfaen"/>
          <w:sz w:val="20"/>
          <w:lang w:val="af-ZA"/>
        </w:rPr>
        <w:t xml:space="preserve">, </w:t>
      </w:r>
      <w:r w:rsidRPr="00015CC3">
        <w:rPr>
          <w:rFonts w:ascii="GHEA Grapalat" w:hAnsi="GHEA Grapalat" w:cs="Sylfaen"/>
          <w:sz w:val="20"/>
          <w:lang w:val="en-US"/>
        </w:rPr>
        <w:t>որի</w:t>
      </w:r>
      <w:r w:rsidRPr="00015CC3">
        <w:rPr>
          <w:rFonts w:ascii="GHEA Grapalat" w:hAnsi="GHEA Grapalat" w:cs="Sylfaen"/>
          <w:sz w:val="20"/>
          <w:lang w:val="af-ZA"/>
        </w:rPr>
        <w:t xml:space="preserve"> </w:t>
      </w:r>
      <w:r w:rsidRPr="00015CC3">
        <w:rPr>
          <w:rFonts w:ascii="GHEA Grapalat" w:hAnsi="GHEA Grapalat" w:cs="Sylfaen"/>
          <w:sz w:val="20"/>
          <w:lang w:val="en-US"/>
        </w:rPr>
        <w:t>հիման</w:t>
      </w:r>
      <w:r w:rsidRPr="00015CC3">
        <w:rPr>
          <w:rFonts w:ascii="GHEA Grapalat" w:hAnsi="GHEA Grapalat" w:cs="Sylfaen"/>
          <w:sz w:val="20"/>
          <w:lang w:val="af-ZA"/>
        </w:rPr>
        <w:t xml:space="preserve"> </w:t>
      </w:r>
      <w:r w:rsidRPr="00015CC3">
        <w:rPr>
          <w:rFonts w:ascii="GHEA Grapalat" w:hAnsi="GHEA Grapalat" w:cs="Sylfaen"/>
          <w:sz w:val="20"/>
          <w:lang w:val="en-US"/>
        </w:rPr>
        <w:t>վրա</w:t>
      </w:r>
      <w:r w:rsidRPr="00015CC3">
        <w:rPr>
          <w:rFonts w:ascii="GHEA Grapalat" w:hAnsi="GHEA Grapalat" w:cs="Sylfaen"/>
          <w:sz w:val="20"/>
          <w:lang w:val="af-ZA"/>
        </w:rPr>
        <w:t xml:space="preserve"> </w:t>
      </w:r>
      <w:r w:rsidRPr="00015CC3">
        <w:rPr>
          <w:rFonts w:ascii="GHEA Grapalat" w:hAnsi="GHEA Grapalat" w:cs="Sylfaen"/>
          <w:sz w:val="20"/>
          <w:lang w:val="en-US"/>
        </w:rPr>
        <w:t>մասնակիցը</w:t>
      </w:r>
      <w:r w:rsidRPr="00015CC3">
        <w:rPr>
          <w:rFonts w:ascii="GHEA Grapalat" w:hAnsi="GHEA Grapalat" w:cs="Sylfaen"/>
          <w:sz w:val="20"/>
          <w:lang w:val="af-ZA"/>
        </w:rPr>
        <w:t xml:space="preserve"> </w:t>
      </w:r>
      <w:r w:rsidRPr="00015CC3">
        <w:rPr>
          <w:rFonts w:ascii="GHEA Grapalat" w:hAnsi="GHEA Grapalat" w:cs="Sylfaen"/>
          <w:sz w:val="20"/>
          <w:lang w:val="en-US"/>
        </w:rPr>
        <w:t>չի</w:t>
      </w:r>
      <w:r w:rsidRPr="00015CC3">
        <w:rPr>
          <w:rFonts w:ascii="GHEA Grapalat" w:hAnsi="GHEA Grapalat" w:cs="Sylfaen"/>
          <w:sz w:val="20"/>
          <w:lang w:val="af-ZA"/>
        </w:rPr>
        <w:t xml:space="preserve"> </w:t>
      </w:r>
      <w:r w:rsidRPr="00015CC3">
        <w:rPr>
          <w:rFonts w:ascii="GHEA Grapalat" w:hAnsi="GHEA Grapalat" w:cs="Sylfaen"/>
          <w:sz w:val="20"/>
          <w:lang w:val="en-US"/>
        </w:rPr>
        <w:t>ներառվում</w:t>
      </w:r>
      <w:r w:rsidRPr="00015CC3">
        <w:rPr>
          <w:rFonts w:ascii="GHEA Grapalat" w:hAnsi="GHEA Grapalat" w:cs="Sylfaen"/>
          <w:sz w:val="20"/>
          <w:lang w:val="af-ZA"/>
        </w:rPr>
        <w:t xml:space="preserve"> </w:t>
      </w:r>
      <w:r w:rsidRPr="00015CC3">
        <w:rPr>
          <w:rFonts w:ascii="GHEA Grapalat" w:hAnsi="GHEA Grapalat" w:cs="Sylfaen"/>
          <w:sz w:val="20"/>
          <w:lang w:val="en-US"/>
        </w:rPr>
        <w:t>ցուցակում</w:t>
      </w:r>
      <w:r w:rsidRPr="00015CC3">
        <w:rPr>
          <w:rFonts w:ascii="GHEA Grapalat" w:hAnsi="GHEA Grapalat" w:cs="Sylfaen"/>
          <w:sz w:val="20"/>
          <w:lang w:val="af-ZA"/>
        </w:rPr>
        <w:t>:</w:t>
      </w:r>
    </w:p>
    <w:p w14:paraId="4D01CE95" w14:textId="77777777" w:rsidR="003D4374" w:rsidRPr="00015CC3" w:rsidRDefault="003D4374" w:rsidP="00EF3662">
      <w:pPr>
        <w:ind w:firstLine="375"/>
        <w:jc w:val="both"/>
        <w:rPr>
          <w:rFonts w:ascii="GHEA Grapalat" w:hAnsi="GHEA Grapalat" w:cs="Sylfaen"/>
          <w:sz w:val="20"/>
          <w:lang w:val="af-ZA"/>
        </w:rPr>
      </w:pP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lastRenderedPageBreak/>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77777777" w:rsidR="002B103D" w:rsidRPr="00E6597C" w:rsidRDefault="00A150A9" w:rsidP="00EF3662">
      <w:pPr>
        <w:pStyle w:val="23"/>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E20B2" w:rsidRPr="00E6597C">
        <w:rPr>
          <w:rFonts w:ascii="GHEA Grapalat" w:hAnsi="GHEA Grapalat" w:cs="Sylfaen"/>
          <w:vertAlign w:val="superscript"/>
        </w:rPr>
        <w:t>1</w:t>
      </w:r>
      <w:r w:rsidR="00794157">
        <w:rPr>
          <w:rFonts w:ascii="GHEA Grapalat" w:hAnsi="GHEA Grapalat" w:cs="Sylfaen"/>
          <w:vertAlign w:val="superscript"/>
        </w:rPr>
        <w:t>1</w:t>
      </w:r>
      <w:r w:rsidR="00571F29" w:rsidRPr="00E6597C">
        <w:rPr>
          <w:rStyle w:val="af6"/>
          <w:rFonts w:ascii="GHEA Grapalat" w:hAnsi="GHEA Grapalat" w:cs="Sylfaen"/>
          <w:color w:val="FFFFFF"/>
        </w:rPr>
        <w:footnoteReference w:id="4"/>
      </w:r>
      <w:r w:rsidR="00571F29" w:rsidRPr="00E6597C">
        <w:rPr>
          <w:rFonts w:ascii="GHEA Grapalat" w:hAnsi="GHEA Grapalat" w:cs="Tahoma"/>
        </w:rPr>
        <w:t>։</w:t>
      </w:r>
      <w:r w:rsidR="002B103D" w:rsidRPr="00E6597C">
        <w:rPr>
          <w:rFonts w:ascii="GHEA Grapalat" w:hAnsi="GHEA Grapalat" w:cs="Tahoma"/>
          <w:lang w:val="hy-AM"/>
        </w:rPr>
        <w:t xml:space="preserve"> </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23"/>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731E48E4" w:rsidR="00120F8A" w:rsidRPr="00F40755" w:rsidRDefault="00120F8A" w:rsidP="00120F8A">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Pr="00636B4D">
        <w:rPr>
          <w:rFonts w:ascii="GHEA Grapalat" w:hAnsi="GHEA Grapalat" w:cs="Sylfaen"/>
          <w:b/>
          <w:lang w:val="es-ES"/>
        </w:rPr>
        <w:t xml:space="preserve">«    </w:t>
      </w:r>
      <w:r w:rsidR="00803842" w:rsidRPr="00636B4D">
        <w:rPr>
          <w:rFonts w:ascii="GHEA Grapalat" w:hAnsi="GHEA Grapalat" w:cs="Sylfaen"/>
          <w:b/>
          <w:lang w:val="es-ES"/>
        </w:rPr>
        <w:t>10</w:t>
      </w:r>
      <w:r w:rsidRPr="00636B4D">
        <w:rPr>
          <w:rFonts w:ascii="GHEA Grapalat" w:hAnsi="GHEA Grapalat" w:cs="Sylfaen"/>
          <w:lang w:val="es-ES"/>
        </w:rPr>
        <w:t xml:space="preserve">  </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23"/>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w:t>
      </w:r>
      <w:r w:rsidR="0005035B" w:rsidRPr="00E6597C">
        <w:rPr>
          <w:rFonts w:ascii="GHEA Grapalat" w:hAnsi="GHEA Grapalat" w:cs="Sylfaen"/>
          <w:sz w:val="20"/>
          <w:lang w:val="af-ZA"/>
        </w:rPr>
        <w:lastRenderedPageBreak/>
        <w:t xml:space="preserve">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77777777" w:rsidR="00120F8A" w:rsidRPr="00015CC3" w:rsidRDefault="00AA0AD8" w:rsidP="00120F8A">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r w:rsidR="00120F8A" w:rsidRPr="007E2C83">
        <w:rPr>
          <w:rFonts w:ascii="GHEA Grapalat" w:hAnsi="GHEA Grapalat" w:cs="Sylfaen"/>
          <w:sz w:val="20"/>
          <w:lang w:val="af-ZA"/>
        </w:rPr>
        <w:t xml:space="preserve"> </w:t>
      </w:r>
      <w:r w:rsidR="00120F8A" w:rsidRPr="005E1F72">
        <w:rPr>
          <w:rFonts w:ascii="GHEA Grapalat" w:hAnsi="GHEA Grapalat" w:cs="Sylfaen"/>
          <w:sz w:val="20"/>
          <w:lang w:val="hy-AM"/>
        </w:rPr>
        <w:t>:</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E6597C">
        <w:rPr>
          <w:rFonts w:ascii="GHEA Grapalat" w:hAnsi="GHEA Grapalat" w:cs="Sylfaen"/>
          <w:sz w:val="20"/>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E6597C">
        <w:rPr>
          <w:rFonts w:ascii="GHEA Grapalat" w:hAnsi="GHEA Grapalat" w:cs="Sylfaen"/>
          <w:sz w:val="20"/>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և</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հաստատմանը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հաջորդող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աշխատանքային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օրը</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ուղեկցող</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գրությամբ</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տրամադրվում</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է</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ընտրված</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a3"/>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210F8E4A" w14:textId="384632E5" w:rsidR="008D6C6C" w:rsidRDefault="00030D40" w:rsidP="008D6C6C">
      <w:pPr>
        <w:ind w:firstLine="567"/>
        <w:jc w:val="both"/>
        <w:rPr>
          <w:rFonts w:ascii="GHEA Grapalat" w:hAnsi="GHEA Grapalat" w:cs="Arial"/>
          <w:sz w:val="20"/>
          <w:lang w:val="af-ZA"/>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r w:rsidR="00120F8A" w:rsidRPr="00532617">
        <w:rPr>
          <w:rFonts w:ascii="GHEA Grapalat" w:hAnsi="GHEA Grapalat" w:cs="Sylfaen"/>
          <w:sz w:val="20"/>
          <w:lang w:val="ru-RU"/>
        </w:rPr>
        <w:t>այմանագրի</w:t>
      </w:r>
      <w:r w:rsidR="00120F8A" w:rsidRPr="00532617">
        <w:rPr>
          <w:rFonts w:ascii="GHEA Grapalat" w:hAnsi="GHEA Grapalat" w:cs="Sylfaen"/>
          <w:sz w:val="20"/>
          <w:lang w:val="hy-AM"/>
        </w:rPr>
        <w:t xml:space="preserve"> </w:t>
      </w:r>
      <w:r w:rsidR="00120F8A" w:rsidRPr="00532617">
        <w:rPr>
          <w:rFonts w:ascii="GHEA Grapalat" w:hAnsi="GHEA Grapalat" w:cs="Sylfaen"/>
          <w:sz w:val="20"/>
          <w:lang w:val="ru-RU"/>
        </w:rPr>
        <w:t>ապահովում</w:t>
      </w:r>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ներկայացնելու</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պահանջի</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հիման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վրա</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ru-RU"/>
        </w:rPr>
        <w:t>այն</w:t>
      </w:r>
      <w:r w:rsidR="00120F8A" w:rsidRPr="00532617">
        <w:rPr>
          <w:rFonts w:ascii="GHEA Grapalat" w:hAnsi="GHEA Grapalat" w:cs="Sylfaen"/>
          <w:sz w:val="20"/>
          <w:lang w:val="af-ZA"/>
        </w:rPr>
        <w:t xml:space="preserve"> </w:t>
      </w:r>
      <w:r w:rsidR="00120F8A" w:rsidRPr="008960F6">
        <w:rPr>
          <w:rFonts w:ascii="GHEA Grapalat" w:hAnsi="GHEA Grapalat" w:cs="Sylfaen"/>
          <w:sz w:val="20"/>
          <w:lang w:val="ru-RU"/>
        </w:rPr>
        <w:t>ստանալու</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ru-RU"/>
        </w:rPr>
        <w:t>օրվանից</w:t>
      </w:r>
      <w:r w:rsidR="00120F8A" w:rsidRPr="003B269F">
        <w:rPr>
          <w:rFonts w:ascii="GHEA Grapalat" w:hAnsi="GHEA Grapalat" w:cs="Sylfaen"/>
          <w:sz w:val="20"/>
          <w:lang w:val="af-ZA"/>
        </w:rPr>
        <w:t xml:space="preserve">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r w:rsidR="00120F8A" w:rsidRPr="00507CF0">
        <w:rPr>
          <w:rFonts w:ascii="GHEA Grapalat" w:hAnsi="GHEA Grapalat" w:cs="Sylfaen"/>
          <w:sz w:val="20"/>
          <w:lang w:val="ru-RU"/>
        </w:rPr>
        <w:t>օրվա</w:t>
      </w:r>
      <w:r w:rsidR="00120F8A" w:rsidRPr="00507CF0">
        <w:rPr>
          <w:rFonts w:ascii="GHEA Grapalat" w:hAnsi="GHEA Grapalat" w:cs="Sylfaen"/>
          <w:sz w:val="20"/>
          <w:lang w:val="af-ZA"/>
        </w:rPr>
        <w:t xml:space="preserve"> </w:t>
      </w:r>
      <w:r w:rsidR="00120F8A" w:rsidRPr="00EF056B">
        <w:rPr>
          <w:rFonts w:ascii="GHEA Grapalat" w:hAnsi="GHEA Grapalat" w:cs="Sylfaen"/>
          <w:sz w:val="20"/>
          <w:lang w:val="ru-RU"/>
        </w:rPr>
        <w:t>ընթացքում</w:t>
      </w:r>
      <w:r w:rsidR="00120F8A" w:rsidRPr="00675DB0">
        <w:rPr>
          <w:rFonts w:ascii="GHEA Grapalat" w:hAnsi="GHEA Grapalat" w:cs="Sylfaen"/>
          <w:sz w:val="20"/>
          <w:lang w:val="af-ZA"/>
        </w:rPr>
        <w:t xml:space="preserve">, </w:t>
      </w:r>
      <w:r w:rsidR="00120F8A" w:rsidRPr="00675DB0">
        <w:rPr>
          <w:rFonts w:ascii="GHEA Grapalat" w:hAnsi="GHEA Grapalat" w:cs="Sylfaen"/>
          <w:sz w:val="20"/>
          <w:lang w:val="ru-RU"/>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մասնակիցը</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պարտավոր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ներկայացնել</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պայմանագրի</w:t>
      </w:r>
      <w:r w:rsidR="00120F8A" w:rsidRPr="004B72E3">
        <w:rPr>
          <w:rFonts w:ascii="GHEA Grapalat" w:hAnsi="GHEA Grapalat" w:cs="Sylfaen"/>
          <w:sz w:val="20"/>
          <w:lang w:val="hy-AM"/>
        </w:rPr>
        <w:t xml:space="preserve"> </w:t>
      </w:r>
      <w:r w:rsidR="00120F8A" w:rsidRPr="004B72E3">
        <w:rPr>
          <w:rFonts w:ascii="GHEA Grapalat" w:hAnsi="GHEA Grapalat" w:cs="Sylfaen"/>
          <w:sz w:val="20"/>
          <w:lang w:val="ru-RU"/>
        </w:rPr>
        <w:t>ապահովում</w:t>
      </w:r>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2F61EB">
        <w:rPr>
          <w:rFonts w:ascii="GHEA Grapalat" w:hAnsi="GHEA Grapalat" w:cs="Sylfaen"/>
          <w:b/>
          <w:sz w:val="20"/>
          <w:lang w:val="hy-AM"/>
        </w:rPr>
        <w:t>Եթե ապահովումը ներկայացվում է բանկային երաշխիքի ձևով, ապա սույն կետով նախատեսված ժամկետը սահմանվում է 10 աշխատանքային օր։</w:t>
      </w:r>
      <w:r w:rsidR="00120F8A" w:rsidRPr="002F61EB">
        <w:rPr>
          <w:rFonts w:ascii="GHEA Grapalat" w:hAnsi="GHEA Grapalat" w:cs="Sylfaen"/>
          <w:sz w:val="20"/>
          <w:lang w:val="hy-AM"/>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120F8A" w:rsidRPr="00015CC3">
        <w:rPr>
          <w:rFonts w:ascii="GHEA Grapalat" w:hAnsi="GHEA Grapalat" w:cs="Sylfaen"/>
          <w:sz w:val="20"/>
          <w:vertAlign w:val="superscript"/>
          <w:lang w:val="hy-AM"/>
        </w:rPr>
        <w:t>11.1</w:t>
      </w:r>
      <w:r w:rsidR="00AD6D6A"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w:t>
      </w:r>
      <w:r w:rsidR="00FB1AA1" w:rsidRPr="00FB1AA1">
        <w:rPr>
          <w:rFonts w:ascii="GHEA Grapalat" w:hAnsi="GHEA Grapalat" w:cs="Sylfaen"/>
          <w:sz w:val="20"/>
          <w:lang w:val="hy-AM"/>
        </w:rPr>
        <w:t xml:space="preserve"> </w:t>
      </w:r>
      <w:r w:rsidR="00FB1AA1" w:rsidRPr="002F61EB">
        <w:rPr>
          <w:rFonts w:ascii="GHEA Grapalat" w:hAnsi="GHEA Grapalat" w:cs="Sylfaen"/>
          <w:b/>
          <w:sz w:val="20"/>
          <w:lang w:val="hy-AM"/>
        </w:rPr>
        <w:t>30</w:t>
      </w:r>
      <w:r w:rsidR="005D30FC" w:rsidRPr="00FB1AA1">
        <w:rPr>
          <w:rFonts w:ascii="GHEA Grapalat" w:hAnsi="GHEA Grapalat" w:cs="Sylfaen"/>
          <w:color w:val="FF0000"/>
          <w:sz w:val="20"/>
          <w:lang w:val="hy-AM"/>
        </w:rPr>
        <w:t xml:space="preserve"> </w:t>
      </w:r>
      <w:r w:rsidR="005D30FC">
        <w:rPr>
          <w:rFonts w:ascii="GHEA Grapalat" w:hAnsi="GHEA Grapalat" w:cs="Sylfaen"/>
          <w:sz w:val="20"/>
          <w:lang w:val="hy-AM"/>
        </w:rPr>
        <w:t>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 </w:t>
      </w:r>
      <w:r w:rsidR="008D6C6C" w:rsidRPr="007F147C">
        <w:rPr>
          <w:rFonts w:ascii="GHEA Grapalat" w:hAnsi="GHEA Grapalat" w:cs="Sylfaen"/>
          <w:sz w:val="20"/>
          <w:lang w:val="af-ZA"/>
        </w:rPr>
        <w:t xml:space="preserve"> </w:t>
      </w:r>
      <w:r w:rsidR="008D6C6C" w:rsidRPr="00D651D1">
        <w:rPr>
          <w:rFonts w:ascii="GHEA Grapalat" w:hAnsi="GHEA Grapalat" w:cs="Sylfaen"/>
          <w:sz w:val="20"/>
          <w:lang w:val="af-ZA"/>
        </w:rPr>
        <w:t>Ընդ որում ապահովումը</w:t>
      </w:r>
      <w:r w:rsidR="008D6C6C" w:rsidRPr="000D094F">
        <w:rPr>
          <w:rFonts w:ascii="GHEA Grapalat" w:hAnsi="GHEA Grapalat"/>
          <w:color w:val="000000"/>
          <w:shd w:val="clear" w:color="auto" w:fill="FFFFFF"/>
          <w:lang w:val="af-ZA"/>
        </w:rPr>
        <w:t xml:space="preserve"> </w:t>
      </w:r>
      <w:r w:rsidR="008D6C6C">
        <w:rPr>
          <w:rFonts w:ascii="GHEA Grapalat" w:hAnsi="GHEA Grapalat" w:cs="Sylfaen"/>
          <w:sz w:val="20"/>
        </w:rPr>
        <w:t>պետք</w:t>
      </w:r>
      <w:r w:rsidR="008D6C6C" w:rsidRPr="007F147C">
        <w:rPr>
          <w:rFonts w:ascii="GHEA Grapalat" w:hAnsi="GHEA Grapalat" w:cs="Sylfaen"/>
          <w:sz w:val="20"/>
          <w:lang w:val="af-ZA"/>
        </w:rPr>
        <w:t xml:space="preserve"> </w:t>
      </w:r>
      <w:r w:rsidR="008D6C6C">
        <w:rPr>
          <w:rFonts w:ascii="GHEA Grapalat" w:hAnsi="GHEA Grapalat" w:cs="Sylfaen"/>
          <w:sz w:val="20"/>
        </w:rPr>
        <w:t>է</w:t>
      </w:r>
      <w:r w:rsidR="008D6C6C" w:rsidRPr="007F147C">
        <w:rPr>
          <w:rFonts w:ascii="GHEA Grapalat" w:hAnsi="GHEA Grapalat" w:cs="Sylfaen"/>
          <w:sz w:val="20"/>
          <w:lang w:val="af-ZA"/>
        </w:rPr>
        <w:t xml:space="preserve"> </w:t>
      </w:r>
      <w:r w:rsidR="008D6C6C">
        <w:rPr>
          <w:rFonts w:ascii="GHEA Grapalat" w:hAnsi="GHEA Grapalat" w:cs="Sylfaen"/>
          <w:sz w:val="20"/>
        </w:rPr>
        <w:t>վավեր</w:t>
      </w:r>
      <w:r w:rsidR="008D6C6C" w:rsidRPr="007F147C">
        <w:rPr>
          <w:rFonts w:ascii="GHEA Grapalat" w:hAnsi="GHEA Grapalat" w:cs="Sylfaen"/>
          <w:sz w:val="20"/>
          <w:lang w:val="af-ZA"/>
        </w:rPr>
        <w:t xml:space="preserve"> </w:t>
      </w:r>
      <w:r w:rsidR="008D6C6C">
        <w:rPr>
          <w:rFonts w:ascii="GHEA Grapalat" w:hAnsi="GHEA Grapalat" w:cs="Sylfaen"/>
          <w:sz w:val="20"/>
        </w:rPr>
        <w:t>լինի</w:t>
      </w:r>
      <w:r w:rsidR="008D6C6C" w:rsidRPr="007F147C">
        <w:rPr>
          <w:rFonts w:ascii="GHEA Grapalat" w:hAnsi="GHEA Grapalat" w:cs="Sylfaen"/>
          <w:sz w:val="20"/>
          <w:lang w:val="af-ZA"/>
        </w:rPr>
        <w:t xml:space="preserve"> </w:t>
      </w:r>
      <w:r w:rsidR="008D6C6C">
        <w:rPr>
          <w:rFonts w:ascii="GHEA Grapalat" w:hAnsi="GHEA Grapalat" w:cs="Sylfaen"/>
          <w:sz w:val="20"/>
        </w:rPr>
        <w:t>առնվազն</w:t>
      </w:r>
      <w:r w:rsidR="008D6C6C" w:rsidRPr="007F147C">
        <w:rPr>
          <w:rFonts w:ascii="GHEA Grapalat" w:hAnsi="GHEA Grapalat" w:cs="Sylfaen"/>
          <w:sz w:val="20"/>
          <w:lang w:val="af-ZA"/>
        </w:rPr>
        <w:t xml:space="preserve"> </w:t>
      </w:r>
      <w:r w:rsidR="008D6C6C">
        <w:rPr>
          <w:rFonts w:ascii="GHEA Grapalat" w:hAnsi="GHEA Grapalat" w:cs="Sylfaen"/>
          <w:sz w:val="20"/>
        </w:rPr>
        <w:t>մինչև</w:t>
      </w:r>
      <w:r w:rsidR="008D6C6C" w:rsidRPr="007F147C">
        <w:rPr>
          <w:rFonts w:ascii="GHEA Grapalat" w:hAnsi="GHEA Grapalat" w:cs="Sylfaen"/>
          <w:sz w:val="20"/>
          <w:lang w:val="af-ZA"/>
        </w:rPr>
        <w:t xml:space="preserve"> </w:t>
      </w:r>
      <w:r w:rsidR="008D6C6C">
        <w:rPr>
          <w:rFonts w:ascii="GHEA Grapalat" w:hAnsi="GHEA Grapalat" w:cs="Sylfaen"/>
          <w:sz w:val="20"/>
        </w:rPr>
        <w:t>պայմանագրի</w:t>
      </w:r>
      <w:r w:rsidR="008D6C6C" w:rsidRPr="007F147C">
        <w:rPr>
          <w:rFonts w:ascii="GHEA Grapalat" w:hAnsi="GHEA Grapalat" w:cs="Sylfaen"/>
          <w:sz w:val="20"/>
          <w:lang w:val="af-ZA"/>
        </w:rPr>
        <w:t xml:space="preserve"> </w:t>
      </w:r>
      <w:r w:rsidR="008D6C6C">
        <w:rPr>
          <w:rFonts w:ascii="GHEA Grapalat" w:hAnsi="GHEA Grapalat" w:cs="Sylfaen"/>
          <w:sz w:val="20"/>
        </w:rPr>
        <w:t>կատարման</w:t>
      </w:r>
      <w:r w:rsidR="008D6C6C" w:rsidRPr="007F147C">
        <w:rPr>
          <w:rFonts w:ascii="GHEA Grapalat" w:hAnsi="GHEA Grapalat" w:cs="Sylfaen"/>
          <w:sz w:val="20"/>
          <w:lang w:val="af-ZA"/>
        </w:rPr>
        <w:t xml:space="preserve"> </w:t>
      </w:r>
      <w:r w:rsidR="008D6C6C">
        <w:rPr>
          <w:rFonts w:ascii="GHEA Grapalat" w:hAnsi="GHEA Grapalat" w:cs="Sylfaen"/>
          <w:sz w:val="20"/>
        </w:rPr>
        <w:t>արդյունքը</w:t>
      </w:r>
      <w:r w:rsidR="008D6C6C" w:rsidRPr="007F147C">
        <w:rPr>
          <w:rFonts w:ascii="GHEA Grapalat" w:hAnsi="GHEA Grapalat" w:cs="Sylfaen"/>
          <w:sz w:val="20"/>
          <w:lang w:val="af-ZA"/>
        </w:rPr>
        <w:t xml:space="preserve"> </w:t>
      </w:r>
      <w:r w:rsidR="008D6C6C">
        <w:rPr>
          <w:rFonts w:ascii="GHEA Grapalat" w:hAnsi="GHEA Grapalat" w:cs="Sylfaen"/>
          <w:sz w:val="20"/>
        </w:rPr>
        <w:t>պատվիրատուից</w:t>
      </w:r>
      <w:r w:rsidR="008D6C6C" w:rsidRPr="007F147C">
        <w:rPr>
          <w:rFonts w:ascii="GHEA Grapalat" w:hAnsi="GHEA Grapalat" w:cs="Sylfaen"/>
          <w:sz w:val="20"/>
          <w:lang w:val="af-ZA"/>
        </w:rPr>
        <w:t xml:space="preserve"> </w:t>
      </w:r>
      <w:r w:rsidR="008D6C6C">
        <w:rPr>
          <w:rFonts w:ascii="GHEA Grapalat" w:hAnsi="GHEA Grapalat" w:cs="Sylfaen"/>
          <w:sz w:val="20"/>
        </w:rPr>
        <w:t>կողմից</w:t>
      </w:r>
      <w:r w:rsidR="008D6C6C" w:rsidRPr="007F147C">
        <w:rPr>
          <w:rFonts w:ascii="GHEA Grapalat" w:hAnsi="GHEA Grapalat" w:cs="Sylfaen"/>
          <w:sz w:val="20"/>
          <w:lang w:val="af-ZA"/>
        </w:rPr>
        <w:t xml:space="preserve"> </w:t>
      </w:r>
      <w:r w:rsidR="008D6C6C">
        <w:rPr>
          <w:rFonts w:ascii="GHEA Grapalat" w:hAnsi="GHEA Grapalat" w:cs="Sylfaen"/>
          <w:sz w:val="20"/>
        </w:rPr>
        <w:t>ամբողջական</w:t>
      </w:r>
      <w:r w:rsidR="008D6C6C" w:rsidRPr="007F147C">
        <w:rPr>
          <w:rFonts w:ascii="GHEA Grapalat" w:hAnsi="GHEA Grapalat" w:cs="Sylfaen"/>
          <w:sz w:val="20"/>
          <w:lang w:val="af-ZA"/>
        </w:rPr>
        <w:t xml:space="preserve"> </w:t>
      </w:r>
      <w:r w:rsidR="008D6C6C">
        <w:rPr>
          <w:rFonts w:ascii="GHEA Grapalat" w:hAnsi="GHEA Grapalat" w:cs="Sylfaen"/>
          <w:sz w:val="20"/>
        </w:rPr>
        <w:t>ընդունվելու</w:t>
      </w:r>
      <w:r w:rsidR="008D6C6C" w:rsidRPr="007F147C">
        <w:rPr>
          <w:rFonts w:ascii="GHEA Grapalat" w:hAnsi="GHEA Grapalat" w:cs="Sylfaen"/>
          <w:sz w:val="20"/>
          <w:lang w:val="af-ZA"/>
        </w:rPr>
        <w:t xml:space="preserve"> </w:t>
      </w:r>
      <w:r w:rsidR="008D6C6C">
        <w:rPr>
          <w:rFonts w:ascii="GHEA Grapalat" w:hAnsi="GHEA Grapalat" w:cs="Sylfaen"/>
          <w:sz w:val="20"/>
        </w:rPr>
        <w:t>օրվան</w:t>
      </w:r>
      <w:r w:rsidR="008D6C6C" w:rsidRPr="007F147C">
        <w:rPr>
          <w:rFonts w:ascii="GHEA Grapalat" w:hAnsi="GHEA Grapalat" w:cs="Sylfaen"/>
          <w:sz w:val="20"/>
          <w:lang w:val="af-ZA"/>
        </w:rPr>
        <w:t xml:space="preserve"> </w:t>
      </w:r>
      <w:r w:rsidR="008D6C6C">
        <w:rPr>
          <w:rFonts w:ascii="GHEA Grapalat" w:hAnsi="GHEA Grapalat" w:cs="Sylfaen"/>
          <w:sz w:val="20"/>
        </w:rPr>
        <w:t>հաջորդող</w:t>
      </w:r>
      <w:r w:rsidR="00624D21">
        <w:rPr>
          <w:rFonts w:ascii="GHEA Grapalat" w:hAnsi="GHEA Grapalat" w:cs="Sylfaen"/>
          <w:sz w:val="20"/>
          <w:lang w:val="af-ZA"/>
        </w:rPr>
        <w:t xml:space="preserve"> </w:t>
      </w:r>
      <w:r w:rsidR="00FB1AA1" w:rsidRPr="002F61EB">
        <w:rPr>
          <w:rFonts w:ascii="GHEA Grapalat" w:hAnsi="GHEA Grapalat" w:cs="Sylfaen"/>
          <w:b/>
          <w:sz w:val="20"/>
          <w:lang w:val="af-ZA"/>
        </w:rPr>
        <w:t>90</w:t>
      </w:r>
      <w:r w:rsidR="008D6C6C" w:rsidRPr="002F61EB">
        <w:rPr>
          <w:rFonts w:ascii="GHEA Grapalat" w:hAnsi="GHEA Grapalat" w:cs="Sylfaen"/>
          <w:b/>
          <w:sz w:val="20"/>
          <w:lang w:val="af-ZA"/>
        </w:rPr>
        <w:t>-</w:t>
      </w:r>
      <w:r w:rsidR="008D6C6C">
        <w:rPr>
          <w:rFonts w:ascii="GHEA Grapalat" w:hAnsi="GHEA Grapalat" w:cs="Sylfaen"/>
          <w:sz w:val="20"/>
        </w:rPr>
        <w:t>րդ</w:t>
      </w:r>
      <w:r w:rsidR="008D6C6C" w:rsidRPr="007F147C">
        <w:rPr>
          <w:rFonts w:ascii="GHEA Grapalat" w:hAnsi="GHEA Grapalat" w:cs="Sylfaen"/>
          <w:sz w:val="20"/>
          <w:lang w:val="af-ZA"/>
        </w:rPr>
        <w:t xml:space="preserve"> </w:t>
      </w:r>
      <w:r w:rsidR="008D6C6C">
        <w:rPr>
          <w:rFonts w:ascii="GHEA Grapalat" w:hAnsi="GHEA Grapalat" w:cs="Sylfaen"/>
          <w:sz w:val="20"/>
        </w:rPr>
        <w:t>աշխատանքային</w:t>
      </w:r>
      <w:r w:rsidR="008D6C6C" w:rsidRPr="007F147C">
        <w:rPr>
          <w:rFonts w:ascii="GHEA Grapalat" w:hAnsi="GHEA Grapalat" w:cs="Sylfaen"/>
          <w:sz w:val="20"/>
          <w:lang w:val="af-ZA"/>
        </w:rPr>
        <w:t xml:space="preserve"> </w:t>
      </w:r>
      <w:r w:rsidR="008D6C6C">
        <w:rPr>
          <w:rFonts w:ascii="GHEA Grapalat" w:hAnsi="GHEA Grapalat" w:cs="Sylfaen"/>
          <w:sz w:val="20"/>
        </w:rPr>
        <w:t>օրը</w:t>
      </w:r>
      <w:r w:rsidR="008D6C6C" w:rsidRPr="007F147C">
        <w:rPr>
          <w:rFonts w:ascii="GHEA Grapalat" w:hAnsi="GHEA Grapalat" w:cs="Sylfaen"/>
          <w:sz w:val="20"/>
          <w:lang w:val="af-ZA"/>
        </w:rPr>
        <w:t xml:space="preserve"> </w:t>
      </w:r>
      <w:r w:rsidR="008D6C6C" w:rsidRPr="00AF27D0">
        <w:rPr>
          <w:rFonts w:ascii="GHEA Grapalat" w:hAnsi="GHEA Grapalat" w:cs="Arial"/>
          <w:sz w:val="20"/>
        </w:rPr>
        <w:t>ներառյալ</w:t>
      </w:r>
      <w:r w:rsidR="008D6C6C" w:rsidRPr="007F147C">
        <w:rPr>
          <w:rFonts w:ascii="GHEA Grapalat" w:hAnsi="GHEA Grapalat" w:cs="Arial"/>
          <w:sz w:val="20"/>
          <w:lang w:val="af-ZA"/>
        </w:rPr>
        <w:t>:</w:t>
      </w:r>
      <w:r w:rsidR="001D2074" w:rsidRPr="006D197A">
        <w:rPr>
          <w:rStyle w:val="af6"/>
          <w:rFonts w:ascii="GHEA Grapalat" w:hAnsi="GHEA Grapalat" w:cs="Arial"/>
          <w:sz w:val="20"/>
          <w:lang w:val="af-ZA"/>
        </w:rPr>
        <w:t xml:space="preserve"> </w:t>
      </w:r>
      <w:r w:rsidR="001D2074">
        <w:rPr>
          <w:rStyle w:val="af6"/>
          <w:rFonts w:ascii="GHEA Grapalat" w:hAnsi="GHEA Grapalat" w:cs="Arial"/>
          <w:sz w:val="20"/>
        </w:rPr>
        <w:footnoteReference w:id="5"/>
      </w:r>
      <w:r w:rsidR="001D2074" w:rsidRPr="00E34136">
        <w:rPr>
          <w:rFonts w:ascii="GHEA Grapalat" w:hAnsi="GHEA Grapalat" w:cs="Arial"/>
          <w:sz w:val="20"/>
          <w:vertAlign w:val="superscript"/>
          <w:lang w:val="hy-AM"/>
        </w:rPr>
        <w:t>.</w:t>
      </w:r>
      <w:r w:rsidR="00120F8A">
        <w:rPr>
          <w:rFonts w:ascii="GHEA Grapalat" w:hAnsi="GHEA Grapalat" w:cs="Arial"/>
          <w:sz w:val="20"/>
          <w:vertAlign w:val="superscript"/>
          <w:lang w:val="hy-AM"/>
        </w:rPr>
        <w:t>2</w:t>
      </w:r>
    </w:p>
    <w:p w14:paraId="6CD27C74" w14:textId="77777777" w:rsidR="008D6C6C" w:rsidRDefault="008D6C6C" w:rsidP="008D6C6C">
      <w:pPr>
        <w:ind w:firstLine="567"/>
        <w:jc w:val="both"/>
        <w:rPr>
          <w:rFonts w:ascii="GHEA Grapalat" w:hAnsi="GHEA Grapalat" w:cs="Arial"/>
          <w:sz w:val="20"/>
          <w:lang w:val="hy-AM"/>
        </w:rPr>
      </w:pPr>
      <w:r>
        <w:rPr>
          <w:rFonts w:ascii="GHEA Grapalat" w:hAnsi="GHEA Grapalat" w:cs="Arial"/>
          <w:sz w:val="20"/>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00120F8A" w:rsidRPr="007E2C83">
        <w:rPr>
          <w:rFonts w:ascii="GHEA Grapalat" w:hAnsi="GHEA Grapalat" w:cs="Arial"/>
          <w:sz w:val="20"/>
          <w:lang w:val="hy-AM"/>
        </w:rPr>
        <w:t xml:space="preserve"> </w:t>
      </w:r>
      <w:r w:rsidRPr="00E2073B">
        <w:rPr>
          <w:rFonts w:ascii="GHEA Grapalat" w:hAnsi="GHEA Grapalat" w:cs="Arial"/>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77777777" w:rsidR="008D6C6C" w:rsidRDefault="008D6C6C" w:rsidP="008D6C6C">
      <w:pPr>
        <w:pStyle w:val="af4"/>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lastRenderedPageBreak/>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004F5648" w:rsidRPr="00D651D1" w:rsidDel="004F5648">
        <w:rPr>
          <w:rFonts w:ascii="GHEA Grapalat" w:hAnsi="GHEA Grapalat" w:cs="Arial"/>
          <w:sz w:val="20"/>
          <w:lang w:val="hy-AM"/>
        </w:rPr>
        <w:t xml:space="preserve"> </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231594E" w14:textId="77777777" w:rsidR="00AA53FD" w:rsidRPr="007E2C83" w:rsidRDefault="00AA53FD" w:rsidP="00AA53FD">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sidR="00D71364">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A3BE313" w14:textId="77777777" w:rsidR="00AA53FD" w:rsidRPr="003F5DAB" w:rsidRDefault="00AA53FD" w:rsidP="008D6C6C">
      <w:pPr>
        <w:pStyle w:val="af4"/>
        <w:shd w:val="clear" w:color="auto" w:fill="FFFFFF"/>
        <w:spacing w:before="0" w:beforeAutospacing="0" w:after="0" w:afterAutospacing="0"/>
        <w:ind w:firstLine="375"/>
        <w:jc w:val="both"/>
        <w:rPr>
          <w:rFonts w:ascii="GHEA Grapalat" w:hAnsi="GHEA Grapalat" w:cs="Arial"/>
          <w:sz w:val="20"/>
          <w:lang w:val="hy-AM"/>
        </w:rPr>
      </w:pPr>
    </w:p>
    <w:p w14:paraId="06830C4C" w14:textId="77777777" w:rsidR="00CF12EE" w:rsidRPr="00BC42E1" w:rsidRDefault="00AA53FD" w:rsidP="008D6C6C">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8D6C6C" w:rsidRPr="003F5DAB">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F3C84">
        <w:rPr>
          <w:rFonts w:ascii="GHEA Grapalat" w:hAnsi="GHEA Grapalat" w:cs="Arial"/>
          <w:sz w:val="20"/>
          <w:vertAlign w:val="superscript"/>
          <w:lang w:val="af-ZA"/>
        </w:rPr>
        <w:t>12</w:t>
      </w:r>
      <w:r w:rsidR="00FF3C84">
        <w:rPr>
          <w:rFonts w:ascii="GHEA Grapalat" w:hAnsi="GHEA Grapalat" w:cs="Arial"/>
          <w:sz w:val="20"/>
          <w:lang w:val="af-ZA"/>
        </w:rPr>
        <w:t xml:space="preserve"> </w:t>
      </w:r>
      <w:r w:rsidR="00FF3C84" w:rsidRPr="00BC42E1">
        <w:rPr>
          <w:rFonts w:ascii="GHEA Grapalat" w:hAnsi="GHEA Grapalat" w:cs="Arial"/>
          <w:color w:val="FFFFFF"/>
          <w:sz w:val="20"/>
          <w:lang w:val="af-ZA"/>
        </w:rPr>
        <w:t xml:space="preserve"> </w:t>
      </w:r>
      <w:r w:rsidR="00ED01B4" w:rsidRPr="00BC42E1">
        <w:rPr>
          <w:rStyle w:val="af6"/>
          <w:rFonts w:ascii="GHEA Grapalat" w:hAnsi="GHEA Grapalat" w:cs="Arial"/>
          <w:color w:val="FFFFFF"/>
          <w:sz w:val="20"/>
        </w:rPr>
        <w:footnoteReference w:id="6"/>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77777777" w:rsidR="00281740" w:rsidRPr="00FF3C84"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գնման գինը պակաս է կնքվելիք պայմանագրի գնից, ապա պայմանագրի ապահովման չափը հաշվարկվում է պայմանագրի գնի նկատմամբ:</w:t>
      </w:r>
      <w:r w:rsidR="00501A05" w:rsidRPr="00FF3C84">
        <w:rPr>
          <w:rFonts w:ascii="GHEA Grapalat" w:hAnsi="GHEA Grapalat" w:cs="Sylfaen"/>
          <w:sz w:val="20"/>
          <w:lang w:val="hy-AM"/>
        </w:rPr>
        <w:t xml:space="preserve"> Պայմանագրի ապահովումը ներկայացվում է բանկային երախիքի </w:t>
      </w:r>
      <w:r w:rsidR="007862B1" w:rsidRPr="004605D7">
        <w:rPr>
          <w:rFonts w:ascii="GHEA Grapalat" w:hAnsi="GHEA Grapalat" w:cs="Sylfaen"/>
          <w:sz w:val="20"/>
          <w:lang w:val="hy-AM"/>
        </w:rPr>
        <w:t xml:space="preserve">(հավելված 5) </w:t>
      </w:r>
      <w:r w:rsidR="00501A05" w:rsidRPr="00FF3C84">
        <w:rPr>
          <w:rFonts w:ascii="GHEA Grapalat" w:hAnsi="GHEA Grapalat" w:cs="Sylfaen"/>
          <w:sz w:val="20"/>
          <w:lang w:val="hy-AM"/>
        </w:rPr>
        <w:t>կամ կան</w:t>
      </w:r>
      <w:r w:rsidR="007862B1" w:rsidRPr="004605D7">
        <w:rPr>
          <w:rFonts w:ascii="GHEA Grapalat" w:hAnsi="GHEA Grapalat" w:cs="Sylfaen"/>
          <w:sz w:val="20"/>
          <w:lang w:val="hy-AM"/>
        </w:rPr>
        <w:t>խ</w:t>
      </w:r>
      <w:r w:rsidR="00501A05" w:rsidRPr="00FF3C84">
        <w:rPr>
          <w:rFonts w:ascii="GHEA Grapalat" w:hAnsi="GHEA Grapalat" w:cs="Sylfaen"/>
          <w:sz w:val="20"/>
          <w:lang w:val="hy-AM"/>
        </w:rPr>
        <w:t>ի</w:t>
      </w:r>
      <w:r w:rsidR="00741F8D" w:rsidRPr="00741F8D">
        <w:rPr>
          <w:rFonts w:ascii="GHEA Grapalat" w:hAnsi="GHEA Grapalat" w:cs="Sylfaen"/>
          <w:sz w:val="20"/>
          <w:lang w:val="hy-AM"/>
        </w:rPr>
        <w:t>կ</w:t>
      </w:r>
      <w:r w:rsidR="00501A05" w:rsidRPr="00FF3C84">
        <w:rPr>
          <w:rFonts w:ascii="GHEA Grapalat" w:hAnsi="GHEA Grapalat" w:cs="Sylfaen"/>
          <w:sz w:val="20"/>
          <w:lang w:val="hy-AM"/>
        </w:rPr>
        <w:t xml:space="preserve"> փողի ձևով:</w:t>
      </w:r>
      <w:r w:rsidR="00FF3C84" w:rsidRPr="004605D7">
        <w:rPr>
          <w:rFonts w:ascii="GHEA Grapalat" w:hAnsi="GHEA Grapalat" w:cs="Sylfaen"/>
          <w:sz w:val="20"/>
          <w:vertAlign w:val="superscript"/>
          <w:lang w:val="hy-AM"/>
        </w:rPr>
        <w:t>13</w:t>
      </w:r>
    </w:p>
    <w:p w14:paraId="2ECC5CA0" w14:textId="77777777" w:rsidR="00DC658B" w:rsidRPr="004B72E3" w:rsidRDefault="00F562EA" w:rsidP="00DC658B">
      <w:pPr>
        <w:shd w:val="clear" w:color="auto" w:fill="FFFFFF"/>
        <w:spacing w:line="360" w:lineRule="auto"/>
        <w:ind w:firstLine="375"/>
        <w:jc w:val="both"/>
        <w:rPr>
          <w:rFonts w:ascii="GHEA Grapalat" w:hAnsi="GHEA Grapalat" w:cs="Sylfaen"/>
          <w:sz w:val="20"/>
          <w:lang w:val="hy-AM"/>
        </w:rPr>
      </w:pPr>
      <w:r w:rsidRPr="004605D7">
        <w:rPr>
          <w:rFonts w:ascii="GHEA Grapalat" w:hAnsi="GHEA Grapalat" w:cs="Arial"/>
          <w:sz w:val="20"/>
          <w:lang w:val="hy-AM"/>
        </w:rPr>
        <w:t xml:space="preserve">Եթե </w:t>
      </w:r>
      <w:r w:rsidRPr="00E6597C">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D2074"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A71D81">
        <w:rPr>
          <w:rFonts w:ascii="GHEA Grapalat" w:hAnsi="GHEA Grapalat" w:cs="Sylfaen"/>
          <w:sz w:val="20"/>
          <w:lang w:val="hy-AM"/>
        </w:rPr>
        <w:t xml:space="preserve">է </w:t>
      </w:r>
      <w:r w:rsidR="00DC658B"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C658B">
        <w:rPr>
          <w:rFonts w:ascii="GHEA Grapalat" w:hAnsi="GHEA Grapalat" w:cs="Sylfaen"/>
          <w:sz w:val="20"/>
          <w:lang w:val="hy-AM"/>
        </w:rPr>
        <w:t>:</w:t>
      </w:r>
      <w:r w:rsidR="00DC658B" w:rsidRPr="00124CC4">
        <w:rPr>
          <w:rFonts w:ascii="GHEA Grapalat" w:hAnsi="GHEA Grapalat"/>
          <w:color w:val="000000"/>
          <w:lang w:val="hy-AM"/>
        </w:rPr>
        <w:t xml:space="preserve"> </w:t>
      </w:r>
    </w:p>
    <w:p w14:paraId="710A34CC" w14:textId="77777777" w:rsidR="00281740" w:rsidRPr="00E6597C" w:rsidRDefault="00281740" w:rsidP="00281740">
      <w:pPr>
        <w:ind w:firstLine="567"/>
        <w:jc w:val="both"/>
        <w:rPr>
          <w:rFonts w:ascii="GHEA Grapalat" w:hAnsi="GHEA Grapalat"/>
          <w:sz w:val="20"/>
          <w:szCs w:val="20"/>
          <w:lang w:val="hy-AM"/>
        </w:rPr>
      </w:pPr>
      <w:r w:rsidRPr="00E6597C">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4605D7">
        <w:rPr>
          <w:rFonts w:ascii="GHEA Grapalat" w:hAnsi="GHEA Grapalat" w:cs="Sylfaen"/>
          <w:sz w:val="20"/>
          <w:lang w:val="hy-AM"/>
        </w:rPr>
        <w:t xml:space="preserve">ամբողջական կատարման վերջին օրվան հաջորդող </w:t>
      </w:r>
      <w:r w:rsidR="00624D21">
        <w:rPr>
          <w:rFonts w:ascii="GHEA Grapalat" w:hAnsi="GHEA Grapalat" w:cs="Sylfaen"/>
          <w:sz w:val="20"/>
          <w:lang w:val="hy-AM"/>
        </w:rPr>
        <w:t>9</w:t>
      </w:r>
      <w:r w:rsidRPr="00E6597C">
        <w:rPr>
          <w:rFonts w:ascii="GHEA Grapalat" w:hAnsi="GHEA Grapalat" w:cs="Sylfaen"/>
          <w:sz w:val="20"/>
          <w:lang w:val="hy-AM"/>
        </w:rPr>
        <w:t xml:space="preserve">0-րդ </w:t>
      </w:r>
      <w:r w:rsidR="00A558B9" w:rsidRPr="004605D7">
        <w:rPr>
          <w:rFonts w:ascii="GHEA Grapalat" w:hAnsi="GHEA Grapalat" w:cs="Sylfaen"/>
          <w:sz w:val="20"/>
          <w:lang w:val="hy-AM"/>
        </w:rPr>
        <w:t>աշխատանքային</w:t>
      </w:r>
      <w:r w:rsidRPr="00E6597C">
        <w:rPr>
          <w:rFonts w:ascii="GHEA Grapalat" w:hAnsi="GHEA Grapalat" w:cs="Sylfaen"/>
          <w:sz w:val="20"/>
          <w:lang w:val="hy-AM"/>
        </w:rPr>
        <w:t xml:space="preserve"> օրը ներառյալ:</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6E86A515" w14:textId="77777777" w:rsidR="00505AD4" w:rsidRPr="00E6597C" w:rsidRDefault="00030D40" w:rsidP="00EF3662">
      <w:pPr>
        <w:ind w:firstLine="567"/>
        <w:jc w:val="both"/>
        <w:rPr>
          <w:rFonts w:ascii="GHEA Grapalat" w:hAnsi="GHEA Grapalat" w:cs="Sylfaen"/>
          <w:i/>
          <w:sz w:val="20"/>
          <w:lang w:val="af-ZA"/>
        </w:rPr>
      </w:pPr>
      <w:r w:rsidRPr="00E6597C">
        <w:rPr>
          <w:rFonts w:ascii="GHEA Grapalat" w:hAnsi="GHEA Grapalat" w:cs="Sylfaen"/>
          <w:sz w:val="20"/>
          <w:lang w:val="hy-AM"/>
        </w:rPr>
        <w:t>10</w:t>
      </w:r>
      <w:r w:rsidR="00CA1C11" w:rsidRPr="00E6597C">
        <w:rPr>
          <w:rFonts w:ascii="GHEA Grapalat" w:hAnsi="GHEA Grapalat" w:cs="Sylfaen"/>
          <w:sz w:val="20"/>
          <w:lang w:val="af-ZA"/>
        </w:rPr>
        <w:t>.</w:t>
      </w:r>
      <w:r w:rsidR="00F562EA" w:rsidRPr="00E6597C">
        <w:rPr>
          <w:rFonts w:ascii="GHEA Grapalat" w:hAnsi="GHEA Grapalat" w:cs="Sylfaen"/>
          <w:sz w:val="20"/>
          <w:lang w:val="af-ZA"/>
        </w:rPr>
        <w:t>5</w:t>
      </w:r>
      <w:r w:rsidR="00D93027"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Պայմանագրով</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կողմից</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հատկացվելու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պայման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նախատեսվելու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դեպքում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ընտրված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մասնակիցը</w:t>
      </w:r>
      <w:r w:rsidR="00CA1C11" w:rsidRPr="00E6597C">
        <w:rPr>
          <w:rFonts w:ascii="GHEA Grapalat" w:hAnsi="GHEA Grapalat" w:cs="Sylfaen"/>
          <w:sz w:val="20"/>
          <w:lang w:val="af-ZA"/>
        </w:rPr>
        <w:t xml:space="preserve"> </w:t>
      </w:r>
      <w:r w:rsidRPr="00E6597C">
        <w:rPr>
          <w:rFonts w:ascii="GHEA Grapalat" w:hAnsi="GHEA Grapalat" w:cs="Sylfaen"/>
          <w:sz w:val="20"/>
          <w:lang w:val="af-ZA"/>
        </w:rPr>
        <w:t>պ</w:t>
      </w:r>
      <w:r w:rsidR="00CA1C11" w:rsidRPr="00E6597C">
        <w:rPr>
          <w:rFonts w:ascii="GHEA Grapalat" w:hAnsi="GHEA Grapalat" w:cs="Sylfaen"/>
          <w:sz w:val="20"/>
          <w:lang w:val="hy-AM"/>
        </w:rPr>
        <w:t>ատվիրատուին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ներկայացնում</w:t>
      </w:r>
      <w:r w:rsidR="00CA1C11" w:rsidRPr="00E6597C">
        <w:rPr>
          <w:rFonts w:ascii="GHEA Grapalat" w:hAnsi="GHEA Grapalat" w:cs="Sylfaen"/>
          <w:sz w:val="20"/>
          <w:lang w:val="af-ZA"/>
        </w:rPr>
        <w:t xml:space="preserve"> </w:t>
      </w:r>
      <w:r w:rsidR="00B11B38" w:rsidRPr="00E6597C">
        <w:rPr>
          <w:rFonts w:ascii="GHEA Grapalat" w:hAnsi="GHEA Grapalat" w:cs="Sylfaen"/>
          <w:sz w:val="20"/>
          <w:lang w:val="af-ZA"/>
        </w:rPr>
        <w:t xml:space="preserve">նաև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ապահովում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կանխավճարի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չափով</w:t>
      </w:r>
      <w:r w:rsidR="00CA1C11" w:rsidRPr="00E6597C">
        <w:rPr>
          <w:rFonts w:ascii="GHEA Grapalat" w:hAnsi="GHEA Grapalat" w:cs="Sylfaen"/>
          <w:sz w:val="20"/>
          <w:lang w:val="af-ZA"/>
        </w:rPr>
        <w:t xml:space="preserve">, </w:t>
      </w:r>
      <w:r w:rsidR="00B413A8" w:rsidRPr="00E6597C">
        <w:rPr>
          <w:rFonts w:ascii="GHEA Grapalat" w:hAnsi="GHEA Grapalat" w:cs="Sylfaen"/>
          <w:sz w:val="20"/>
          <w:lang w:val="af-ZA"/>
        </w:rPr>
        <w:t xml:space="preserve">բանկային </w:t>
      </w:r>
      <w:r w:rsidR="00CA1C11" w:rsidRPr="00E6597C">
        <w:rPr>
          <w:rFonts w:ascii="GHEA Grapalat" w:hAnsi="GHEA Grapalat" w:cs="Sylfaen"/>
          <w:sz w:val="20"/>
          <w:lang w:val="hy-AM"/>
        </w:rPr>
        <w:t>երաշխիքի</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hy-AM"/>
        </w:rPr>
        <w:t>ձևով</w:t>
      </w:r>
      <w:r w:rsidR="00624D21">
        <w:rPr>
          <w:rFonts w:ascii="GHEA Grapalat" w:hAnsi="GHEA Grapalat" w:cs="Sylfaen"/>
          <w:sz w:val="20"/>
          <w:lang w:val="hy-AM"/>
        </w:rPr>
        <w:t xml:space="preserve"> </w:t>
      </w:r>
      <w:r w:rsidR="00624D21" w:rsidRPr="00807F72">
        <w:rPr>
          <w:rFonts w:ascii="GHEA Grapalat" w:hAnsi="GHEA Grapalat" w:cs="Sylfaen"/>
          <w:sz w:val="20"/>
          <w:lang w:val="hy-AM"/>
        </w:rPr>
        <w:t>(հավելված՝ 5</w:t>
      </w:r>
      <w:r w:rsidR="00624D21" w:rsidRPr="00807F72">
        <w:rPr>
          <w:rFonts w:ascii="Cambria Math" w:hAnsi="Cambria Math" w:cs="Cambria Math"/>
          <w:sz w:val="20"/>
          <w:lang w:val="hy-AM"/>
        </w:rPr>
        <w:t>․</w:t>
      </w:r>
      <w:r w:rsidR="00624D21" w:rsidRPr="00807F72">
        <w:rPr>
          <w:rFonts w:ascii="GHEA Grapalat" w:hAnsi="GHEA Grapalat" w:cs="Sylfaen"/>
          <w:sz w:val="20"/>
          <w:lang w:val="hy-AM"/>
        </w:rPr>
        <w:t>2)</w:t>
      </w:r>
      <w:r w:rsidR="003A0A31" w:rsidRPr="00E6597C">
        <w:rPr>
          <w:rFonts w:ascii="GHEA Grapalat" w:hAnsi="GHEA Grapalat" w:cs="Sylfaen"/>
          <w:sz w:val="20"/>
          <w:lang w:val="hy-AM"/>
        </w:rPr>
        <w:t>:</w:t>
      </w:r>
      <w:r w:rsidR="00CA1C11" w:rsidRPr="00E6597C">
        <w:rPr>
          <w:rFonts w:ascii="GHEA Grapalat" w:hAnsi="GHEA Grapalat" w:cs="Sylfaen"/>
          <w:i/>
          <w:sz w:val="20"/>
          <w:lang w:val="af-ZA"/>
        </w:rPr>
        <w:t xml:space="preserve"> </w:t>
      </w:r>
    </w:p>
    <w:p w14:paraId="3E77F843" w14:textId="77777777" w:rsidR="00096865" w:rsidRPr="00015CC3" w:rsidRDefault="00030D40" w:rsidP="00015CC3">
      <w:pPr>
        <w:ind w:firstLine="567"/>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77777777" w:rsidR="00C8399F" w:rsidRDefault="00C8399F" w:rsidP="00C8399F">
      <w:pPr>
        <w:pStyle w:val="af4"/>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w:t>
      </w:r>
      <w:r w:rsidRPr="00015CC3">
        <w:rPr>
          <w:rFonts w:ascii="GHEA Grapalat" w:hAnsi="GHEA Grapalat" w:cs="Sylfaen"/>
          <w:sz w:val="20"/>
          <w:lang w:val="af-ZA"/>
        </w:rPr>
        <w:lastRenderedPageBreak/>
        <w:t>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7CAED797" w14:textId="77777777" w:rsidR="00C8399F" w:rsidRPr="00E6597C" w:rsidRDefault="00C8399F" w:rsidP="00015CC3">
      <w:pPr>
        <w:ind w:firstLine="567"/>
        <w:jc w:val="both"/>
        <w:rPr>
          <w:rFonts w:ascii="GHEA Grapalat" w:hAnsi="GHEA Grapalat"/>
          <w:b/>
          <w:szCs w:val="22"/>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E6597C">
        <w:rPr>
          <w:rFonts w:ascii="GHEA Grapalat" w:hAnsi="GHEA Grapalat" w:cs="Sylfaen"/>
          <w:sz w:val="20"/>
          <w:lang w:val="ru-RU"/>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E6597C">
        <w:rPr>
          <w:rFonts w:ascii="GHEA Grapalat" w:hAnsi="GHEA Grapalat" w:cs="Sylfaen"/>
          <w:sz w:val="20"/>
          <w:lang w:val="ru-RU"/>
        </w:rPr>
        <w:t>րդ</w:t>
      </w:r>
      <w:r w:rsidRPr="00E6597C">
        <w:rPr>
          <w:rFonts w:ascii="GHEA Grapalat" w:hAnsi="GHEA Grapalat" w:cs="Sylfaen"/>
          <w:sz w:val="20"/>
          <w:lang w:val="af-ZA"/>
        </w:rPr>
        <w:t xml:space="preserve"> </w:t>
      </w:r>
      <w:r w:rsidRPr="00E6597C">
        <w:rPr>
          <w:rFonts w:ascii="GHEA Grapalat" w:hAnsi="GHEA Grapalat" w:cs="Sylfaen"/>
          <w:sz w:val="20"/>
          <w:lang w:val="ru-RU"/>
        </w:rPr>
        <w:t>հոդվածի</w:t>
      </w:r>
      <w:r w:rsidRPr="00E6597C">
        <w:rPr>
          <w:rFonts w:ascii="GHEA Grapalat" w:hAnsi="GHEA Grapalat" w:cs="Sylfaen"/>
          <w:sz w:val="20"/>
          <w:lang w:val="af-ZA"/>
        </w:rPr>
        <w:t xml:space="preserve"> </w:t>
      </w:r>
      <w:r w:rsidRPr="00E6597C">
        <w:rPr>
          <w:rFonts w:ascii="GHEA Grapalat" w:hAnsi="GHEA Grapalat" w:cs="Sylfaen"/>
          <w:sz w:val="20"/>
          <w:lang w:val="ru-RU"/>
        </w:rPr>
        <w:t>համաձայն</w:t>
      </w:r>
      <w:r w:rsidRPr="00E6597C">
        <w:rPr>
          <w:rFonts w:ascii="GHEA Grapalat" w:hAnsi="GHEA Grapalat" w:cs="Sylfaen"/>
          <w:sz w:val="20"/>
          <w:lang w:val="af-ZA"/>
        </w:rPr>
        <w:t xml:space="preserve">` </w:t>
      </w:r>
      <w:r w:rsidRPr="00E6597C">
        <w:rPr>
          <w:rFonts w:ascii="GHEA Grapalat" w:hAnsi="GHEA Grapalat" w:cs="Sylfaen"/>
          <w:sz w:val="20"/>
          <w:lang w:val="ru-RU"/>
        </w:rPr>
        <w:t>հանձնաժողովը</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ընթացակարգը</w:t>
      </w:r>
      <w:r w:rsidRPr="00E6597C">
        <w:rPr>
          <w:rFonts w:ascii="GHEA Grapalat" w:hAnsi="GHEA Grapalat" w:cs="Sylfaen"/>
          <w:sz w:val="20"/>
          <w:lang w:val="af-ZA"/>
        </w:rPr>
        <w:t xml:space="preserve"> </w:t>
      </w:r>
      <w:r w:rsidRPr="00E6597C">
        <w:rPr>
          <w:rFonts w:ascii="GHEA Grapalat" w:hAnsi="GHEA Grapalat" w:cs="Sylfaen"/>
          <w:sz w:val="20"/>
          <w:lang w:val="ru-RU"/>
        </w:rPr>
        <w:t>չկայացած</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ru-RU"/>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77777777"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FF3C84" w:rsidRPr="004605D7">
        <w:rPr>
          <w:rFonts w:ascii="GHEA Grapalat" w:hAnsi="GHEA Grapalat" w:cs="Sylfaen"/>
          <w:sz w:val="20"/>
          <w:vertAlign w:val="superscript"/>
          <w:lang w:val="af-ZA"/>
        </w:rPr>
        <w:t>14</w:t>
      </w:r>
      <w:r w:rsidR="00FF3C84" w:rsidRPr="004605D7">
        <w:rPr>
          <w:rFonts w:ascii="GHEA Grapalat" w:hAnsi="GHEA Grapalat" w:cs="Sylfaen"/>
          <w:sz w:val="20"/>
          <w:lang w:val="af-ZA"/>
        </w:rPr>
        <w:t xml:space="preserve"> </w:t>
      </w:r>
      <w:r w:rsidR="00FF3C84" w:rsidRPr="004605D7">
        <w:rPr>
          <w:rFonts w:ascii="GHEA Grapalat" w:hAnsi="GHEA Grapalat" w:cs="Sylfaen"/>
          <w:color w:val="FFFFFF"/>
          <w:sz w:val="20"/>
          <w:lang w:val="af-ZA"/>
        </w:rPr>
        <w:t xml:space="preserve">  </w:t>
      </w:r>
      <w:r w:rsidR="00A10D1E" w:rsidRPr="00BC42E1">
        <w:rPr>
          <w:rStyle w:val="af6"/>
          <w:rFonts w:ascii="GHEA Grapalat" w:hAnsi="GHEA Grapalat" w:cs="Sylfaen"/>
          <w:color w:val="FFFFFF"/>
          <w:sz w:val="20"/>
        </w:rPr>
        <w:footnoteReference w:id="7"/>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a3"/>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1DFF96DA" w14:textId="77777777" w:rsidR="00AE679C" w:rsidRPr="00E6597C" w:rsidRDefault="00AE679C" w:rsidP="00EF3662">
      <w:pPr>
        <w:ind w:firstLine="567"/>
        <w:jc w:val="center"/>
        <w:rPr>
          <w:rFonts w:ascii="GHEA Grapalat" w:hAnsi="GHEA Grapalat" w:cs="Sylfaen"/>
          <w:b/>
          <w:szCs w:val="22"/>
          <w:lang w:val="es-ES"/>
        </w:rPr>
      </w:pPr>
    </w:p>
    <w:p w14:paraId="714AE330" w14:textId="77777777" w:rsidR="00E74BF6" w:rsidRPr="00E6597C" w:rsidRDefault="00E74BF6"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proofErr w:type="gramStart"/>
      <w:r w:rsidRPr="004B72E3">
        <w:rPr>
          <w:rFonts w:ascii="GHEA Grapalat" w:hAnsi="GHEA Grapalat"/>
          <w:sz w:val="20"/>
          <w:szCs w:val="20"/>
          <w:lang w:val="es-ES"/>
        </w:rPr>
        <w:t>::</w:t>
      </w:r>
      <w:proofErr w:type="gramEnd"/>
    </w:p>
    <w:p w14:paraId="1F787A00" w14:textId="77777777" w:rsidR="00DC658B" w:rsidRPr="004B72E3" w:rsidRDefault="00DC658B" w:rsidP="00DC658B">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77777777" w:rsidR="00096865" w:rsidRPr="00E6597C" w:rsidRDefault="00DC658B" w:rsidP="00DC658B">
      <w:pPr>
        <w:ind w:firstLine="567"/>
        <w:jc w:val="center"/>
        <w:rPr>
          <w:rFonts w:ascii="GHEA Grapalat" w:hAnsi="GHEA Grapalat"/>
          <w:b/>
          <w:szCs w:val="22"/>
          <w:lang w:val="af-ZA"/>
        </w:rPr>
      </w:pPr>
      <w:r>
        <w:rPr>
          <w:rFonts w:ascii="GHEA Grapalat" w:hAnsi="GHEA Grapalat" w:cs="Sylfaen"/>
          <w:b/>
          <w:szCs w:val="22"/>
          <w:lang w:val="es-ES"/>
        </w:rPr>
        <w:br w:type="page"/>
      </w:r>
      <w:r w:rsidR="00703C74" w:rsidRPr="00E6597C">
        <w:rPr>
          <w:rFonts w:ascii="GHEA Grapalat" w:hAnsi="GHEA Grapalat" w:cs="Sylfaen"/>
          <w:b/>
          <w:szCs w:val="22"/>
          <w:lang w:val="es-ES"/>
        </w:rPr>
        <w:lastRenderedPageBreak/>
        <w:br w:type="page"/>
      </w:r>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
    <w:p w14:paraId="46BD8876" w14:textId="77777777" w:rsidR="00096865" w:rsidRPr="00E6597C" w:rsidRDefault="00096865" w:rsidP="00EF3662">
      <w:pPr>
        <w:pStyle w:val="aa"/>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1371B296" w:rsidR="00096865" w:rsidRPr="00E6597C" w:rsidRDefault="009D3806" w:rsidP="00EF3662">
      <w:pPr>
        <w:pStyle w:val="aa"/>
        <w:ind w:right="-7"/>
        <w:jc w:val="center"/>
        <w:rPr>
          <w:rFonts w:ascii="GHEA Grapalat" w:hAnsi="GHEA Grapalat"/>
          <w:b/>
          <w:szCs w:val="22"/>
          <w:lang w:val="af-ZA"/>
        </w:rPr>
      </w:pPr>
      <w:r>
        <w:rPr>
          <w:rFonts w:ascii="GHEA Grapalat" w:hAnsi="GHEA Grapalat"/>
          <w:b/>
          <w:lang w:val="af-ZA"/>
        </w:rPr>
        <w:t>ԲԱՑ ՄՐՑՈՒՅԹԻ</w:t>
      </w:r>
      <w:r w:rsidR="005F238F" w:rsidRPr="005F238F">
        <w:rPr>
          <w:rFonts w:ascii="GHEA Grapalat" w:hAnsi="GHEA Grapalat"/>
          <w:b/>
          <w:color w:val="FF0000"/>
          <w:sz w:val="20"/>
          <w:lang w:val="af-ZA"/>
        </w:rPr>
        <w:t xml:space="preserve"> </w:t>
      </w:r>
      <w:r w:rsidR="005F238F" w:rsidRPr="005F238F">
        <w:rPr>
          <w:rFonts w:ascii="GHEA Grapalat" w:hAnsi="GHEA Grapalat"/>
          <w:b/>
          <w:sz w:val="20"/>
          <w:lang w:val="af-ZA"/>
        </w:rPr>
        <w:t xml:space="preserve"> </w:t>
      </w:r>
      <w:r w:rsidR="00096865" w:rsidRPr="00E6597C">
        <w:rPr>
          <w:rFonts w:ascii="GHEA Grapalat" w:hAnsi="GHEA Grapalat" w:cs="Sylfaen"/>
          <w:b/>
          <w:szCs w:val="22"/>
          <w:lang w:val="es-ES"/>
        </w:rPr>
        <w:t>Հ</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77777777" w:rsidR="00EF4630" w:rsidRPr="00BC42E1" w:rsidRDefault="00EF4630" w:rsidP="00505AD4">
      <w:pPr>
        <w:pStyle w:val="norm"/>
        <w:spacing w:line="240" w:lineRule="auto"/>
        <w:ind w:firstLine="567"/>
        <w:rPr>
          <w:rFonts w:ascii="GHEA Grapalat" w:hAnsi="GHEA Grapalat" w:cs="Sylfaen"/>
          <w:color w:val="FFFFFF"/>
          <w:sz w:val="20"/>
          <w:szCs w:val="24"/>
          <w:lang w:val="af-ZA"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FF3C84">
        <w:rPr>
          <w:rFonts w:ascii="GHEA Grapalat" w:hAnsi="GHEA Grapalat" w:cs="Sylfaen"/>
          <w:sz w:val="20"/>
          <w:szCs w:val="24"/>
          <w:vertAlign w:val="superscript"/>
          <w:lang w:val="af-ZA" w:eastAsia="en-US"/>
        </w:rPr>
        <w:t>15</w:t>
      </w:r>
      <w:r w:rsidR="00FF3C84">
        <w:rPr>
          <w:rFonts w:ascii="GHEA Grapalat" w:hAnsi="GHEA Grapalat" w:cs="Sylfaen"/>
          <w:sz w:val="20"/>
          <w:szCs w:val="24"/>
          <w:lang w:val="af-ZA" w:eastAsia="en-US"/>
        </w:rPr>
        <w:t xml:space="preserve"> </w:t>
      </w:r>
      <w:r w:rsidR="00FF3C84" w:rsidRPr="00BC42E1">
        <w:rPr>
          <w:rFonts w:ascii="GHEA Grapalat" w:hAnsi="GHEA Grapalat" w:cs="Sylfaen"/>
          <w:color w:val="FFFFFF"/>
          <w:sz w:val="20"/>
          <w:szCs w:val="24"/>
          <w:lang w:val="af-ZA" w:eastAsia="en-US"/>
        </w:rPr>
        <w:t xml:space="preserve">   </w:t>
      </w:r>
      <w:r w:rsidRPr="00BC42E1">
        <w:rPr>
          <w:rStyle w:val="af6"/>
          <w:rFonts w:ascii="GHEA Grapalat" w:hAnsi="GHEA Grapalat" w:cs="Sylfaen"/>
          <w:color w:val="FFFFFF"/>
          <w:sz w:val="20"/>
          <w:szCs w:val="24"/>
          <w:lang w:val="af-ZA" w:eastAsia="en-US"/>
        </w:rPr>
        <w:footnoteReference w:id="8"/>
      </w:r>
    </w:p>
    <w:p w14:paraId="74ACFF50" w14:textId="77777777" w:rsidR="006505D2" w:rsidRPr="004605D7" w:rsidRDefault="002C4DBF" w:rsidP="006A26BE">
      <w:pPr>
        <w:ind w:firstLine="567"/>
        <w:jc w:val="both"/>
        <w:rPr>
          <w:rFonts w:ascii="GHEA Grapalat" w:hAnsi="GHEA Grapalat"/>
          <w:sz w:val="20"/>
          <w:vertAlign w:val="superscript"/>
          <w:lang w:val="af-ZA"/>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FF3C84">
        <w:rPr>
          <w:rFonts w:ascii="GHEA Grapalat" w:hAnsi="GHEA Grapalat" w:cs="Sylfaen"/>
          <w:sz w:val="20"/>
          <w:lang w:val="af-ZA"/>
        </w:rPr>
        <w:t>4</w:t>
      </w:r>
      <w:r w:rsidR="002240AB" w:rsidRPr="00FF3C84">
        <w:rPr>
          <w:rFonts w:ascii="GHEA Grapalat" w:hAnsi="GHEA Grapalat" w:cs="Sylfaen"/>
          <w:sz w:val="20"/>
          <w:lang w:val="af-ZA"/>
        </w:rPr>
        <w:t xml:space="preserve"> </w:t>
      </w:r>
      <w:r w:rsidRPr="00FF3C84">
        <w:rPr>
          <w:rFonts w:ascii="GHEA Grapalat" w:hAnsi="GHEA Grapalat" w:cs="Sylfaen"/>
          <w:sz w:val="20"/>
          <w:lang w:val="hy-AM"/>
        </w:rPr>
        <w:t>հայտի</w:t>
      </w:r>
      <w:r w:rsidRPr="00FF3C84">
        <w:rPr>
          <w:rFonts w:ascii="GHEA Grapalat" w:hAnsi="GHEA Grapalat" w:cs="Sylfaen"/>
          <w:sz w:val="20"/>
          <w:lang w:val="af-ZA"/>
        </w:rPr>
        <w:t xml:space="preserve"> </w:t>
      </w:r>
      <w:r w:rsidRPr="00FF3C84">
        <w:rPr>
          <w:rFonts w:ascii="GHEA Grapalat" w:hAnsi="GHEA Grapalat" w:cs="Sylfaen"/>
          <w:sz w:val="20"/>
          <w:lang w:val="hy-AM"/>
        </w:rPr>
        <w:t>ապահովում</w:t>
      </w:r>
      <w:r w:rsidR="006A26BE" w:rsidRPr="00FF3C84">
        <w:rPr>
          <w:rFonts w:ascii="GHEA Grapalat" w:hAnsi="GHEA Grapalat" w:cs="Sylfaen"/>
          <w:sz w:val="20"/>
          <w:lang w:val="hy-AM"/>
        </w:rPr>
        <w:t>, որը ներկայացվում է</w:t>
      </w:r>
      <w:r w:rsidR="000F3B31" w:rsidRPr="00FF3C84">
        <w:rPr>
          <w:rFonts w:ascii="GHEA Grapalat" w:hAnsi="GHEA Grapalat" w:cs="Sylfaen"/>
          <w:sz w:val="20"/>
          <w:lang w:val="hy-AM"/>
        </w:rPr>
        <w:t xml:space="preserve"> </w:t>
      </w:r>
      <w:r w:rsidR="000C062F" w:rsidRPr="00FF3C84">
        <w:rPr>
          <w:rFonts w:ascii="GHEA Grapalat" w:hAnsi="GHEA Grapalat" w:cs="Sylfaen"/>
          <w:sz w:val="20"/>
          <w:lang w:val="hy-AM"/>
        </w:rPr>
        <w:t xml:space="preserve">կանխիկ փողի </w:t>
      </w:r>
      <w:r w:rsidR="006505D2" w:rsidRPr="00FF3C84">
        <w:rPr>
          <w:rFonts w:ascii="GHEA Grapalat" w:hAnsi="GHEA Grapalat" w:cs="Sylfaen"/>
          <w:sz w:val="20"/>
          <w:lang w:val="hy-AM"/>
        </w:rPr>
        <w:t xml:space="preserve">կամ բանկային երաշխիքի </w:t>
      </w:r>
      <w:r w:rsidR="000C062F" w:rsidRPr="00FF3C84">
        <w:rPr>
          <w:rFonts w:ascii="GHEA Grapalat" w:hAnsi="GHEA Grapalat" w:cs="Sylfaen"/>
          <w:sz w:val="20"/>
          <w:lang w:val="hy-AM"/>
        </w:rPr>
        <w:t>ձևով</w:t>
      </w:r>
      <w:r w:rsidR="00F02DBC" w:rsidRPr="004605D7">
        <w:rPr>
          <w:rFonts w:ascii="GHEA Grapalat" w:hAnsi="GHEA Grapalat" w:cs="Sylfaen"/>
          <w:sz w:val="20"/>
          <w:lang w:val="af-ZA"/>
        </w:rPr>
        <w:t xml:space="preserve"> (</w:t>
      </w:r>
      <w:r w:rsidR="00F02DBC" w:rsidRPr="00FF3C84">
        <w:rPr>
          <w:rFonts w:ascii="GHEA Grapalat" w:hAnsi="GHEA Grapalat" w:cs="Sylfaen"/>
          <w:sz w:val="20"/>
        </w:rPr>
        <w:t>հավելված</w:t>
      </w:r>
      <w:r w:rsidR="00F02DBC" w:rsidRPr="004605D7">
        <w:rPr>
          <w:rFonts w:ascii="GHEA Grapalat" w:hAnsi="GHEA Grapalat" w:cs="Sylfaen"/>
          <w:sz w:val="20"/>
          <w:lang w:val="af-ZA"/>
        </w:rPr>
        <w:t xml:space="preserve"> N 3)</w:t>
      </w:r>
      <w:r w:rsidR="006A26BE" w:rsidRPr="00FF3C84">
        <w:rPr>
          <w:rFonts w:ascii="GHEA Grapalat" w:hAnsi="GHEA Grapalat" w:cs="Sylfaen"/>
          <w:sz w:val="20"/>
          <w:lang w:val="hy-AM"/>
        </w:rPr>
        <w:t>:</w:t>
      </w:r>
      <w:r w:rsidR="0077364F" w:rsidRPr="00FF3C84">
        <w:rPr>
          <w:rFonts w:ascii="GHEA Grapalat" w:hAnsi="GHEA Grapalat" w:cs="Sylfaen"/>
          <w:sz w:val="20"/>
          <w:lang w:val="hy-AM"/>
        </w:rPr>
        <w:t xml:space="preserve"> </w:t>
      </w:r>
      <w:r w:rsidR="00B26608" w:rsidRPr="00FF3C84">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B26608" w:rsidRPr="00FF3C84">
        <w:rPr>
          <w:rFonts w:ascii="GHEA Grapalat" w:hAnsi="GHEA Grapalat" w:cs="Sylfaen"/>
          <w:sz w:val="20"/>
        </w:rPr>
        <w:t>ը</w:t>
      </w:r>
      <w:r w:rsidR="00B26608" w:rsidRPr="004605D7">
        <w:rPr>
          <w:rFonts w:ascii="GHEA Grapalat" w:hAnsi="GHEA Grapalat" w:cs="Sylfaen"/>
          <w:sz w:val="20"/>
          <w:lang w:val="af-ZA"/>
        </w:rPr>
        <w:t>:</w:t>
      </w:r>
      <w:r w:rsidR="00B26608" w:rsidRPr="00FF3C84" w:rsidDel="00B26608">
        <w:rPr>
          <w:rFonts w:ascii="GHEA Grapalat" w:hAnsi="GHEA Grapalat" w:cs="Sylfaen"/>
          <w:sz w:val="20"/>
          <w:lang w:val="hy-AM"/>
        </w:rPr>
        <w:t xml:space="preserve"> </w:t>
      </w:r>
      <w:r w:rsidR="00FF3C84" w:rsidRPr="004605D7">
        <w:rPr>
          <w:rFonts w:ascii="GHEA Grapalat" w:hAnsi="GHEA Grapalat"/>
          <w:sz w:val="20"/>
          <w:vertAlign w:val="superscript"/>
          <w:lang w:val="af-ZA"/>
        </w:rPr>
        <w:t>16</w:t>
      </w:r>
      <w:r w:rsidR="00AE3B58" w:rsidRPr="00FF3C84">
        <w:rPr>
          <w:rStyle w:val="af6"/>
          <w:rFonts w:ascii="GHEA Grapalat" w:hAnsi="GHEA Grapalat"/>
          <w:color w:val="FFFFFF"/>
          <w:sz w:val="20"/>
          <w:lang w:val="hy-AM"/>
        </w:rPr>
        <w:footnoteReference w:id="9"/>
      </w:r>
    </w:p>
    <w:p w14:paraId="2BCB9314" w14:textId="77777777" w:rsidR="002E11D1"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2.</w:t>
      </w:r>
      <w:r w:rsidR="002E11D1" w:rsidRPr="00E6597C">
        <w:rPr>
          <w:rFonts w:ascii="GHEA Grapalat" w:hAnsi="GHEA Grapalat" w:cs="Sylfaen"/>
          <w:sz w:val="20"/>
          <w:lang w:val="af-ZA"/>
        </w:rPr>
        <w:t>5</w:t>
      </w:r>
      <w:r w:rsidR="00FF3C84">
        <w:rPr>
          <w:rFonts w:ascii="GHEA Grapalat" w:hAnsi="GHEA Grapalat" w:cs="Sylfaen"/>
          <w:sz w:val="20"/>
          <w:lang w:val="af-ZA"/>
        </w:rPr>
        <w:t xml:space="preserve"> </w:t>
      </w:r>
      <w:r w:rsidR="00E67BA7" w:rsidRPr="00E6597C">
        <w:rPr>
          <w:rFonts w:ascii="GHEA Grapalat" w:hAnsi="GHEA Grapalat" w:cs="Sylfaen"/>
          <w:sz w:val="20"/>
          <w:lang w:val="hy-AM"/>
        </w:rPr>
        <w:t>գնային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առաջարկ</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համաձայն</w:t>
      </w:r>
      <w:r w:rsidR="00294FFF" w:rsidRPr="00E6597C">
        <w:rPr>
          <w:rFonts w:ascii="GHEA Grapalat" w:hAnsi="GHEA Grapalat" w:cs="Sylfaen"/>
          <w:sz w:val="20"/>
          <w:lang w:val="af-ZA"/>
        </w:rPr>
        <w:t xml:space="preserve"> </w:t>
      </w:r>
      <w:r w:rsidR="00294FFF" w:rsidRPr="00E6597C">
        <w:rPr>
          <w:rFonts w:ascii="GHEA Grapalat" w:hAnsi="GHEA Grapalat" w:cs="Sylfaen"/>
          <w:sz w:val="20"/>
          <w:lang w:val="hy-AM"/>
        </w:rPr>
        <w:t>հավելված</w:t>
      </w:r>
      <w:r w:rsidR="00294FFF" w:rsidRPr="00E6597C">
        <w:rPr>
          <w:rFonts w:ascii="GHEA Grapalat" w:hAnsi="GHEA Grapalat" w:cs="Sylfaen"/>
          <w:sz w:val="20"/>
          <w:lang w:val="af-ZA"/>
        </w:rPr>
        <w:t xml:space="preserve"> N </w:t>
      </w:r>
      <w:r w:rsidR="004D557A" w:rsidRPr="00E6597C">
        <w:rPr>
          <w:rFonts w:ascii="GHEA Grapalat" w:hAnsi="GHEA Grapalat" w:cs="Sylfaen"/>
          <w:sz w:val="20"/>
          <w:lang w:val="af-ZA"/>
        </w:rPr>
        <w:t>2</w:t>
      </w:r>
      <w:r w:rsidR="00294FFF" w:rsidRPr="00E6597C">
        <w:rPr>
          <w:rFonts w:ascii="GHEA Grapalat" w:hAnsi="GHEA Grapalat" w:cs="Sylfaen"/>
          <w:sz w:val="20"/>
          <w:lang w:val="af-ZA"/>
        </w:rPr>
        <w:t>-</w:t>
      </w:r>
      <w:r w:rsidR="00294FFF" w:rsidRPr="00E6597C">
        <w:rPr>
          <w:rFonts w:ascii="GHEA Grapalat" w:hAnsi="GHEA Grapalat" w:cs="Sylfaen"/>
          <w:sz w:val="20"/>
          <w:lang w:val="hy-AM"/>
        </w:rPr>
        <w:t>ի</w:t>
      </w:r>
      <w:r w:rsidR="00294FFF" w:rsidRPr="00E6597C">
        <w:rPr>
          <w:rFonts w:ascii="GHEA Grapalat" w:hAnsi="GHEA Grapalat" w:cs="Sylfaen"/>
          <w:sz w:val="20"/>
          <w:lang w:val="af-ZA"/>
        </w:rPr>
        <w:t>: Գնային առաջարկը</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ներկայացվում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է</w:t>
      </w:r>
      <w:r w:rsidR="00E67BA7" w:rsidRPr="00E6597C">
        <w:rPr>
          <w:rFonts w:ascii="GHEA Grapalat" w:hAnsi="GHEA Grapalat" w:cs="Sylfaen"/>
          <w:sz w:val="20"/>
          <w:lang w:val="af-ZA"/>
        </w:rPr>
        <w:t xml:space="preserve"> </w:t>
      </w:r>
      <w:r w:rsidR="005A1D54" w:rsidRPr="00E6597C">
        <w:rPr>
          <w:rFonts w:ascii="GHEA Grapalat" w:hAnsi="GHEA Grapalat" w:cs="Sylfaen"/>
          <w:sz w:val="20"/>
          <w:szCs w:val="20"/>
          <w:lang w:val="hy-AM"/>
        </w:rPr>
        <w:t xml:space="preserve">արժեք, </w:t>
      </w:r>
      <w:r w:rsidR="00357C32" w:rsidRPr="00A27D90">
        <w:rPr>
          <w:rFonts w:ascii="GHEA Grapalat" w:hAnsi="GHEA Grapalat" w:cs="Sylfaen"/>
          <w:sz w:val="20"/>
          <w:lang w:val="af-ZA"/>
        </w:rPr>
        <w:t xml:space="preserve">(ինքնարժեքի և կանխատեսվող շահույթի հանրագումարը) </w:t>
      </w:r>
      <w:r w:rsidR="00E67BA7" w:rsidRPr="00E6597C">
        <w:rPr>
          <w:rFonts w:ascii="GHEA Grapalat" w:hAnsi="GHEA Grapalat" w:cs="Sylfaen"/>
          <w:sz w:val="20"/>
          <w:lang w:val="hy-AM"/>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ավելացված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արժեքի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հարկ</w:t>
      </w:r>
      <w:r w:rsidR="00E67BA7" w:rsidRPr="00E6597C" w:rsidDel="001A1F55">
        <w:rPr>
          <w:rFonts w:ascii="GHEA Grapalat" w:hAnsi="GHEA Grapalat" w:cs="Sylfaen"/>
          <w:sz w:val="20"/>
          <w:lang w:val="af-ZA"/>
        </w:rPr>
        <w:t xml:space="preserve"> </w:t>
      </w:r>
      <w:r w:rsidR="00E67BA7" w:rsidRPr="00E6597C">
        <w:rPr>
          <w:rFonts w:ascii="GHEA Grapalat" w:hAnsi="GHEA Grapalat" w:cs="Sylfaen"/>
          <w:sz w:val="20"/>
          <w:lang w:val="hy-AM"/>
        </w:rPr>
        <w:t>ընդհանրական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բաղադրիչներից</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բաղկացած</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հաշվարկի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hy-AM"/>
        </w:rPr>
        <w:t>ձևով։</w:t>
      </w:r>
      <w:r w:rsidR="00E67BA7" w:rsidRPr="00E6597C">
        <w:rPr>
          <w:rFonts w:ascii="GHEA Grapalat" w:hAnsi="GHEA Grapalat" w:cs="Sylfaen"/>
          <w:sz w:val="20"/>
          <w:lang w:val="af-ZA"/>
        </w:rPr>
        <w:t xml:space="preserve"> </w:t>
      </w:r>
      <w:r w:rsidR="00357C32">
        <w:rPr>
          <w:rFonts w:ascii="GHEA Grapalat" w:hAnsi="GHEA Grapalat" w:cs="Sylfaen"/>
          <w:sz w:val="20"/>
        </w:rPr>
        <w:t>Ա</w:t>
      </w:r>
      <w:r w:rsidR="005A1D54" w:rsidRPr="00E6597C">
        <w:rPr>
          <w:rFonts w:ascii="GHEA Grapalat" w:hAnsi="GHEA Grapalat" w:cs="Sylfaen"/>
          <w:sz w:val="20"/>
          <w:lang w:val="hy-AM"/>
        </w:rPr>
        <w:t>րժեքի</w:t>
      </w:r>
      <w:r w:rsidR="005A1D54" w:rsidRPr="00E6597C">
        <w:rPr>
          <w:rFonts w:ascii="GHEA Grapalat" w:hAnsi="GHEA Grapalat" w:cs="Sylfaen"/>
          <w:sz w:val="20"/>
          <w:lang w:val="af-ZA"/>
        </w:rPr>
        <w:t xml:space="preserve"> </w:t>
      </w:r>
      <w:r w:rsidR="00E67BA7" w:rsidRPr="00E6597C">
        <w:rPr>
          <w:rFonts w:ascii="GHEA Grapalat" w:hAnsi="GHEA Grapalat" w:cs="Sylfaen"/>
          <w:sz w:val="20"/>
          <w:lang w:val="ru-RU"/>
        </w:rPr>
        <w:t>բաղադրիչների</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հաշվարկ</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բացվածք</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կամ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այլ</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մանրամասներ</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չեն</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պահանջվում</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և</w:t>
      </w:r>
      <w:r w:rsidR="00E67BA7" w:rsidRPr="00E6597C">
        <w:rPr>
          <w:rFonts w:ascii="GHEA Grapalat" w:hAnsi="GHEA Grapalat" w:cs="Sylfaen"/>
          <w:sz w:val="20"/>
          <w:lang w:val="af-ZA"/>
        </w:rPr>
        <w:t xml:space="preserve"> </w:t>
      </w:r>
      <w:r w:rsidR="00E67BA7" w:rsidRPr="00E6597C">
        <w:rPr>
          <w:rFonts w:ascii="GHEA Grapalat" w:hAnsi="GHEA Grapalat" w:cs="Sylfaen"/>
          <w:sz w:val="20"/>
          <w:lang w:val="ru-RU"/>
        </w:rPr>
        <w:t>ներկայացվում</w:t>
      </w:r>
      <w:r w:rsidR="002E11D1" w:rsidRPr="00E6597C">
        <w:rPr>
          <w:rFonts w:ascii="GHEA Grapalat" w:hAnsi="GHEA Grapalat" w:cs="Sylfaen"/>
          <w:sz w:val="20"/>
          <w:lang w:val="af-ZA"/>
        </w:rPr>
        <w:t>.</w:t>
      </w:r>
    </w:p>
    <w:p w14:paraId="3BD63936" w14:textId="77777777" w:rsidR="002E11D1" w:rsidRPr="004605D7" w:rsidRDefault="002E11D1" w:rsidP="002E11D1">
      <w:pPr>
        <w:pStyle w:val="norm"/>
        <w:spacing w:line="240" w:lineRule="auto"/>
        <w:ind w:firstLine="567"/>
        <w:rPr>
          <w:rFonts w:ascii="GHEA Grapalat" w:hAnsi="GHEA Grapalat" w:cs="Sylfaen"/>
          <w:sz w:val="20"/>
          <w:szCs w:val="24"/>
          <w:lang w:val="af-ZA" w:eastAsia="en-US"/>
        </w:rPr>
      </w:pPr>
      <w:r w:rsidRPr="004605D7">
        <w:rPr>
          <w:rFonts w:ascii="GHEA Grapalat" w:hAnsi="GHEA Grapalat"/>
          <w:sz w:val="20"/>
          <w:lang w:val="af-ZA"/>
        </w:rPr>
        <w:t xml:space="preserve">2.6 </w:t>
      </w:r>
      <w:r w:rsidRPr="00E6597C">
        <w:rPr>
          <w:rFonts w:ascii="GHEA Grapalat" w:hAnsi="GHEA Grapalat" w:cs="Sylfaen"/>
          <w:sz w:val="20"/>
          <w:szCs w:val="24"/>
          <w:lang w:eastAsia="en-US"/>
        </w:rPr>
        <w:t>շինարարական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դեպքում՝</w:t>
      </w:r>
    </w:p>
    <w:p w14:paraId="245DA961" w14:textId="77777777"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հաստատված՝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լրացված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w:t>
      </w:r>
      <w:r w:rsidRPr="004605D7">
        <w:rPr>
          <w:rFonts w:ascii="GHEA Grapalat" w:hAnsi="GHEA Grapalat" w:cs="Sylfaen"/>
          <w:sz w:val="20"/>
          <w:szCs w:val="24"/>
          <w:lang w:val="af-ZA" w:eastAsia="en-US"/>
        </w:rPr>
        <w:t>-</w:t>
      </w:r>
      <w:r w:rsidRPr="00E6597C">
        <w:rPr>
          <w:rFonts w:ascii="GHEA Grapalat" w:hAnsi="GHEA Grapalat" w:cs="Sylfaen"/>
          <w:sz w:val="20"/>
          <w:szCs w:val="24"/>
          <w:lang w:eastAsia="en-US"/>
        </w:rPr>
        <w:t>նախահաշիվ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հաշվի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առնելով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ըստ</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նախահաշվային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առավելագույն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Ընդ</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կշիռները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կիրառվում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նկատմամբ</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նկատի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ունենալով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որ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շեղումը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պակաս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լինել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ծավալաթերթով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տվյալ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բաժնի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կշռի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չափի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տաս</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տոկոսից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Աշխատանքների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բաժինները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արհեստականորեն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միավորվել</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կամ</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առանձնացվել</w:t>
      </w:r>
      <w:r w:rsidRPr="004605D7">
        <w:rPr>
          <w:rFonts w:ascii="GHEA Grapalat" w:hAnsi="GHEA Grapalat" w:cs="Sylfaen"/>
          <w:sz w:val="20"/>
          <w:szCs w:val="24"/>
          <w:lang w:val="af-ZA" w:eastAsia="en-US"/>
        </w:rPr>
        <w:t xml:space="preserve">. </w:t>
      </w:r>
    </w:p>
    <w:p w14:paraId="3837C322" w14:textId="77777777" w:rsidR="002E11D1" w:rsidRPr="004605D7" w:rsidRDefault="002E11D1" w:rsidP="002E11D1">
      <w:pPr>
        <w:pStyle w:val="norm"/>
        <w:spacing w:line="240" w:lineRule="auto"/>
        <w:rPr>
          <w:rFonts w:ascii="GHEA Grapalat" w:hAnsi="GHEA Grapalat" w:cs="Sylfaen"/>
          <w:sz w:val="20"/>
          <w:szCs w:val="24"/>
          <w:lang w:val="af-ZA" w:eastAsia="en-US"/>
        </w:rPr>
      </w:pP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իր</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կողմից</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առաջարկվող՝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հրավերին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կցված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նախագծային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փաստաթղթերով</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սահմանված</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համապատասխանող</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սարքավորումների</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տեխնիկական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բնութագրերը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ապրանքային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նշանները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ֆիրմային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անվանումները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մակնիշները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արտադրողները</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և</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երաշխիքային</w:t>
      </w:r>
      <w:r w:rsidRPr="004605D7">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ժամկետները</w:t>
      </w:r>
      <w:r w:rsidRPr="004605D7">
        <w:rPr>
          <w:rFonts w:ascii="GHEA Grapalat" w:hAnsi="GHEA Grapalat" w:cs="Sylfaen"/>
          <w:sz w:val="20"/>
          <w:szCs w:val="24"/>
          <w:lang w:val="af-ZA" w:eastAsia="en-US"/>
        </w:rPr>
        <w:t>:</w:t>
      </w:r>
      <w:r w:rsidR="00FF3C84" w:rsidRPr="004605D7">
        <w:rPr>
          <w:rFonts w:ascii="GHEA Grapalat" w:hAnsi="GHEA Grapalat" w:cs="Sylfaen"/>
          <w:sz w:val="20"/>
          <w:szCs w:val="24"/>
          <w:vertAlign w:val="superscript"/>
          <w:lang w:val="af-ZA" w:eastAsia="en-US"/>
        </w:rPr>
        <w:t>17</w:t>
      </w:r>
      <w:r w:rsidRPr="004605D7">
        <w:rPr>
          <w:rFonts w:ascii="GHEA Grapalat" w:hAnsi="GHEA Grapalat" w:cs="Sylfaen"/>
          <w:sz w:val="20"/>
          <w:szCs w:val="24"/>
          <w:lang w:val="af-ZA" w:eastAsia="en-US"/>
        </w:rPr>
        <w:t xml:space="preserve">  </w:t>
      </w:r>
    </w:p>
    <w:p w14:paraId="4E45C179" w14:textId="77777777" w:rsidR="002E11D1" w:rsidRPr="004605D7" w:rsidRDefault="002E11D1" w:rsidP="002E11D1">
      <w:pPr>
        <w:ind w:firstLine="567"/>
        <w:jc w:val="both"/>
        <w:rPr>
          <w:rFonts w:ascii="GHEA Grapalat" w:hAnsi="GHEA Grapalat"/>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E6597C">
        <w:rPr>
          <w:rFonts w:ascii="GHEA Grapalat" w:hAnsi="GHEA Grapalat"/>
          <w:b/>
          <w:sz w:val="20"/>
          <w:lang w:val="es-ES"/>
        </w:rPr>
        <w:t xml:space="preserve">3. </w:t>
      </w:r>
      <w:r w:rsidRPr="00E6597C">
        <w:rPr>
          <w:rFonts w:ascii="GHEA Grapalat" w:hAnsi="GHEA Grapalat" w:cs="Sylfaen"/>
          <w:b/>
          <w:sz w:val="20"/>
          <w:lang w:val="es-ES"/>
        </w:rPr>
        <w:t>ՀԱՅՏԸ</w:t>
      </w:r>
      <w:r w:rsidRPr="00E6597C">
        <w:rPr>
          <w:rFonts w:ascii="GHEA Grapalat" w:hAnsi="GHEA Grapalat" w:cs="Arial"/>
          <w:b/>
          <w:sz w:val="20"/>
          <w:lang w:val="es-ES"/>
        </w:rPr>
        <w:t xml:space="preserve">  </w:t>
      </w:r>
      <w:r w:rsidRPr="00E6597C">
        <w:rPr>
          <w:rFonts w:ascii="GHEA Grapalat" w:hAnsi="GHEA Grapalat" w:cs="Sylfaen"/>
          <w:b/>
          <w:sz w:val="20"/>
          <w:lang w:val="es-ES"/>
        </w:rPr>
        <w:t>ՊԱՏՐԱՍՏԵԼՈՒ</w:t>
      </w:r>
      <w:r w:rsidRPr="00E6597C">
        <w:rPr>
          <w:rFonts w:ascii="GHEA Grapalat" w:hAnsi="GHEA Grapalat" w:cs="Arial"/>
          <w:b/>
          <w:sz w:val="20"/>
          <w:lang w:val="es-ES"/>
        </w:rPr>
        <w:t xml:space="preserve">  </w:t>
      </w:r>
      <w:r w:rsidRPr="00E6597C">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26E576FF"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164475">
        <w:rPr>
          <w:rFonts w:ascii="GHEA Grapalat" w:hAnsi="GHEA Grapalat"/>
          <w:sz w:val="20"/>
          <w:szCs w:val="20"/>
          <w:lang w:val="es-ES"/>
        </w:rPr>
        <w:t xml:space="preserve"> երկու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lastRenderedPageBreak/>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700DD163" w14:textId="77777777" w:rsidR="00E74BF6" w:rsidRPr="00E6597C" w:rsidRDefault="006C3873" w:rsidP="00EF3662">
      <w:pPr>
        <w:pStyle w:val="norm"/>
        <w:spacing w:line="240" w:lineRule="auto"/>
        <w:ind w:firstLine="284"/>
        <w:jc w:val="right"/>
        <w:rPr>
          <w:rFonts w:ascii="GHEA Grapalat" w:hAnsi="GHEA Grapalat" w:cs="Sylfaen"/>
          <w:b/>
          <w:sz w:val="20"/>
          <w:lang w:val="es-ES"/>
        </w:rPr>
      </w:pPr>
      <w:r w:rsidRPr="00E6597C">
        <w:rPr>
          <w:rFonts w:ascii="GHEA Grapalat" w:hAnsi="GHEA Grapalat" w:cs="Sylfaen"/>
          <w:b/>
          <w:sz w:val="20"/>
          <w:lang w:val="es-ES"/>
        </w:rPr>
        <w:br w:type="page"/>
      </w:r>
    </w:p>
    <w:p w14:paraId="5D26A917"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77777777" w:rsidR="00B2572B" w:rsidRPr="00E6597C" w:rsidRDefault="00B2572B" w:rsidP="00EF3662">
      <w:pPr>
        <w:pStyle w:val="norm"/>
        <w:spacing w:line="240" w:lineRule="auto"/>
        <w:ind w:firstLine="284"/>
        <w:jc w:val="right"/>
        <w:rPr>
          <w:rFonts w:ascii="GHEA Grapalat" w:hAnsi="GHEA Grapalat" w:cs="Arial"/>
          <w:b/>
          <w:sz w:val="20"/>
          <w:lang w:val="es-ES"/>
        </w:rPr>
      </w:pPr>
      <w:r w:rsidRPr="00E6597C">
        <w:rPr>
          <w:rFonts w:ascii="GHEA Grapalat" w:hAnsi="GHEA Grapalat" w:cs="Sylfaen"/>
          <w:b/>
          <w:sz w:val="20"/>
          <w:lang w:val="es-ES"/>
        </w:rPr>
        <w:t>Հավելված</w:t>
      </w:r>
      <w:r w:rsidRPr="00E6597C">
        <w:rPr>
          <w:rFonts w:ascii="GHEA Grapalat" w:hAnsi="GHEA Grapalat" w:cs="Arial"/>
          <w:b/>
          <w:sz w:val="20"/>
          <w:lang w:val="es-ES"/>
        </w:rPr>
        <w:t xml:space="preserve">  N 1</w:t>
      </w:r>
    </w:p>
    <w:p w14:paraId="23BA768F" w14:textId="743B3245" w:rsidR="00B2572B" w:rsidRPr="00E6597C" w:rsidRDefault="00803842" w:rsidP="00EF3662">
      <w:pPr>
        <w:pStyle w:val="31"/>
        <w:spacing w:line="240" w:lineRule="auto"/>
        <w:jc w:val="right"/>
        <w:rPr>
          <w:rFonts w:ascii="GHEA Grapalat" w:hAnsi="GHEA Grapalat" w:cs="Arial"/>
          <w:b/>
          <w:lang w:val="es-ES"/>
        </w:rPr>
      </w:pPr>
      <w:r>
        <w:rPr>
          <w:rFonts w:ascii="GHEA Grapalat" w:hAnsi="GHEA Grapalat"/>
          <w:b/>
          <w:color w:val="000000" w:themeColor="text1"/>
          <w:lang w:val="af-ZA"/>
        </w:rPr>
        <w:t xml:space="preserve">ԱՄԽՀ-ԲՄԱՇՁԲ-22/05      </w:t>
      </w:r>
      <w:r w:rsidR="00164475" w:rsidRPr="00075BF5">
        <w:rPr>
          <w:rFonts w:ascii="GHEA Grapalat" w:hAnsi="GHEA Grapalat"/>
          <w:i/>
          <w:color w:val="000000" w:themeColor="text1"/>
          <w:lang w:val="af-ZA"/>
        </w:rPr>
        <w:t xml:space="preserve">  </w:t>
      </w:r>
      <w:r w:rsidR="00B2572B" w:rsidRPr="00E6597C">
        <w:rPr>
          <w:rFonts w:ascii="GHEA Grapalat" w:hAnsi="GHEA Grapalat" w:cs="Sylfaen"/>
          <w:b/>
          <w:lang w:val="es-ES"/>
        </w:rPr>
        <w:t>ծածկագրով</w:t>
      </w:r>
    </w:p>
    <w:p w14:paraId="48D6F8E7" w14:textId="33364CAE" w:rsidR="00F45C9A" w:rsidRPr="00F45C9A" w:rsidRDefault="009D3806" w:rsidP="00F45C9A">
      <w:pPr>
        <w:ind w:firstLine="567"/>
        <w:jc w:val="right"/>
        <w:rPr>
          <w:rFonts w:ascii="GHEA Grapalat" w:hAnsi="GHEA Grapalat" w:cs="Arial"/>
          <w:b/>
          <w:sz w:val="20"/>
          <w:szCs w:val="20"/>
          <w:lang w:val="hy-AM"/>
        </w:rPr>
      </w:pPr>
      <w:r w:rsidRPr="0038176E">
        <w:rPr>
          <w:rFonts w:ascii="GHEA Grapalat" w:hAnsi="GHEA Grapalat"/>
          <w:b/>
          <w:lang w:val="af-ZA"/>
        </w:rPr>
        <w:t>բաց մրցույթ</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5922684D" w:rsidR="00B2572B" w:rsidRPr="00E6597C" w:rsidRDefault="009D3806" w:rsidP="00EF3662">
      <w:pPr>
        <w:pStyle w:val="6"/>
        <w:jc w:val="center"/>
        <w:rPr>
          <w:rFonts w:ascii="GHEA Grapalat" w:hAnsi="GHEA Grapalat" w:cs="Arial"/>
          <w:color w:val="auto"/>
          <w:sz w:val="24"/>
          <w:szCs w:val="24"/>
          <w:lang w:val="es-ES"/>
        </w:rPr>
      </w:pPr>
      <w:r>
        <w:rPr>
          <w:rFonts w:ascii="GHEA Grapalat" w:hAnsi="GHEA Grapalat"/>
          <w:szCs w:val="24"/>
          <w:lang w:val="af-ZA"/>
        </w:rPr>
        <w:t xml:space="preserve">բաց մրցույթ  </w:t>
      </w:r>
      <w:r w:rsidR="00B2572B" w:rsidRPr="00E6597C">
        <w:rPr>
          <w:rFonts w:ascii="GHEA Grapalat" w:hAnsi="GHEA Grapalat" w:cs="Sylfaen"/>
          <w:color w:val="auto"/>
          <w:sz w:val="24"/>
          <w:szCs w:val="24"/>
          <w:lang w:val="es-ES"/>
        </w:rPr>
        <w:t>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2DBAA792"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00803842">
        <w:rPr>
          <w:rFonts w:ascii="GHEA Grapalat" w:hAnsi="GHEA Grapalat"/>
          <w:lang w:val="af-ZA"/>
        </w:rPr>
        <w:t xml:space="preserve">ԱՄԽՀ-ԲՄԱՇՁԲ-22/05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55F77561" w14:textId="0C7A1CC1" w:rsidR="00B2572B" w:rsidRPr="00E6597C" w:rsidRDefault="009D3806" w:rsidP="00EF3662">
      <w:pPr>
        <w:jc w:val="both"/>
        <w:rPr>
          <w:rFonts w:ascii="GHEA Grapalat" w:hAnsi="GHEA Grapalat" w:cs="Sylfaen"/>
          <w:sz w:val="20"/>
          <w:szCs w:val="20"/>
          <w:lang w:val="es-ES"/>
        </w:rPr>
      </w:pPr>
      <w:r>
        <w:rPr>
          <w:rFonts w:ascii="GHEA Grapalat" w:hAnsi="GHEA Grapalat"/>
          <w:lang w:val="af-ZA"/>
        </w:rPr>
        <w:t xml:space="preserve">բաց մրցույթ  </w:t>
      </w:r>
      <w:r w:rsidR="00F45C9A" w:rsidRPr="00F45C9A">
        <w:rPr>
          <w:rFonts w:ascii="GHEA Grapalat" w:hAnsi="GHEA Grapalat" w:cs="Sylfaen"/>
          <w:sz w:val="20"/>
          <w:szCs w:val="20"/>
          <w:lang w:val="es-ES"/>
        </w:rPr>
        <w:t>հրավերի</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p>
    <w:p w14:paraId="115EE85A" w14:textId="77777777"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չափաբաժնի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չափաբաժինների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համարը</w:t>
      </w:r>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r w:rsidRPr="00E6597C">
        <w:rPr>
          <w:rFonts w:ascii="GHEA Grapalat" w:hAnsi="GHEA Grapalat" w:cs="Sylfaen"/>
          <w:sz w:val="20"/>
          <w:szCs w:val="20"/>
          <w:lang w:val="es-ES"/>
        </w:rPr>
        <w:t>պահանջներին համապատասխան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ներկայացնում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E6597C" w:rsidRDefault="006C3873" w:rsidP="00975F7E">
      <w:pPr>
        <w:ind w:firstLine="709"/>
        <w:jc w:val="both"/>
        <w:rPr>
          <w:rFonts w:ascii="GHEA Grapalat" w:hAnsi="GHEA Grapalat"/>
          <w:sz w:val="20"/>
          <w:lang w:val="es-ES"/>
        </w:rPr>
      </w:pPr>
      <w:r w:rsidRPr="00E6597C">
        <w:rPr>
          <w:rFonts w:ascii="GHEA Grapalat" w:hAnsi="GHEA Grapalat" w:cs="Arial"/>
          <w:sz w:val="20"/>
          <w:szCs w:val="20"/>
          <w:lang w:val="es-ES"/>
        </w:rPr>
        <w:t>Սույնով</w:t>
      </w:r>
      <w:r w:rsidRPr="00E6597C">
        <w:rPr>
          <w:rFonts w:ascii="GHEA Grapalat" w:hAnsi="GHEA Grapalat"/>
          <w:sz w:val="20"/>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es-ES"/>
        </w:rPr>
        <w:t xml:space="preserve">                         </w:t>
      </w:r>
      <w:r w:rsidRPr="00E6597C">
        <w:rPr>
          <w:rFonts w:ascii="GHEA Grapalat" w:hAnsi="GHEA Grapalat"/>
          <w:sz w:val="20"/>
          <w:u w:val="single"/>
          <w:lang w:val="hy-AM"/>
        </w:rPr>
        <w:t xml:space="preserve">          </w:t>
      </w:r>
      <w:r w:rsidRPr="00E6597C">
        <w:rPr>
          <w:rFonts w:ascii="GHEA Grapalat" w:hAnsi="GHEA Grapalat"/>
          <w:lang w:val="hy-AM"/>
        </w:rPr>
        <w:t>-</w:t>
      </w:r>
      <w:r w:rsidRPr="00E6597C">
        <w:rPr>
          <w:rFonts w:ascii="GHEA Grapalat" w:hAnsi="GHEA Grapalat" w:cs="Arial"/>
          <w:sz w:val="20"/>
          <w:szCs w:val="20"/>
          <w:lang w:val="es-ES"/>
        </w:rPr>
        <w:t>ն հայտարարում և հավաստում է, որ՝</w:t>
      </w:r>
      <w:r w:rsidRPr="00E6597C">
        <w:rPr>
          <w:rFonts w:ascii="GHEA Grapalat" w:hAnsi="GHEA Grapalat" w:cs="Arial"/>
          <w:lang w:val="hy-AM"/>
        </w:rPr>
        <w:t xml:space="preserve"> </w:t>
      </w:r>
    </w:p>
    <w:p w14:paraId="1A3B74FA" w14:textId="77777777" w:rsidR="006C3873" w:rsidRPr="00E6597C" w:rsidRDefault="006C3873" w:rsidP="00975F7E">
      <w:pPr>
        <w:jc w:val="both"/>
        <w:rPr>
          <w:rFonts w:ascii="GHEA Grapalat" w:hAnsi="GHEA Grapalat"/>
          <w:i/>
          <w:sz w:val="16"/>
          <w:vertAlign w:val="superscript"/>
          <w:lang w:val="es-ES"/>
        </w:rPr>
      </w:pPr>
      <w:r w:rsidRPr="00E6597C">
        <w:rPr>
          <w:rFonts w:ascii="GHEA Grapalat" w:hAnsi="GHEA Grapalat"/>
          <w:sz w:val="20"/>
          <w:lang w:val="hy-AM"/>
        </w:rPr>
        <w:tab/>
      </w:r>
      <w:r w:rsidRPr="00E6597C">
        <w:rPr>
          <w:rFonts w:ascii="GHEA Grapalat" w:hAnsi="GHEA Grapalat"/>
          <w:sz w:val="20"/>
          <w:lang w:val="hy-AM"/>
        </w:rPr>
        <w:tab/>
      </w:r>
      <w:r w:rsidRPr="00E6597C">
        <w:rPr>
          <w:rFonts w:ascii="GHEA Grapalat" w:hAnsi="GHEA Grapalat"/>
          <w:sz w:val="20"/>
          <w:lang w:val="es-ES"/>
        </w:rPr>
        <w:t xml:space="preserve">                                    </w:t>
      </w:r>
      <w:r w:rsidRPr="00E6597C">
        <w:rPr>
          <w:rFonts w:ascii="GHEA Grapalat" w:hAnsi="GHEA Grapalat" w:cs="Sylfaen"/>
          <w:vertAlign w:val="superscript"/>
          <w:lang w:val="hy-AM"/>
        </w:rPr>
        <w:t>մասնակցի անվանում</w:t>
      </w:r>
    </w:p>
    <w:p w14:paraId="7603642C" w14:textId="6ACD6B17" w:rsidR="008747C6" w:rsidRDefault="006C3873" w:rsidP="00975F7E">
      <w:pPr>
        <w:ind w:firstLine="708"/>
        <w:jc w:val="both"/>
        <w:rPr>
          <w:rFonts w:ascii="GHEA Grapalat" w:hAnsi="GHEA Grapalat" w:cs="Sylfaen"/>
          <w:sz w:val="20"/>
          <w:lang w:val="hy-AM"/>
        </w:rPr>
      </w:pPr>
      <w:r w:rsidRPr="00E6597C">
        <w:rPr>
          <w:rFonts w:ascii="GHEA Grapalat" w:hAnsi="GHEA Grapalat" w:cs="Arial"/>
          <w:sz w:val="20"/>
          <w:szCs w:val="20"/>
          <w:lang w:val="es-ES"/>
        </w:rPr>
        <w:t xml:space="preserve">1) բավարարում է </w:t>
      </w:r>
      <w:r w:rsidR="00803842">
        <w:rPr>
          <w:rFonts w:ascii="GHEA Grapalat" w:hAnsi="GHEA Grapalat"/>
          <w:b/>
          <w:u w:val="single"/>
          <w:lang w:val="af-ZA"/>
        </w:rPr>
        <w:t xml:space="preserve">ԱՄԽՀ-ԲՄԱՇՁԲ-22/05      </w:t>
      </w:r>
      <w:r w:rsidR="00164475">
        <w:rPr>
          <w:rFonts w:ascii="GHEA Grapalat" w:hAnsi="GHEA Grapalat"/>
          <w:i/>
          <w:lang w:val="af-ZA"/>
        </w:rPr>
        <w:t xml:space="preserve">  </w:t>
      </w:r>
      <w:r w:rsidRPr="00E6597C">
        <w:rPr>
          <w:rFonts w:ascii="GHEA Grapalat" w:hAnsi="GHEA Grapalat" w:cs="Arial"/>
          <w:sz w:val="20"/>
          <w:szCs w:val="20"/>
          <w:lang w:val="es-ES"/>
        </w:rPr>
        <w:t xml:space="preserve">ծածկագրով  բաց մրցույթի հրավերով սահմանված մասնակցության իրավունքի պահանջներին </w:t>
      </w:r>
      <w:r w:rsidR="00EB07BB" w:rsidRPr="00E6597C">
        <w:rPr>
          <w:rFonts w:ascii="GHEA Grapalat" w:hAnsi="GHEA Grapalat" w:cs="Arial"/>
          <w:sz w:val="20"/>
          <w:szCs w:val="20"/>
          <w:lang w:val="hy-AM"/>
        </w:rPr>
        <w:t xml:space="preserve"> և </w:t>
      </w:r>
      <w:r w:rsidR="00361308" w:rsidRPr="00E6597C">
        <w:rPr>
          <w:rFonts w:ascii="GHEA Grapalat" w:hAnsi="GHEA Grapalat" w:cs="Sylfaen"/>
          <w:sz w:val="20"/>
          <w:lang w:val="hy-AM"/>
        </w:rPr>
        <w:t>պարտավորվում</w:t>
      </w:r>
      <w:r w:rsidR="00EB07BB" w:rsidRPr="00E6597C">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E6597C">
        <w:rPr>
          <w:rFonts w:ascii="GHEA Grapalat" w:hAnsi="GHEA Grapalat" w:cs="Sylfaen"/>
          <w:sz w:val="20"/>
          <w:lang w:val="hy-AM"/>
        </w:rPr>
        <w:t>նել</w:t>
      </w:r>
      <w:r w:rsidR="00EB07BB" w:rsidRPr="00E6597C">
        <w:rPr>
          <w:rFonts w:ascii="GHEA Grapalat" w:hAnsi="GHEA Grapalat" w:cs="Sylfaen"/>
          <w:sz w:val="20"/>
          <w:lang w:val="hy-AM"/>
        </w:rPr>
        <w:t xml:space="preserve"> որակավորման ապահովում</w:t>
      </w:r>
      <w:r w:rsidR="00112726">
        <w:rPr>
          <w:rStyle w:val="af6"/>
          <w:rFonts w:ascii="GHEA Grapalat" w:hAnsi="GHEA Grapalat" w:cs="Sylfaen"/>
          <w:sz w:val="20"/>
          <w:lang w:val="hy-AM"/>
        </w:rPr>
        <w:footnoteReference w:id="10"/>
      </w:r>
      <w:r w:rsidR="00E97AB0" w:rsidRPr="004605D7">
        <w:rPr>
          <w:rFonts w:ascii="GHEA Grapalat" w:hAnsi="GHEA Grapalat" w:cs="Sylfaen"/>
          <w:sz w:val="20"/>
          <w:lang w:val="es-ES"/>
        </w:rPr>
        <w:t>.</w:t>
      </w:r>
      <w:r w:rsidR="00EB07BB" w:rsidRPr="00E6597C">
        <w:rPr>
          <w:rFonts w:ascii="GHEA Grapalat" w:hAnsi="GHEA Grapalat" w:cs="Sylfaen"/>
          <w:sz w:val="20"/>
          <w:lang w:val="hy-AM"/>
        </w:rPr>
        <w:t xml:space="preserve"> </w:t>
      </w:r>
    </w:p>
    <w:p w14:paraId="7B26E584" w14:textId="386F76C9" w:rsidR="006C3873" w:rsidRPr="00E6597C" w:rsidRDefault="00887807" w:rsidP="00975F7E">
      <w:pPr>
        <w:ind w:firstLine="708"/>
        <w:jc w:val="both"/>
        <w:rPr>
          <w:rFonts w:ascii="GHEA Grapalat" w:hAnsi="GHEA Grapalat" w:cs="Arial"/>
          <w:sz w:val="22"/>
          <w:szCs w:val="22"/>
          <w:lang w:val="es-ES"/>
        </w:rPr>
      </w:pPr>
      <w:r w:rsidRPr="00E6597C">
        <w:rPr>
          <w:rFonts w:ascii="GHEA Grapalat" w:hAnsi="GHEA Grapalat" w:cs="Arial"/>
          <w:sz w:val="20"/>
          <w:szCs w:val="20"/>
          <w:lang w:val="hy-AM"/>
        </w:rPr>
        <w:t>2</w:t>
      </w:r>
      <w:r w:rsidR="006C3873" w:rsidRPr="00E6597C">
        <w:rPr>
          <w:rFonts w:ascii="GHEA Grapalat" w:hAnsi="GHEA Grapalat" w:cs="Arial"/>
          <w:sz w:val="20"/>
          <w:szCs w:val="20"/>
          <w:lang w:val="es-ES"/>
        </w:rPr>
        <w:t xml:space="preserve">) </w:t>
      </w:r>
      <w:r w:rsidR="00803842">
        <w:rPr>
          <w:rFonts w:ascii="GHEA Grapalat" w:hAnsi="GHEA Grapalat"/>
          <w:lang w:val="af-ZA"/>
        </w:rPr>
        <w:t xml:space="preserve">ԱՄԽՀ-ԲՄԱՇՁԲ-22/05      </w:t>
      </w:r>
      <w:r w:rsidR="00164475">
        <w:rPr>
          <w:rFonts w:ascii="GHEA Grapalat" w:hAnsi="GHEA Grapalat"/>
          <w:i/>
          <w:lang w:val="af-ZA"/>
        </w:rPr>
        <w:t xml:space="preserve">  </w:t>
      </w:r>
      <w:r w:rsidR="006C3873" w:rsidRPr="00E6597C">
        <w:rPr>
          <w:rFonts w:ascii="GHEA Grapalat" w:hAnsi="GHEA Grapalat" w:cs="Arial"/>
          <w:sz w:val="20"/>
          <w:szCs w:val="20"/>
          <w:lang w:val="es-ES"/>
        </w:rPr>
        <w:t>ծածկագրով բաց մրցույթին 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740ACFCD" w14:textId="77777777" w:rsidR="002E11D1" w:rsidRPr="00E6597C" w:rsidRDefault="00E97AB0" w:rsidP="00CE3A99">
      <w:pPr>
        <w:ind w:firstLine="708"/>
        <w:jc w:val="both"/>
        <w:rPr>
          <w:rFonts w:ascii="GHEA Grapalat" w:hAnsi="GHEA Grapalat"/>
          <w:sz w:val="20"/>
          <w:lang w:val="es-ES"/>
        </w:rPr>
      </w:pPr>
      <w:r w:rsidRPr="00E6597C">
        <w:rPr>
          <w:rFonts w:ascii="GHEA Grapalat" w:hAnsi="GHEA Grapalat"/>
          <w:sz w:val="20"/>
          <w:lang w:val="es-ES"/>
        </w:rPr>
        <w:t>Կից ներկայացվում է</w:t>
      </w:r>
      <w:r w:rsidR="002E11D1" w:rsidRPr="00E6597C">
        <w:rPr>
          <w:rFonts w:ascii="GHEA Grapalat" w:hAnsi="GHEA Grapalat"/>
          <w:sz w:val="20"/>
          <w:lang w:val="es-ES"/>
        </w:rPr>
        <w:t xml:space="preserve"> հրավերին կցված նախագծային փաստաթղթերով սահմանված տեխնիկական բնութագրերին համապատասխանող սարքերի և սարքավորումների տեխնիկական բնութագրերը, ապրանքային նշանները, ֆիրմային անվանումները, մակնիշները, արտադրողները և երաշխիքային ժամկետները:***</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E6597C" w:rsidRDefault="00B2572B" w:rsidP="00EF3662">
      <w:pPr>
        <w:jc w:val="both"/>
        <w:rPr>
          <w:rFonts w:ascii="GHEA Grapalat" w:hAnsi="GHEA Grapalat" w:cs="Arial"/>
          <w:sz w:val="20"/>
          <w:vertAlign w:val="superscript"/>
          <w:lang w:val="es-ES"/>
        </w:rPr>
      </w:pPr>
    </w:p>
    <w:p w14:paraId="429D1F4F" w14:textId="77777777" w:rsidR="00B2572B" w:rsidRPr="00E6597C" w:rsidRDefault="00B2572B" w:rsidP="00EF3662">
      <w:pPr>
        <w:jc w:val="both"/>
        <w:rPr>
          <w:rFonts w:ascii="GHEA Grapalat" w:hAnsi="GHEA Grapalat"/>
          <w:sz w:val="20"/>
          <w:lang w:val="hy-AM"/>
        </w:rPr>
      </w:pPr>
      <w:r w:rsidRPr="00E6597C">
        <w:rPr>
          <w:rFonts w:ascii="GHEA Grapalat" w:hAnsi="GHEA Grapalat"/>
          <w:sz w:val="20"/>
          <w:lang w:val="hy-AM"/>
        </w:rPr>
        <w:t xml:space="preserve">    </w:t>
      </w:r>
    </w:p>
    <w:p w14:paraId="20C6F3D7" w14:textId="77777777" w:rsidR="00B2572B" w:rsidRPr="00E6597C" w:rsidRDefault="00B2572B" w:rsidP="00EF3662">
      <w:pPr>
        <w:jc w:val="right"/>
        <w:rPr>
          <w:rFonts w:ascii="GHEA Grapalat" w:hAnsi="GHEA Grapalat" w:cs="Arial"/>
          <w:sz w:val="20"/>
          <w:lang w:val="hy-AM"/>
        </w:rPr>
      </w:pPr>
      <w:r w:rsidRPr="00E6597C">
        <w:rPr>
          <w:rFonts w:ascii="GHEA Grapalat" w:hAnsi="GHEA Grapalat" w:cs="Sylfaen"/>
          <w:sz w:val="20"/>
          <w:lang w:val="hy-AM"/>
        </w:rPr>
        <w:t>Կ</w:t>
      </w:r>
      <w:r w:rsidRPr="00E6597C">
        <w:rPr>
          <w:rFonts w:ascii="GHEA Grapalat" w:hAnsi="GHEA Grapalat" w:cs="Arial"/>
          <w:sz w:val="20"/>
          <w:lang w:val="hy-AM"/>
        </w:rPr>
        <w:t xml:space="preserve">. </w:t>
      </w:r>
      <w:r w:rsidRPr="00E6597C">
        <w:rPr>
          <w:rFonts w:ascii="GHEA Grapalat" w:hAnsi="GHEA Grapalat" w:cs="Sylfaen"/>
          <w:sz w:val="20"/>
          <w:lang w:val="hy-AM"/>
        </w:rPr>
        <w:t>Տ</w:t>
      </w:r>
      <w:r w:rsidRPr="00E6597C">
        <w:rPr>
          <w:rFonts w:ascii="GHEA Grapalat" w:hAnsi="GHEA Grapalat" w:cs="Arial"/>
          <w:sz w:val="20"/>
          <w:lang w:val="hy-AM"/>
        </w:rPr>
        <w:t>.</w:t>
      </w:r>
      <w:r w:rsidRPr="00E6597C">
        <w:rPr>
          <w:rStyle w:val="af6"/>
          <w:rFonts w:ascii="GHEA Grapalat" w:hAnsi="GHEA Grapalat" w:cs="Arial"/>
          <w:color w:val="FFFFFF"/>
          <w:sz w:val="20"/>
          <w:lang w:val="hy-AM"/>
        </w:rPr>
        <w:footnoteReference w:id="11"/>
      </w:r>
      <w:r w:rsidRPr="00E6597C">
        <w:rPr>
          <w:rFonts w:ascii="GHEA Grapalat" w:hAnsi="GHEA Grapalat" w:cs="Arial"/>
          <w:sz w:val="20"/>
          <w:lang w:val="hy-AM"/>
        </w:rPr>
        <w:tab/>
      </w:r>
      <w:r w:rsidRPr="00E6597C">
        <w:rPr>
          <w:rFonts w:ascii="GHEA Grapalat" w:hAnsi="GHEA Grapalat" w:cs="Arial"/>
          <w:sz w:val="20"/>
          <w:lang w:val="hy-AM"/>
        </w:rPr>
        <w:tab/>
        <w:t xml:space="preserve"> </w:t>
      </w:r>
    </w:p>
    <w:p w14:paraId="0B85464A" w14:textId="77777777" w:rsidR="00B2572B" w:rsidRPr="00E6597C" w:rsidRDefault="00B2572B" w:rsidP="00EF3662">
      <w:pPr>
        <w:pStyle w:val="31"/>
        <w:spacing w:line="240" w:lineRule="auto"/>
        <w:jc w:val="right"/>
        <w:rPr>
          <w:rFonts w:ascii="GHEA Grapalat" w:hAnsi="GHEA Grapalat"/>
          <w:b/>
          <w:lang w:val="hy-AM"/>
        </w:rPr>
      </w:pPr>
    </w:p>
    <w:p w14:paraId="12E64DCB" w14:textId="77777777" w:rsidR="00B2572B" w:rsidRPr="00E6597C" w:rsidRDefault="00B2572B" w:rsidP="00EF3662">
      <w:pPr>
        <w:pStyle w:val="31"/>
        <w:spacing w:line="240" w:lineRule="auto"/>
        <w:jc w:val="right"/>
        <w:rPr>
          <w:rFonts w:ascii="GHEA Grapalat" w:hAnsi="GHEA Grapalat"/>
          <w:b/>
          <w:lang w:val="hy-AM"/>
        </w:rPr>
      </w:pPr>
    </w:p>
    <w:p w14:paraId="28430E1C" w14:textId="77777777" w:rsidR="00CE3A99" w:rsidRPr="00E6597C" w:rsidRDefault="00CE3A99" w:rsidP="00CE3A99">
      <w:pPr>
        <w:pStyle w:val="31"/>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7BA38577" w:rsidR="000B1088" w:rsidRPr="007B5542" w:rsidRDefault="00803842" w:rsidP="000B1088">
      <w:pPr>
        <w:pStyle w:val="31"/>
        <w:spacing w:line="240" w:lineRule="auto"/>
        <w:jc w:val="right"/>
        <w:rPr>
          <w:rFonts w:ascii="GHEA Grapalat" w:hAnsi="GHEA Grapalat" w:cs="Arial"/>
          <w:b/>
          <w:lang w:val="hy-AM"/>
        </w:rPr>
      </w:pPr>
      <w:r>
        <w:rPr>
          <w:rFonts w:ascii="GHEA Grapalat" w:hAnsi="GHEA Grapalat"/>
          <w:b/>
          <w:lang w:val="af-ZA"/>
        </w:rPr>
        <w:t xml:space="preserve">ԱՄԽՀ-ԲՄԱՇՁԲ-22/05      </w:t>
      </w:r>
      <w:r w:rsidR="00164475">
        <w:rPr>
          <w:rFonts w:ascii="GHEA Grapalat" w:hAnsi="GHEA Grapalat"/>
          <w:i/>
          <w:lang w:val="af-ZA"/>
        </w:rPr>
        <w:t xml:space="preserve"> </w:t>
      </w:r>
      <w:r w:rsidR="000B1088" w:rsidRPr="007B5542">
        <w:rPr>
          <w:rFonts w:ascii="GHEA Grapalat" w:hAnsi="GHEA Grapalat" w:cs="Sylfaen"/>
          <w:b/>
          <w:lang w:val="hy-AM"/>
        </w:rPr>
        <w:t>ծածկագրով</w:t>
      </w:r>
    </w:p>
    <w:p w14:paraId="4191C677" w14:textId="77777777" w:rsidR="00F45C9A" w:rsidRPr="00F45C9A" w:rsidRDefault="00F45C9A" w:rsidP="00F45C9A">
      <w:pPr>
        <w:ind w:firstLine="567"/>
        <w:jc w:val="right"/>
        <w:rPr>
          <w:rFonts w:ascii="GHEA Grapalat" w:hAnsi="GHEA Grapalat" w:cs="Arial"/>
          <w:b/>
          <w:sz w:val="20"/>
          <w:szCs w:val="20"/>
          <w:lang w:val="hy-AM"/>
        </w:rPr>
      </w:pPr>
      <w:r w:rsidRPr="00F45C9A">
        <w:rPr>
          <w:rFonts w:ascii="GHEA Grapalat" w:hAnsi="GHEA Grapalat" w:cs="Sylfaen"/>
          <w:b/>
          <w:sz w:val="20"/>
          <w:szCs w:val="20"/>
          <w:lang w:val="af-ZA"/>
        </w:rPr>
        <w:t>գնանշման հարցման</w:t>
      </w:r>
      <w:r w:rsidRPr="00F45C9A">
        <w:rPr>
          <w:rFonts w:ascii="GHEA Grapalat" w:hAnsi="GHEA Grapalat" w:cs="Sylfaen"/>
          <w:b/>
          <w:i/>
          <w:sz w:val="20"/>
          <w:szCs w:val="20"/>
          <w:lang w:val="af-ZA"/>
        </w:rPr>
        <w:t xml:space="preserve"> </w:t>
      </w:r>
      <w:r w:rsidRPr="00F45C9A">
        <w:rPr>
          <w:rFonts w:ascii="GHEA Grapalat" w:hAnsi="GHEA Grapalat" w:cs="Sylfaen"/>
          <w:b/>
          <w:sz w:val="20"/>
          <w:szCs w:val="20"/>
          <w:lang w:val="hy-AM"/>
        </w:rPr>
        <w:t>հրավերի</w:t>
      </w:r>
    </w:p>
    <w:p w14:paraId="2B13F568" w14:textId="77777777" w:rsidR="000B1088" w:rsidRPr="007B5542" w:rsidRDefault="000B1088" w:rsidP="000B1088">
      <w:pPr>
        <w:pStyle w:val="3"/>
        <w:spacing w:line="240" w:lineRule="auto"/>
        <w:ind w:firstLine="567"/>
        <w:jc w:val="left"/>
        <w:rPr>
          <w:rFonts w:ascii="GHEA Grapalat" w:hAnsi="GHEA Grapalat"/>
          <w:b/>
          <w:lang w:val="hy-AM"/>
        </w:rPr>
      </w:pPr>
    </w:p>
    <w:p w14:paraId="673F243B" w14:textId="77777777" w:rsidR="007B6B93" w:rsidRPr="007B6B93" w:rsidRDefault="007B6B93" w:rsidP="007B6B93">
      <w:pPr>
        <w:ind w:firstLine="567"/>
        <w:jc w:val="right"/>
        <w:rPr>
          <w:rFonts w:ascii="GHEA Grapalat" w:hAnsi="GHEA Grapalat" w:cs="Sylfaen"/>
          <w:b/>
          <w:sz w:val="20"/>
          <w:szCs w:val="20"/>
          <w:lang w:val="hy-AM"/>
        </w:rPr>
      </w:pPr>
    </w:p>
    <w:p w14:paraId="3F3E67E0" w14:textId="77777777" w:rsidR="007B6B93" w:rsidRPr="007B6B93" w:rsidRDefault="007B6B93" w:rsidP="007B6B93">
      <w:pPr>
        <w:keepNext/>
        <w:ind w:firstLine="567"/>
        <w:outlineLvl w:val="2"/>
        <w:rPr>
          <w:rFonts w:ascii="GHEA Grapalat" w:hAnsi="GHEA Grapalat"/>
          <w:b/>
          <w:i/>
          <w:sz w:val="20"/>
          <w:szCs w:val="20"/>
          <w:lang w:val="hy-AM"/>
        </w:rPr>
      </w:pPr>
    </w:p>
    <w:p w14:paraId="5823D10B" w14:textId="77777777" w:rsidR="007B6B93" w:rsidRPr="007B6B93" w:rsidRDefault="007B6B93" w:rsidP="007B6B93">
      <w:pPr>
        <w:keepNext/>
        <w:ind w:firstLine="567"/>
        <w:jc w:val="center"/>
        <w:outlineLvl w:val="2"/>
        <w:rPr>
          <w:rFonts w:ascii="GHEA Grapalat" w:hAnsi="GHEA Grapalat"/>
          <w:b/>
          <w:sz w:val="20"/>
          <w:szCs w:val="20"/>
          <w:lang w:val="hy-AM"/>
        </w:rPr>
      </w:pPr>
      <w:r w:rsidRPr="007B6B93">
        <w:rPr>
          <w:rFonts w:ascii="GHEA Grapalat" w:hAnsi="GHEA Grapalat"/>
          <w:b/>
          <w:sz w:val="20"/>
          <w:szCs w:val="20"/>
          <w:lang w:val="hy-AM"/>
        </w:rPr>
        <w:t>ՆԿԱՐԱԳԻՐ</w:t>
      </w:r>
    </w:p>
    <w:p w14:paraId="71177693" w14:textId="77777777" w:rsidR="007B6B93" w:rsidRPr="007B6B93" w:rsidRDefault="007B6B93" w:rsidP="007B6B93">
      <w:pPr>
        <w:keepNext/>
        <w:ind w:firstLine="567"/>
        <w:jc w:val="center"/>
        <w:outlineLvl w:val="2"/>
        <w:rPr>
          <w:rFonts w:ascii="GHEA Grapalat" w:hAnsi="GHEA Grapalat" w:cs="Arial"/>
          <w:i/>
          <w:sz w:val="20"/>
          <w:szCs w:val="20"/>
          <w:lang w:val="es-ES"/>
        </w:rPr>
      </w:pPr>
      <w:r w:rsidRPr="007B6B93">
        <w:rPr>
          <w:rFonts w:ascii="GHEA Grapalat" w:hAnsi="GHEA Grapalat"/>
          <w:b/>
          <w:sz w:val="20"/>
          <w:szCs w:val="20"/>
          <w:lang w:val="hy-AM"/>
        </w:rPr>
        <w:t xml:space="preserve">սարքերի և սարքավորումների </w:t>
      </w:r>
    </w:p>
    <w:p w14:paraId="2C2CCE9A" w14:textId="0E0A49BE" w:rsidR="007B6B93" w:rsidRPr="007B6B93" w:rsidRDefault="007B6B93" w:rsidP="007B6B93">
      <w:pPr>
        <w:ind w:firstLine="567"/>
        <w:jc w:val="both"/>
        <w:rPr>
          <w:rFonts w:ascii="GHEA Grapalat" w:hAnsi="GHEA Grapalat" w:cs="Arial"/>
          <w:sz w:val="20"/>
          <w:szCs w:val="20"/>
          <w:lang w:val="es-ES"/>
        </w:rPr>
      </w:pP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t xml:space="preserve">      </w:t>
      </w:r>
      <w:r w:rsidRPr="007B6B93">
        <w:rPr>
          <w:rFonts w:ascii="GHEA Grapalat" w:hAnsi="GHEA Grapalat" w:cs="Arial"/>
          <w:sz w:val="20"/>
          <w:szCs w:val="20"/>
          <w:u w:val="single"/>
          <w:lang w:val="es-ES"/>
        </w:rPr>
        <w:tab/>
      </w:r>
      <w:r w:rsidRPr="007B6B93">
        <w:rPr>
          <w:rFonts w:ascii="GHEA Grapalat" w:hAnsi="GHEA Grapalat" w:cs="Arial"/>
          <w:sz w:val="20"/>
          <w:szCs w:val="20"/>
          <w:u w:val="single"/>
          <w:lang w:val="es-ES"/>
        </w:rPr>
        <w:tab/>
      </w:r>
      <w:r w:rsidRPr="007B6B93">
        <w:rPr>
          <w:rFonts w:ascii="GHEA Grapalat" w:hAnsi="GHEA Grapalat" w:cs="Arial"/>
          <w:sz w:val="20"/>
          <w:szCs w:val="20"/>
          <w:lang w:val="es-ES"/>
        </w:rPr>
        <w:t xml:space="preserve">-ն </w:t>
      </w:r>
      <w:r w:rsidR="00F30D0B">
        <w:rPr>
          <w:rFonts w:ascii="GHEA Grapalat" w:hAnsi="GHEA Grapalat"/>
          <w:b/>
          <w:lang w:val="af-ZA"/>
        </w:rPr>
        <w:t xml:space="preserve">ԱՄԽՀ-ԲՄԱՇՁԲ-22/05 </w:t>
      </w:r>
      <w:r w:rsidRPr="007B6B93">
        <w:rPr>
          <w:rFonts w:ascii="GHEA Grapalat" w:hAnsi="GHEA Grapalat" w:cs="Arial"/>
          <w:sz w:val="20"/>
          <w:szCs w:val="20"/>
          <w:lang w:val="es-ES"/>
        </w:rPr>
        <w:t>»</w:t>
      </w:r>
      <w:r w:rsidRPr="007B6B93">
        <w:rPr>
          <w:rFonts w:ascii="GHEA Grapalat" w:hAnsi="GHEA Grapalat" w:cs="Arial"/>
          <w:sz w:val="20"/>
          <w:szCs w:val="20"/>
          <w:vertAlign w:val="superscript"/>
          <w:lang w:val="es-ES"/>
        </w:rPr>
        <w:t>*</w:t>
      </w:r>
      <w:r w:rsidRPr="007B6B93">
        <w:rPr>
          <w:rFonts w:ascii="GHEA Grapalat" w:hAnsi="GHEA Grapalat" w:cs="Arial"/>
          <w:sz w:val="20"/>
          <w:szCs w:val="20"/>
          <w:lang w:val="es-ES"/>
        </w:rPr>
        <w:t xml:space="preserve"> </w:t>
      </w:r>
    </w:p>
    <w:p w14:paraId="4DFEC4AF" w14:textId="77777777" w:rsidR="007B6B93" w:rsidRPr="007B6B93" w:rsidRDefault="007B6B93" w:rsidP="007B6B93">
      <w:pPr>
        <w:jc w:val="both"/>
        <w:rPr>
          <w:rFonts w:ascii="GHEA Grapalat" w:hAnsi="GHEA Grapalat" w:cs="Arial"/>
          <w:sz w:val="20"/>
          <w:szCs w:val="20"/>
          <w:u w:val="single"/>
          <w:lang w:val="es-ES"/>
        </w:rPr>
      </w:pPr>
      <w:r w:rsidRPr="007B6B93">
        <w:rPr>
          <w:rFonts w:ascii="GHEA Grapalat" w:hAnsi="GHEA Grapalat"/>
          <w:sz w:val="20"/>
          <w:vertAlign w:val="superscript"/>
          <w:lang w:val="es-ES"/>
        </w:rPr>
        <w:t xml:space="preserve">                                                    </w:t>
      </w:r>
      <w:proofErr w:type="gramStart"/>
      <w:r w:rsidRPr="007B6B93">
        <w:rPr>
          <w:rFonts w:ascii="GHEA Grapalat" w:hAnsi="GHEA Grapalat"/>
          <w:sz w:val="20"/>
          <w:vertAlign w:val="superscript"/>
        </w:rPr>
        <w:t>մ</w:t>
      </w:r>
      <w:r w:rsidRPr="007B6B93">
        <w:rPr>
          <w:rFonts w:ascii="GHEA Grapalat" w:hAnsi="GHEA Grapalat"/>
          <w:sz w:val="20"/>
          <w:vertAlign w:val="superscript"/>
          <w:lang w:val="hy-AM"/>
        </w:rPr>
        <w:t>ասնակցի</w:t>
      </w:r>
      <w:proofErr w:type="gramEnd"/>
      <w:r w:rsidRPr="007B6B93">
        <w:rPr>
          <w:rFonts w:ascii="GHEA Grapalat" w:hAnsi="GHEA Grapalat"/>
          <w:sz w:val="20"/>
          <w:vertAlign w:val="superscript"/>
          <w:lang w:val="hy-AM"/>
        </w:rPr>
        <w:t xml:space="preserve"> անվանումը</w:t>
      </w:r>
    </w:p>
    <w:p w14:paraId="41CC4624" w14:textId="77777777" w:rsidR="007B6B93" w:rsidRPr="007B6B93" w:rsidRDefault="007B6B93" w:rsidP="007B6B93">
      <w:pPr>
        <w:jc w:val="both"/>
        <w:rPr>
          <w:rFonts w:ascii="GHEA Grapalat" w:hAnsi="GHEA Grapalat"/>
          <w:lang w:val="hy-AM"/>
        </w:rPr>
      </w:pPr>
      <w:r w:rsidRPr="007B6B93">
        <w:rPr>
          <w:rFonts w:ascii="GHEA Grapalat" w:hAnsi="GHEA Grapalat" w:cs="Arial"/>
          <w:sz w:val="20"/>
          <w:szCs w:val="20"/>
          <w:lang w:val="es-ES"/>
        </w:rPr>
        <w:t xml:space="preserve">ծածկագրով բաց մրցույթի շրջանակում  ըստ չափաբաժինների ստորև ներկայացնում է իր կողմից առաջարկվող սարքերի և սարքավորումների նկարագիրը </w:t>
      </w:r>
    </w:p>
    <w:p w14:paraId="54ABA161" w14:textId="77777777" w:rsidR="007B6B93" w:rsidRPr="007B6B93" w:rsidRDefault="007B6B93" w:rsidP="007B6B93">
      <w:pPr>
        <w:keepNext/>
        <w:ind w:firstLine="567"/>
        <w:jc w:val="center"/>
        <w:outlineLvl w:val="2"/>
        <w:rPr>
          <w:rFonts w:ascii="GHEA Grapalat" w:hAnsi="GHEA Grapalat" w:cs="Arial"/>
          <w:i/>
          <w:sz w:val="20"/>
          <w:szCs w:val="20"/>
          <w:lang w:val="es-ES"/>
        </w:rPr>
      </w:pPr>
    </w:p>
    <w:p w14:paraId="575AD8F5" w14:textId="77777777" w:rsidR="007B6B93" w:rsidRPr="007B6B93" w:rsidRDefault="007B6B93" w:rsidP="007B6B93">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7"/>
        <w:gridCol w:w="1398"/>
        <w:gridCol w:w="1876"/>
        <w:gridCol w:w="1606"/>
        <w:gridCol w:w="1472"/>
        <w:gridCol w:w="1323"/>
        <w:gridCol w:w="1304"/>
      </w:tblGrid>
      <w:tr w:rsidR="007B6B93" w:rsidRPr="007B6B93" w14:paraId="712D78BA" w14:textId="77777777" w:rsidTr="00F62681">
        <w:tc>
          <w:tcPr>
            <w:tcW w:w="1368" w:type="dxa"/>
            <w:vMerge w:val="restart"/>
            <w:vAlign w:val="center"/>
          </w:tcPr>
          <w:p w14:paraId="53421D39" w14:textId="77777777"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Չափաբաժնի համար</w:t>
            </w:r>
          </w:p>
        </w:tc>
        <w:tc>
          <w:tcPr>
            <w:tcW w:w="8973" w:type="dxa"/>
            <w:gridSpan w:val="6"/>
            <w:vAlign w:val="center"/>
          </w:tcPr>
          <w:p w14:paraId="2A67F4F7" w14:textId="77777777"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 xml:space="preserve">Առաջարկվող սարքերի և սարքավորումների </w:t>
            </w:r>
          </w:p>
        </w:tc>
      </w:tr>
      <w:tr w:rsidR="007B6B93" w:rsidRPr="007B6B93" w14:paraId="2B807329" w14:textId="77777777" w:rsidTr="00F62681">
        <w:tc>
          <w:tcPr>
            <w:tcW w:w="1368" w:type="dxa"/>
            <w:vMerge/>
            <w:vAlign w:val="center"/>
          </w:tcPr>
          <w:p w14:paraId="787D5EF8" w14:textId="77777777" w:rsidR="007B6B93" w:rsidRPr="007B6B93" w:rsidRDefault="007B6B93" w:rsidP="007B6B93">
            <w:pPr>
              <w:jc w:val="center"/>
              <w:rPr>
                <w:rFonts w:ascii="GHEA Grapalat" w:hAnsi="GHEA Grapalat"/>
                <w:b/>
                <w:bCs/>
                <w:sz w:val="16"/>
                <w:szCs w:val="18"/>
                <w:lang w:val="es-ES"/>
              </w:rPr>
            </w:pPr>
          </w:p>
        </w:tc>
        <w:tc>
          <w:tcPr>
            <w:tcW w:w="1460" w:type="dxa"/>
            <w:vAlign w:val="center"/>
          </w:tcPr>
          <w:p w14:paraId="7CB14368" w14:textId="77777777"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rPr>
              <w:t>ֆ</w:t>
            </w:r>
            <w:r w:rsidRPr="007B6B93">
              <w:rPr>
                <w:rFonts w:ascii="GHEA Grapalat" w:hAnsi="GHEA Grapalat"/>
                <w:b/>
                <w:bCs/>
                <w:sz w:val="16"/>
                <w:szCs w:val="18"/>
                <w:lang w:val="hy-AM"/>
              </w:rPr>
              <w:t>իրմային անվանումը</w:t>
            </w:r>
          </w:p>
        </w:tc>
        <w:tc>
          <w:tcPr>
            <w:tcW w:w="2003" w:type="dxa"/>
            <w:vAlign w:val="center"/>
          </w:tcPr>
          <w:p w14:paraId="3773DB9A" w14:textId="77777777"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ապրանքային նշանը</w:t>
            </w:r>
          </w:p>
        </w:tc>
        <w:tc>
          <w:tcPr>
            <w:tcW w:w="1757" w:type="dxa"/>
            <w:vAlign w:val="center"/>
          </w:tcPr>
          <w:p w14:paraId="72BC6F4B" w14:textId="77777777" w:rsidR="007B6B93" w:rsidRPr="007B6B93" w:rsidRDefault="007B6B93" w:rsidP="007B6B93">
            <w:pPr>
              <w:jc w:val="center"/>
              <w:rPr>
                <w:rFonts w:ascii="GHEA Grapalat" w:hAnsi="GHEA Grapalat"/>
                <w:b/>
                <w:bCs/>
                <w:sz w:val="16"/>
                <w:szCs w:val="18"/>
                <w:lang w:val="hy-AM"/>
              </w:rPr>
            </w:pPr>
            <w:r w:rsidRPr="007B6B93">
              <w:rPr>
                <w:rFonts w:ascii="GHEA Grapalat" w:hAnsi="GHEA Grapalat"/>
                <w:b/>
                <w:bCs/>
                <w:sz w:val="16"/>
                <w:szCs w:val="18"/>
                <w:lang w:val="hy-AM"/>
              </w:rPr>
              <w:t>մակնիշը</w:t>
            </w:r>
          </w:p>
        </w:tc>
        <w:tc>
          <w:tcPr>
            <w:tcW w:w="1530" w:type="dxa"/>
            <w:vAlign w:val="center"/>
          </w:tcPr>
          <w:p w14:paraId="420693F8" w14:textId="77777777"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արտադրողի անվանումը</w:t>
            </w:r>
          </w:p>
        </w:tc>
        <w:tc>
          <w:tcPr>
            <w:tcW w:w="1323" w:type="dxa"/>
            <w:vAlign w:val="center"/>
          </w:tcPr>
          <w:p w14:paraId="11677786" w14:textId="77777777"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տեխնիկական բնութագրերը</w:t>
            </w:r>
          </w:p>
        </w:tc>
        <w:tc>
          <w:tcPr>
            <w:tcW w:w="900" w:type="dxa"/>
            <w:vAlign w:val="center"/>
          </w:tcPr>
          <w:p w14:paraId="49610EC5" w14:textId="77777777" w:rsidR="007B6B93" w:rsidRPr="007B6B93" w:rsidRDefault="007B6B93" w:rsidP="007B6B93">
            <w:pPr>
              <w:jc w:val="center"/>
              <w:rPr>
                <w:rFonts w:ascii="GHEA Grapalat" w:hAnsi="GHEA Grapalat"/>
                <w:b/>
                <w:bCs/>
                <w:sz w:val="16"/>
                <w:szCs w:val="18"/>
                <w:lang w:val="es-ES"/>
              </w:rPr>
            </w:pPr>
            <w:r w:rsidRPr="007B6B93">
              <w:rPr>
                <w:rFonts w:ascii="GHEA Grapalat" w:hAnsi="GHEA Grapalat"/>
                <w:b/>
                <w:bCs/>
                <w:sz w:val="16"/>
                <w:szCs w:val="18"/>
                <w:lang w:val="es-ES"/>
              </w:rPr>
              <w:t>երաշխիքային ժամկետները</w:t>
            </w:r>
          </w:p>
        </w:tc>
      </w:tr>
      <w:tr w:rsidR="007B6B93" w:rsidRPr="007B6B93" w14:paraId="038FAFCE" w14:textId="77777777" w:rsidTr="00F62681">
        <w:tc>
          <w:tcPr>
            <w:tcW w:w="1368" w:type="dxa"/>
            <w:vAlign w:val="center"/>
          </w:tcPr>
          <w:p w14:paraId="79CEAC54" w14:textId="77777777" w:rsidR="007B6B93" w:rsidRPr="007B6B93" w:rsidRDefault="007B6B93" w:rsidP="007B6B93">
            <w:pPr>
              <w:jc w:val="center"/>
              <w:rPr>
                <w:rFonts w:ascii="GHEA Grapalat" w:hAnsi="GHEA Grapalat"/>
                <w:b/>
                <w:bCs/>
                <w:sz w:val="16"/>
                <w:szCs w:val="18"/>
                <w:lang w:val="es-ES"/>
              </w:rPr>
            </w:pPr>
          </w:p>
        </w:tc>
        <w:tc>
          <w:tcPr>
            <w:tcW w:w="1460" w:type="dxa"/>
            <w:vAlign w:val="center"/>
          </w:tcPr>
          <w:p w14:paraId="08B61AD0" w14:textId="77777777" w:rsidR="007B6B93" w:rsidRPr="007B6B93" w:rsidDel="00E968EF" w:rsidRDefault="007B6B93" w:rsidP="007B6B93">
            <w:pPr>
              <w:jc w:val="center"/>
              <w:rPr>
                <w:rFonts w:ascii="GHEA Grapalat" w:hAnsi="GHEA Grapalat"/>
                <w:b/>
                <w:bCs/>
                <w:sz w:val="16"/>
                <w:szCs w:val="18"/>
                <w:lang w:val="hy-AM"/>
              </w:rPr>
            </w:pPr>
          </w:p>
        </w:tc>
        <w:tc>
          <w:tcPr>
            <w:tcW w:w="2003" w:type="dxa"/>
            <w:vAlign w:val="center"/>
          </w:tcPr>
          <w:p w14:paraId="4D2F609F" w14:textId="77777777" w:rsidR="007B6B93" w:rsidRPr="007B6B93" w:rsidRDefault="007B6B93" w:rsidP="007B6B93">
            <w:pPr>
              <w:jc w:val="center"/>
              <w:rPr>
                <w:rFonts w:ascii="GHEA Grapalat" w:hAnsi="GHEA Grapalat"/>
                <w:b/>
                <w:bCs/>
                <w:sz w:val="16"/>
                <w:szCs w:val="18"/>
                <w:lang w:val="es-ES"/>
              </w:rPr>
            </w:pPr>
          </w:p>
        </w:tc>
        <w:tc>
          <w:tcPr>
            <w:tcW w:w="1757" w:type="dxa"/>
            <w:vAlign w:val="center"/>
          </w:tcPr>
          <w:p w14:paraId="2D9AA368" w14:textId="77777777" w:rsidR="007B6B93" w:rsidRPr="007B6B93" w:rsidRDefault="007B6B93" w:rsidP="007B6B93">
            <w:pPr>
              <w:jc w:val="center"/>
              <w:rPr>
                <w:rFonts w:ascii="GHEA Grapalat" w:hAnsi="GHEA Grapalat"/>
                <w:b/>
                <w:bCs/>
                <w:sz w:val="16"/>
                <w:szCs w:val="18"/>
                <w:lang w:val="hy-AM"/>
              </w:rPr>
            </w:pPr>
          </w:p>
        </w:tc>
        <w:tc>
          <w:tcPr>
            <w:tcW w:w="1530" w:type="dxa"/>
            <w:vAlign w:val="center"/>
          </w:tcPr>
          <w:p w14:paraId="207B98FC" w14:textId="77777777" w:rsidR="007B6B93" w:rsidRPr="007B6B93" w:rsidRDefault="007B6B93" w:rsidP="007B6B93">
            <w:pPr>
              <w:jc w:val="center"/>
              <w:rPr>
                <w:rFonts w:ascii="GHEA Grapalat" w:hAnsi="GHEA Grapalat"/>
                <w:b/>
                <w:bCs/>
                <w:sz w:val="16"/>
                <w:szCs w:val="18"/>
                <w:lang w:val="es-ES"/>
              </w:rPr>
            </w:pPr>
          </w:p>
        </w:tc>
        <w:tc>
          <w:tcPr>
            <w:tcW w:w="1323" w:type="dxa"/>
            <w:vAlign w:val="center"/>
          </w:tcPr>
          <w:p w14:paraId="40A8CAF9" w14:textId="77777777" w:rsidR="007B6B93" w:rsidRPr="007B6B93" w:rsidRDefault="007B6B93" w:rsidP="007B6B93">
            <w:pPr>
              <w:jc w:val="center"/>
              <w:rPr>
                <w:rFonts w:ascii="GHEA Grapalat" w:hAnsi="GHEA Grapalat"/>
                <w:b/>
                <w:bCs/>
                <w:sz w:val="16"/>
                <w:szCs w:val="18"/>
                <w:lang w:val="es-ES"/>
              </w:rPr>
            </w:pPr>
          </w:p>
        </w:tc>
        <w:tc>
          <w:tcPr>
            <w:tcW w:w="900" w:type="dxa"/>
            <w:vAlign w:val="center"/>
          </w:tcPr>
          <w:p w14:paraId="267F7A9D" w14:textId="77777777" w:rsidR="007B6B93" w:rsidRPr="007B6B93" w:rsidRDefault="007B6B93" w:rsidP="007B6B93">
            <w:pPr>
              <w:jc w:val="center"/>
              <w:rPr>
                <w:rFonts w:ascii="GHEA Grapalat" w:hAnsi="GHEA Grapalat"/>
                <w:b/>
                <w:bCs/>
                <w:sz w:val="16"/>
                <w:szCs w:val="18"/>
                <w:lang w:val="es-ES"/>
              </w:rPr>
            </w:pPr>
          </w:p>
        </w:tc>
      </w:tr>
      <w:tr w:rsidR="007B6B93" w:rsidRPr="007B6B93" w14:paraId="535675AA" w14:textId="77777777" w:rsidTr="00F62681">
        <w:tc>
          <w:tcPr>
            <w:tcW w:w="1368" w:type="dxa"/>
            <w:vAlign w:val="center"/>
          </w:tcPr>
          <w:p w14:paraId="3A58325A" w14:textId="77777777" w:rsidR="007B6B93" w:rsidRPr="007B6B93" w:rsidRDefault="007B6B93" w:rsidP="007B6B93">
            <w:pPr>
              <w:jc w:val="center"/>
              <w:rPr>
                <w:rFonts w:ascii="GHEA Grapalat" w:hAnsi="GHEA Grapalat"/>
                <w:b/>
                <w:bCs/>
                <w:sz w:val="16"/>
                <w:szCs w:val="18"/>
                <w:lang w:val="es-ES"/>
              </w:rPr>
            </w:pPr>
          </w:p>
        </w:tc>
        <w:tc>
          <w:tcPr>
            <w:tcW w:w="1460" w:type="dxa"/>
            <w:vAlign w:val="center"/>
          </w:tcPr>
          <w:p w14:paraId="6490693B" w14:textId="77777777" w:rsidR="007B6B93" w:rsidRPr="007B6B93" w:rsidDel="00E968EF" w:rsidRDefault="007B6B93" w:rsidP="007B6B93">
            <w:pPr>
              <w:jc w:val="center"/>
              <w:rPr>
                <w:rFonts w:ascii="GHEA Grapalat" w:hAnsi="GHEA Grapalat"/>
                <w:b/>
                <w:bCs/>
                <w:sz w:val="16"/>
                <w:szCs w:val="18"/>
                <w:lang w:val="hy-AM"/>
              </w:rPr>
            </w:pPr>
          </w:p>
        </w:tc>
        <w:tc>
          <w:tcPr>
            <w:tcW w:w="2003" w:type="dxa"/>
            <w:vAlign w:val="center"/>
          </w:tcPr>
          <w:p w14:paraId="1321E1AA" w14:textId="77777777" w:rsidR="007B6B93" w:rsidRPr="007B6B93" w:rsidRDefault="007B6B93" w:rsidP="007B6B93">
            <w:pPr>
              <w:jc w:val="center"/>
              <w:rPr>
                <w:rFonts w:ascii="GHEA Grapalat" w:hAnsi="GHEA Grapalat"/>
                <w:b/>
                <w:bCs/>
                <w:sz w:val="16"/>
                <w:szCs w:val="18"/>
                <w:lang w:val="es-ES"/>
              </w:rPr>
            </w:pPr>
          </w:p>
        </w:tc>
        <w:tc>
          <w:tcPr>
            <w:tcW w:w="1757" w:type="dxa"/>
            <w:vAlign w:val="center"/>
          </w:tcPr>
          <w:p w14:paraId="15DAF972" w14:textId="77777777" w:rsidR="007B6B93" w:rsidRPr="007B6B93" w:rsidRDefault="007B6B93" w:rsidP="007B6B93">
            <w:pPr>
              <w:jc w:val="center"/>
              <w:rPr>
                <w:rFonts w:ascii="GHEA Grapalat" w:hAnsi="GHEA Grapalat"/>
                <w:b/>
                <w:bCs/>
                <w:sz w:val="16"/>
                <w:szCs w:val="18"/>
                <w:lang w:val="hy-AM"/>
              </w:rPr>
            </w:pPr>
          </w:p>
        </w:tc>
        <w:tc>
          <w:tcPr>
            <w:tcW w:w="1530" w:type="dxa"/>
            <w:vAlign w:val="center"/>
          </w:tcPr>
          <w:p w14:paraId="0CA05738" w14:textId="77777777" w:rsidR="007B6B93" w:rsidRPr="007B6B93" w:rsidRDefault="007B6B93" w:rsidP="007B6B93">
            <w:pPr>
              <w:jc w:val="center"/>
              <w:rPr>
                <w:rFonts w:ascii="GHEA Grapalat" w:hAnsi="GHEA Grapalat"/>
                <w:b/>
                <w:bCs/>
                <w:sz w:val="16"/>
                <w:szCs w:val="18"/>
                <w:lang w:val="es-ES"/>
              </w:rPr>
            </w:pPr>
          </w:p>
        </w:tc>
        <w:tc>
          <w:tcPr>
            <w:tcW w:w="1323" w:type="dxa"/>
            <w:vAlign w:val="center"/>
          </w:tcPr>
          <w:p w14:paraId="7E3EB9C9" w14:textId="77777777" w:rsidR="007B6B93" w:rsidRPr="007B6B93" w:rsidRDefault="007B6B93" w:rsidP="007B6B93">
            <w:pPr>
              <w:jc w:val="center"/>
              <w:rPr>
                <w:rFonts w:ascii="GHEA Grapalat" w:hAnsi="GHEA Grapalat"/>
                <w:b/>
                <w:bCs/>
                <w:sz w:val="16"/>
                <w:szCs w:val="18"/>
                <w:lang w:val="es-ES"/>
              </w:rPr>
            </w:pPr>
          </w:p>
        </w:tc>
        <w:tc>
          <w:tcPr>
            <w:tcW w:w="900" w:type="dxa"/>
            <w:vAlign w:val="center"/>
          </w:tcPr>
          <w:p w14:paraId="476A47EF" w14:textId="77777777" w:rsidR="007B6B93" w:rsidRPr="007B6B93" w:rsidRDefault="007B6B93" w:rsidP="007B6B93">
            <w:pPr>
              <w:jc w:val="center"/>
              <w:rPr>
                <w:rFonts w:ascii="GHEA Grapalat" w:hAnsi="GHEA Grapalat"/>
                <w:b/>
                <w:bCs/>
                <w:sz w:val="16"/>
                <w:szCs w:val="18"/>
                <w:lang w:val="es-ES"/>
              </w:rPr>
            </w:pPr>
          </w:p>
        </w:tc>
      </w:tr>
      <w:tr w:rsidR="007B6B93" w:rsidRPr="007B6B93" w14:paraId="3A5EEE6F" w14:textId="77777777" w:rsidTr="00F62681">
        <w:tc>
          <w:tcPr>
            <w:tcW w:w="1368" w:type="dxa"/>
            <w:vAlign w:val="center"/>
          </w:tcPr>
          <w:p w14:paraId="36ECCC6E" w14:textId="77777777" w:rsidR="007B6B93" w:rsidRPr="007B6B93" w:rsidRDefault="007B6B93" w:rsidP="007B6B93">
            <w:pPr>
              <w:jc w:val="center"/>
              <w:rPr>
                <w:rFonts w:ascii="GHEA Grapalat" w:hAnsi="GHEA Grapalat"/>
                <w:b/>
                <w:bCs/>
                <w:sz w:val="16"/>
                <w:szCs w:val="18"/>
                <w:lang w:val="es-ES"/>
              </w:rPr>
            </w:pPr>
          </w:p>
        </w:tc>
        <w:tc>
          <w:tcPr>
            <w:tcW w:w="1460" w:type="dxa"/>
            <w:vAlign w:val="center"/>
          </w:tcPr>
          <w:p w14:paraId="356B715A" w14:textId="77777777" w:rsidR="007B6B93" w:rsidRPr="007B6B93" w:rsidDel="00E968EF" w:rsidRDefault="007B6B93" w:rsidP="007B6B93">
            <w:pPr>
              <w:jc w:val="center"/>
              <w:rPr>
                <w:rFonts w:ascii="GHEA Grapalat" w:hAnsi="GHEA Grapalat"/>
                <w:b/>
                <w:bCs/>
                <w:sz w:val="16"/>
                <w:szCs w:val="18"/>
                <w:lang w:val="hy-AM"/>
              </w:rPr>
            </w:pPr>
          </w:p>
        </w:tc>
        <w:tc>
          <w:tcPr>
            <w:tcW w:w="2003" w:type="dxa"/>
            <w:vAlign w:val="center"/>
          </w:tcPr>
          <w:p w14:paraId="75E857EB" w14:textId="77777777" w:rsidR="007B6B93" w:rsidRPr="007B6B93" w:rsidRDefault="007B6B93" w:rsidP="007B6B93">
            <w:pPr>
              <w:jc w:val="center"/>
              <w:rPr>
                <w:rFonts w:ascii="GHEA Grapalat" w:hAnsi="GHEA Grapalat"/>
                <w:b/>
                <w:bCs/>
                <w:sz w:val="16"/>
                <w:szCs w:val="18"/>
                <w:lang w:val="es-ES"/>
              </w:rPr>
            </w:pPr>
          </w:p>
        </w:tc>
        <w:tc>
          <w:tcPr>
            <w:tcW w:w="1757" w:type="dxa"/>
            <w:vAlign w:val="center"/>
          </w:tcPr>
          <w:p w14:paraId="6D81C47C" w14:textId="77777777" w:rsidR="007B6B93" w:rsidRPr="007B6B93" w:rsidRDefault="007B6B93" w:rsidP="007B6B93">
            <w:pPr>
              <w:jc w:val="center"/>
              <w:rPr>
                <w:rFonts w:ascii="GHEA Grapalat" w:hAnsi="GHEA Grapalat"/>
                <w:b/>
                <w:bCs/>
                <w:sz w:val="16"/>
                <w:szCs w:val="18"/>
                <w:lang w:val="hy-AM"/>
              </w:rPr>
            </w:pPr>
          </w:p>
        </w:tc>
        <w:tc>
          <w:tcPr>
            <w:tcW w:w="1530" w:type="dxa"/>
            <w:vAlign w:val="center"/>
          </w:tcPr>
          <w:p w14:paraId="265BBB77" w14:textId="77777777" w:rsidR="007B6B93" w:rsidRPr="007B6B93" w:rsidRDefault="007B6B93" w:rsidP="007B6B93">
            <w:pPr>
              <w:jc w:val="center"/>
              <w:rPr>
                <w:rFonts w:ascii="GHEA Grapalat" w:hAnsi="GHEA Grapalat"/>
                <w:b/>
                <w:bCs/>
                <w:sz w:val="16"/>
                <w:szCs w:val="18"/>
                <w:lang w:val="es-ES"/>
              </w:rPr>
            </w:pPr>
          </w:p>
        </w:tc>
        <w:tc>
          <w:tcPr>
            <w:tcW w:w="1323" w:type="dxa"/>
            <w:vAlign w:val="center"/>
          </w:tcPr>
          <w:p w14:paraId="283385CB" w14:textId="77777777" w:rsidR="007B6B93" w:rsidRPr="007B6B93" w:rsidRDefault="007B6B93" w:rsidP="007B6B93">
            <w:pPr>
              <w:jc w:val="center"/>
              <w:rPr>
                <w:rFonts w:ascii="GHEA Grapalat" w:hAnsi="GHEA Grapalat"/>
                <w:b/>
                <w:bCs/>
                <w:sz w:val="16"/>
                <w:szCs w:val="18"/>
                <w:lang w:val="es-ES"/>
              </w:rPr>
            </w:pPr>
          </w:p>
        </w:tc>
        <w:tc>
          <w:tcPr>
            <w:tcW w:w="900" w:type="dxa"/>
            <w:vAlign w:val="center"/>
          </w:tcPr>
          <w:p w14:paraId="5BA0941C" w14:textId="77777777" w:rsidR="007B6B93" w:rsidRPr="007B6B93" w:rsidRDefault="007B6B93" w:rsidP="007B6B93">
            <w:pPr>
              <w:jc w:val="center"/>
              <w:rPr>
                <w:rFonts w:ascii="GHEA Grapalat" w:hAnsi="GHEA Grapalat"/>
                <w:b/>
                <w:bCs/>
                <w:sz w:val="16"/>
                <w:szCs w:val="18"/>
                <w:lang w:val="es-ES"/>
              </w:rPr>
            </w:pPr>
          </w:p>
        </w:tc>
      </w:tr>
    </w:tbl>
    <w:p w14:paraId="66EDE041" w14:textId="77777777" w:rsidR="007B6B93" w:rsidRPr="007B6B93" w:rsidRDefault="007B6B93" w:rsidP="007B6B93">
      <w:pPr>
        <w:keepNext/>
        <w:ind w:firstLine="567"/>
        <w:outlineLvl w:val="2"/>
        <w:rPr>
          <w:rFonts w:ascii="GHEA Grapalat" w:hAnsi="GHEA Grapalat"/>
          <w:b/>
          <w:i/>
          <w:sz w:val="20"/>
          <w:szCs w:val="20"/>
        </w:rPr>
      </w:pPr>
    </w:p>
    <w:p w14:paraId="4EC105D7" w14:textId="77777777" w:rsidR="007B6B93" w:rsidRPr="007B6B93" w:rsidRDefault="007B6B93" w:rsidP="007B6B93">
      <w:pPr>
        <w:keepNext/>
        <w:ind w:firstLine="567"/>
        <w:outlineLvl w:val="2"/>
        <w:rPr>
          <w:rFonts w:ascii="GHEA Grapalat" w:hAnsi="GHEA Grapalat"/>
          <w:b/>
          <w:i/>
          <w:sz w:val="20"/>
          <w:szCs w:val="20"/>
        </w:rPr>
      </w:pPr>
    </w:p>
    <w:p w14:paraId="5E09D5FB" w14:textId="77777777" w:rsidR="007B6B93" w:rsidRPr="007B6B93" w:rsidRDefault="007B6B93" w:rsidP="007B6B93">
      <w:pPr>
        <w:keepNext/>
        <w:ind w:firstLine="567"/>
        <w:outlineLvl w:val="2"/>
        <w:rPr>
          <w:rFonts w:ascii="GHEA Grapalat" w:hAnsi="GHEA Grapalat"/>
          <w:b/>
          <w:i/>
          <w:sz w:val="20"/>
          <w:szCs w:val="20"/>
        </w:rPr>
      </w:pPr>
    </w:p>
    <w:p w14:paraId="3A62E5F6" w14:textId="77777777" w:rsidR="007B6B93" w:rsidRPr="007B6B93" w:rsidRDefault="007B6B93" w:rsidP="007B6B93">
      <w:pPr>
        <w:keepNext/>
        <w:ind w:firstLine="567"/>
        <w:outlineLvl w:val="2"/>
        <w:rPr>
          <w:rFonts w:ascii="GHEA Grapalat" w:hAnsi="GHEA Grapalat"/>
          <w:b/>
          <w:i/>
          <w:sz w:val="20"/>
          <w:szCs w:val="20"/>
        </w:rPr>
      </w:pPr>
    </w:p>
    <w:p w14:paraId="7F1CD7CB" w14:textId="77777777" w:rsidR="007B6B93" w:rsidRPr="007B6B93" w:rsidRDefault="007B6B93" w:rsidP="007B6B93">
      <w:pPr>
        <w:rPr>
          <w:rFonts w:ascii="GHEA Grapalat" w:hAnsi="GHEA Grapalat"/>
          <w:sz w:val="20"/>
          <w:lang w:val="es-ES"/>
        </w:rPr>
      </w:pPr>
    </w:p>
    <w:p w14:paraId="108F8740" w14:textId="77777777" w:rsidR="007B6B93" w:rsidRPr="007B6B93" w:rsidRDefault="007B6B93" w:rsidP="007B6B93">
      <w:pPr>
        <w:jc w:val="both"/>
        <w:rPr>
          <w:rFonts w:ascii="GHEA Grapalat" w:hAnsi="GHEA Grapalat"/>
          <w:sz w:val="20"/>
          <w:u w:val="single"/>
        </w:rPr>
      </w:pP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rPr>
        <w:tab/>
      </w:r>
      <w:r w:rsidRPr="007B6B93">
        <w:rPr>
          <w:rFonts w:ascii="GHEA Grapalat" w:hAnsi="GHEA Grapalat"/>
          <w:sz w:val="20"/>
          <w:u w:val="single"/>
        </w:rPr>
        <w:tab/>
      </w:r>
      <w:r w:rsidRPr="007B6B93">
        <w:rPr>
          <w:rFonts w:ascii="GHEA Grapalat" w:hAnsi="GHEA Grapalat"/>
          <w:sz w:val="20"/>
          <w:u w:val="single"/>
        </w:rPr>
        <w:tab/>
      </w:r>
      <w:r w:rsidRPr="007B6B93">
        <w:rPr>
          <w:rFonts w:ascii="GHEA Grapalat" w:hAnsi="GHEA Grapalat"/>
          <w:sz w:val="20"/>
          <w:u w:val="single"/>
        </w:rPr>
        <w:tab/>
        <w:t xml:space="preserve">    </w:t>
      </w:r>
    </w:p>
    <w:p w14:paraId="6D446981" w14:textId="77777777" w:rsidR="007B6B93" w:rsidRPr="007B6B93" w:rsidRDefault="007B6B93" w:rsidP="007B6B93">
      <w:pPr>
        <w:jc w:val="both"/>
        <w:rPr>
          <w:rFonts w:ascii="GHEA Grapalat" w:hAnsi="GHEA Grapalat"/>
          <w:sz w:val="20"/>
          <w:u w:val="single"/>
          <w:lang w:val="hy-AM"/>
        </w:rPr>
      </w:pPr>
      <w:r w:rsidRPr="007B6B93">
        <w:rPr>
          <w:rFonts w:ascii="GHEA Grapalat" w:hAnsi="GHEA Grapalat" w:cs="Sylfaen"/>
          <w:sz w:val="20"/>
          <w:vertAlign w:val="superscript"/>
          <w:lang w:val="hy-AM"/>
        </w:rPr>
        <w:t xml:space="preserve"> </w:t>
      </w:r>
      <w:r w:rsidRPr="007B6B93">
        <w:rPr>
          <w:rFonts w:ascii="GHEA Grapalat" w:hAnsi="GHEA Grapalat" w:cs="Sylfaen"/>
          <w:sz w:val="20"/>
          <w:vertAlign w:val="superscript"/>
        </w:rPr>
        <w:t xml:space="preserve">                        </w:t>
      </w:r>
      <w:r w:rsidRPr="007B6B93">
        <w:rPr>
          <w:rFonts w:ascii="GHEA Grapalat" w:hAnsi="GHEA Grapalat" w:cs="Sylfaen"/>
          <w:sz w:val="20"/>
          <w:vertAlign w:val="superscript"/>
          <w:lang w:val="hy-AM"/>
        </w:rPr>
        <w:t xml:space="preserve"> մասնակցի անվանումը (ղեկավարի պաշտոնը, անուն ազգանունը)  </w:t>
      </w:r>
      <w:r w:rsidRPr="007B6B93">
        <w:rPr>
          <w:rFonts w:ascii="GHEA Grapalat" w:hAnsi="GHEA Grapalat" w:cs="Sylfaen"/>
          <w:sz w:val="20"/>
          <w:vertAlign w:val="superscript"/>
          <w:lang w:val="hy-AM"/>
        </w:rPr>
        <w:tab/>
      </w:r>
      <w:r w:rsidRPr="007B6B93">
        <w:rPr>
          <w:rFonts w:ascii="GHEA Grapalat" w:hAnsi="GHEA Grapalat" w:cs="Sylfaen"/>
          <w:sz w:val="20"/>
          <w:vertAlign w:val="superscript"/>
          <w:lang w:val="hy-AM"/>
        </w:rPr>
        <w:tab/>
      </w:r>
      <w:r w:rsidRPr="007B6B93">
        <w:rPr>
          <w:rFonts w:ascii="GHEA Grapalat" w:hAnsi="GHEA Grapalat" w:cs="Sylfaen"/>
          <w:vertAlign w:val="superscript"/>
          <w:lang w:val="hy-AM"/>
        </w:rPr>
        <w:t xml:space="preserve">                                           </w:t>
      </w:r>
      <w:r w:rsidRPr="007B6B93">
        <w:rPr>
          <w:rFonts w:ascii="GHEA Grapalat" w:hAnsi="GHEA Grapalat" w:cs="Sylfaen"/>
          <w:sz w:val="20"/>
          <w:vertAlign w:val="superscript"/>
          <w:lang w:val="hy-AM"/>
        </w:rPr>
        <w:t>ստորագրություն</w:t>
      </w:r>
      <w:r w:rsidRPr="007B6B93">
        <w:rPr>
          <w:rFonts w:ascii="GHEA Grapalat" w:hAnsi="GHEA Grapalat" w:cs="Sylfaen"/>
          <w:sz w:val="20"/>
          <w:lang w:val="hy-AM"/>
        </w:rPr>
        <w:t xml:space="preserve"> </w:t>
      </w:r>
    </w:p>
    <w:p w14:paraId="74907019" w14:textId="77777777" w:rsidR="007B6B93" w:rsidRPr="007B6B93" w:rsidRDefault="007B6B93" w:rsidP="007B6B93">
      <w:pPr>
        <w:jc w:val="right"/>
        <w:rPr>
          <w:rFonts w:ascii="GHEA Grapalat" w:hAnsi="GHEA Grapalat" w:cs="Sylfaen"/>
          <w:sz w:val="20"/>
          <w:lang w:val="hy-AM"/>
        </w:rPr>
      </w:pPr>
    </w:p>
    <w:p w14:paraId="64296132" w14:textId="77777777" w:rsidR="007B6B93" w:rsidRPr="007B6B93" w:rsidRDefault="007B6B93" w:rsidP="007B6B93">
      <w:pPr>
        <w:jc w:val="right"/>
        <w:rPr>
          <w:rFonts w:ascii="GHEA Grapalat" w:hAnsi="GHEA Grapalat" w:cs="Sylfaen"/>
          <w:sz w:val="20"/>
          <w:lang w:val="hy-AM"/>
        </w:rPr>
      </w:pPr>
    </w:p>
    <w:p w14:paraId="2282AD95" w14:textId="77777777" w:rsidR="007B6B93" w:rsidRPr="007B6B93" w:rsidRDefault="007B6B93" w:rsidP="007B6B93">
      <w:pPr>
        <w:jc w:val="right"/>
        <w:rPr>
          <w:rFonts w:ascii="GHEA Grapalat" w:hAnsi="GHEA Grapalat" w:cs="Arial"/>
          <w:sz w:val="20"/>
          <w:lang w:val="hy-AM"/>
        </w:rPr>
      </w:pPr>
      <w:r w:rsidRPr="007B6B93">
        <w:rPr>
          <w:rFonts w:ascii="GHEA Grapalat" w:hAnsi="GHEA Grapalat" w:cs="Sylfaen"/>
          <w:sz w:val="20"/>
          <w:lang w:val="hy-AM"/>
        </w:rPr>
        <w:t>Կ</w:t>
      </w:r>
      <w:r w:rsidRPr="007B6B93">
        <w:rPr>
          <w:rFonts w:ascii="GHEA Grapalat" w:hAnsi="GHEA Grapalat" w:cs="Arial"/>
          <w:sz w:val="20"/>
          <w:lang w:val="hy-AM"/>
        </w:rPr>
        <w:t xml:space="preserve">. </w:t>
      </w:r>
      <w:r w:rsidRPr="007B6B93">
        <w:rPr>
          <w:rFonts w:ascii="GHEA Grapalat" w:hAnsi="GHEA Grapalat" w:cs="Sylfaen"/>
          <w:sz w:val="20"/>
          <w:lang w:val="hy-AM"/>
        </w:rPr>
        <w:t>Տ</w:t>
      </w:r>
      <w:r w:rsidRPr="007B6B93">
        <w:rPr>
          <w:rFonts w:ascii="GHEA Grapalat" w:hAnsi="GHEA Grapalat" w:cs="Arial"/>
          <w:sz w:val="20"/>
          <w:lang w:val="hy-AM"/>
        </w:rPr>
        <w:t>.</w:t>
      </w:r>
      <w:r w:rsidRPr="007B6B93">
        <w:rPr>
          <w:rFonts w:ascii="GHEA Grapalat" w:hAnsi="GHEA Grapalat" w:cs="Arial"/>
          <w:sz w:val="20"/>
          <w:lang w:val="hy-AM"/>
        </w:rPr>
        <w:tab/>
      </w:r>
      <w:r w:rsidRPr="007B6B93">
        <w:rPr>
          <w:rFonts w:ascii="GHEA Grapalat" w:hAnsi="GHEA Grapalat" w:cs="Arial"/>
          <w:sz w:val="20"/>
          <w:lang w:val="hy-AM"/>
        </w:rPr>
        <w:tab/>
        <w:t xml:space="preserve"> </w:t>
      </w:r>
    </w:p>
    <w:p w14:paraId="0A49EE9F" w14:textId="77777777" w:rsidR="007B6B93" w:rsidRPr="007B6B93" w:rsidRDefault="007B6B93" w:rsidP="007B6B93">
      <w:pPr>
        <w:jc w:val="right"/>
        <w:rPr>
          <w:rFonts w:ascii="GHEA Grapalat" w:hAnsi="GHEA Grapalat"/>
          <w:sz w:val="20"/>
          <w:lang w:val="hy-AM"/>
        </w:rPr>
      </w:pPr>
    </w:p>
    <w:p w14:paraId="5153F3CC" w14:textId="77777777" w:rsidR="007B6B93" w:rsidRPr="007B6B93" w:rsidRDefault="007B6B93" w:rsidP="007B6B93">
      <w:pPr>
        <w:jc w:val="right"/>
        <w:rPr>
          <w:rFonts w:ascii="GHEA Grapalat" w:hAnsi="GHEA Grapalat"/>
          <w:sz w:val="20"/>
          <w:lang w:val="hy-AM"/>
        </w:rPr>
      </w:pPr>
    </w:p>
    <w:p w14:paraId="1CBCAF21" w14:textId="77777777" w:rsidR="007B6B93" w:rsidRPr="007B6B93" w:rsidRDefault="007B6B93" w:rsidP="007B6B93">
      <w:pPr>
        <w:rPr>
          <w:rFonts w:ascii="GHEA Grapalat" w:hAnsi="GHEA Grapalat"/>
          <w:i/>
          <w:sz w:val="16"/>
          <w:szCs w:val="16"/>
          <w:lang w:val="af-ZA" w:eastAsia="ru-RU"/>
        </w:rPr>
      </w:pPr>
      <w:r w:rsidRPr="007B6B93">
        <w:rPr>
          <w:rFonts w:ascii="GHEA Grapalat" w:hAnsi="GHEA Grapalat"/>
          <w:i/>
          <w:sz w:val="16"/>
          <w:szCs w:val="16"/>
          <w:lang w:val="hy-AM" w:eastAsia="ru-RU"/>
        </w:rPr>
        <w:t>*լրացվում</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է</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հանձնաժողովի</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քարտուղարի</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կողմից</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մինչև</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հրավերը</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տեղեկագրում</w:t>
      </w:r>
      <w:r w:rsidRPr="007B6B93">
        <w:rPr>
          <w:rFonts w:ascii="GHEA Grapalat" w:hAnsi="GHEA Grapalat"/>
          <w:i/>
          <w:sz w:val="16"/>
          <w:szCs w:val="16"/>
          <w:lang w:val="af-ZA" w:eastAsia="ru-RU"/>
        </w:rPr>
        <w:t xml:space="preserve"> </w:t>
      </w:r>
      <w:r w:rsidRPr="007B6B93">
        <w:rPr>
          <w:rFonts w:ascii="GHEA Grapalat" w:hAnsi="GHEA Grapalat"/>
          <w:i/>
          <w:sz w:val="16"/>
          <w:szCs w:val="16"/>
          <w:lang w:val="hy-AM" w:eastAsia="ru-RU"/>
        </w:rPr>
        <w:t>հրապարակելը:</w:t>
      </w:r>
    </w:p>
    <w:p w14:paraId="50A0122F" w14:textId="77777777" w:rsidR="00A52F0E" w:rsidRPr="007B6B93" w:rsidRDefault="00A52F0E" w:rsidP="000B1088">
      <w:pPr>
        <w:pStyle w:val="31"/>
        <w:spacing w:line="240" w:lineRule="auto"/>
        <w:ind w:firstLine="0"/>
        <w:jc w:val="right"/>
        <w:rPr>
          <w:rFonts w:ascii="GHEA Grapalat" w:hAnsi="GHEA Grapalat"/>
          <w:b/>
          <w:lang w:val="af-ZA"/>
        </w:rPr>
      </w:pPr>
    </w:p>
    <w:p w14:paraId="27E67DC0" w14:textId="77777777" w:rsidR="00A52F0E" w:rsidRDefault="00A52F0E" w:rsidP="000B1088">
      <w:pPr>
        <w:pStyle w:val="31"/>
        <w:spacing w:line="240" w:lineRule="auto"/>
        <w:ind w:firstLine="0"/>
        <w:jc w:val="right"/>
        <w:rPr>
          <w:rFonts w:ascii="GHEA Grapalat" w:hAnsi="GHEA Grapalat"/>
          <w:b/>
          <w:lang w:val="hy-AM"/>
        </w:rPr>
      </w:pPr>
    </w:p>
    <w:p w14:paraId="5072FF13" w14:textId="77777777" w:rsidR="00A52F0E" w:rsidRDefault="00A52F0E" w:rsidP="000B1088">
      <w:pPr>
        <w:pStyle w:val="31"/>
        <w:spacing w:line="240" w:lineRule="auto"/>
        <w:ind w:firstLine="0"/>
        <w:jc w:val="right"/>
        <w:rPr>
          <w:rFonts w:ascii="GHEA Grapalat" w:hAnsi="GHEA Grapalat"/>
          <w:b/>
          <w:lang w:val="hy-AM"/>
        </w:rPr>
      </w:pPr>
    </w:p>
    <w:p w14:paraId="66B04AF3" w14:textId="77777777" w:rsidR="00A52F0E" w:rsidRDefault="00A52F0E" w:rsidP="000B1088">
      <w:pPr>
        <w:pStyle w:val="31"/>
        <w:spacing w:line="240" w:lineRule="auto"/>
        <w:ind w:firstLine="0"/>
        <w:jc w:val="right"/>
        <w:rPr>
          <w:rFonts w:ascii="GHEA Grapalat" w:hAnsi="GHEA Grapalat"/>
          <w:b/>
          <w:lang w:val="hy-AM"/>
        </w:rPr>
      </w:pPr>
    </w:p>
    <w:p w14:paraId="14383E52" w14:textId="77777777" w:rsidR="00A52F0E" w:rsidRDefault="00A52F0E" w:rsidP="000B1088">
      <w:pPr>
        <w:pStyle w:val="31"/>
        <w:spacing w:line="240" w:lineRule="auto"/>
        <w:ind w:firstLine="0"/>
        <w:jc w:val="right"/>
        <w:rPr>
          <w:rFonts w:ascii="GHEA Grapalat" w:hAnsi="GHEA Grapalat"/>
          <w:b/>
          <w:lang w:val="hy-AM"/>
        </w:rPr>
      </w:pPr>
    </w:p>
    <w:p w14:paraId="4CBB94CC" w14:textId="77777777" w:rsidR="00A52F0E" w:rsidRDefault="00A52F0E" w:rsidP="000B1088">
      <w:pPr>
        <w:pStyle w:val="31"/>
        <w:spacing w:line="240" w:lineRule="auto"/>
        <w:ind w:firstLine="0"/>
        <w:jc w:val="right"/>
        <w:rPr>
          <w:rFonts w:ascii="GHEA Grapalat" w:hAnsi="GHEA Grapalat"/>
          <w:b/>
          <w:lang w:val="hy-AM"/>
        </w:rPr>
      </w:pPr>
    </w:p>
    <w:p w14:paraId="53483B1D" w14:textId="77777777" w:rsidR="00A52F0E" w:rsidRDefault="00A52F0E" w:rsidP="000B1088">
      <w:pPr>
        <w:pStyle w:val="31"/>
        <w:spacing w:line="240" w:lineRule="auto"/>
        <w:ind w:firstLine="0"/>
        <w:jc w:val="right"/>
        <w:rPr>
          <w:rFonts w:ascii="GHEA Grapalat" w:hAnsi="GHEA Grapalat"/>
          <w:b/>
          <w:lang w:val="hy-AM"/>
        </w:rPr>
      </w:pPr>
    </w:p>
    <w:p w14:paraId="15109BAF" w14:textId="77777777" w:rsidR="00A52F0E" w:rsidRDefault="00A52F0E" w:rsidP="000B1088">
      <w:pPr>
        <w:pStyle w:val="31"/>
        <w:spacing w:line="240" w:lineRule="auto"/>
        <w:ind w:firstLine="0"/>
        <w:jc w:val="right"/>
        <w:rPr>
          <w:rFonts w:ascii="GHEA Grapalat" w:hAnsi="GHEA Grapalat"/>
          <w:b/>
          <w:lang w:val="hy-AM"/>
        </w:rPr>
      </w:pPr>
    </w:p>
    <w:p w14:paraId="39313B60" w14:textId="77777777" w:rsidR="00A52F0E" w:rsidRDefault="00A52F0E" w:rsidP="000B1088">
      <w:pPr>
        <w:pStyle w:val="31"/>
        <w:spacing w:line="240" w:lineRule="auto"/>
        <w:ind w:firstLine="0"/>
        <w:jc w:val="right"/>
        <w:rPr>
          <w:rFonts w:ascii="GHEA Grapalat" w:hAnsi="GHEA Grapalat"/>
          <w:b/>
          <w:lang w:val="hy-AM"/>
        </w:rPr>
      </w:pPr>
    </w:p>
    <w:p w14:paraId="30BFB18F" w14:textId="77777777" w:rsidR="00A52F0E" w:rsidRDefault="00A52F0E" w:rsidP="000B1088">
      <w:pPr>
        <w:pStyle w:val="31"/>
        <w:spacing w:line="240" w:lineRule="auto"/>
        <w:ind w:firstLine="0"/>
        <w:jc w:val="right"/>
        <w:rPr>
          <w:rFonts w:ascii="GHEA Grapalat" w:hAnsi="GHEA Grapalat"/>
          <w:b/>
          <w:lang w:val="hy-AM"/>
        </w:rPr>
      </w:pPr>
    </w:p>
    <w:p w14:paraId="450B9311" w14:textId="77777777" w:rsidR="00A52F0E" w:rsidRDefault="00A52F0E" w:rsidP="000B1088">
      <w:pPr>
        <w:pStyle w:val="31"/>
        <w:spacing w:line="240" w:lineRule="auto"/>
        <w:ind w:firstLine="0"/>
        <w:jc w:val="right"/>
        <w:rPr>
          <w:rFonts w:ascii="GHEA Grapalat" w:hAnsi="GHEA Grapalat"/>
          <w:b/>
          <w:lang w:val="hy-AM"/>
        </w:rPr>
      </w:pPr>
    </w:p>
    <w:p w14:paraId="6815BE07" w14:textId="77777777" w:rsidR="00A52F0E" w:rsidRDefault="00A52F0E" w:rsidP="000B1088">
      <w:pPr>
        <w:pStyle w:val="31"/>
        <w:spacing w:line="240" w:lineRule="auto"/>
        <w:ind w:firstLine="0"/>
        <w:jc w:val="right"/>
        <w:rPr>
          <w:rFonts w:ascii="GHEA Grapalat" w:hAnsi="GHEA Grapalat"/>
          <w:b/>
          <w:lang w:val="hy-AM"/>
        </w:rPr>
      </w:pPr>
    </w:p>
    <w:p w14:paraId="2527FDFE" w14:textId="77777777" w:rsidR="00A52F0E" w:rsidRDefault="00A52F0E" w:rsidP="000B1088">
      <w:pPr>
        <w:pStyle w:val="31"/>
        <w:spacing w:line="240" w:lineRule="auto"/>
        <w:ind w:firstLine="0"/>
        <w:jc w:val="right"/>
        <w:rPr>
          <w:rFonts w:ascii="GHEA Grapalat" w:hAnsi="GHEA Grapalat"/>
          <w:b/>
          <w:lang w:val="hy-AM"/>
        </w:rPr>
      </w:pPr>
    </w:p>
    <w:p w14:paraId="0A47BEE3" w14:textId="77777777" w:rsidR="00A52F0E" w:rsidRDefault="00A52F0E" w:rsidP="000B1088">
      <w:pPr>
        <w:pStyle w:val="31"/>
        <w:spacing w:line="240" w:lineRule="auto"/>
        <w:ind w:firstLine="0"/>
        <w:jc w:val="right"/>
        <w:rPr>
          <w:rFonts w:ascii="GHEA Grapalat" w:hAnsi="GHEA Grapalat"/>
          <w:b/>
          <w:lang w:val="hy-AM"/>
        </w:rPr>
      </w:pPr>
    </w:p>
    <w:p w14:paraId="7D72B41F" w14:textId="77777777" w:rsidR="00A52F0E" w:rsidRDefault="00A52F0E" w:rsidP="000B1088">
      <w:pPr>
        <w:pStyle w:val="31"/>
        <w:spacing w:line="240" w:lineRule="auto"/>
        <w:ind w:firstLine="0"/>
        <w:jc w:val="right"/>
        <w:rPr>
          <w:rFonts w:ascii="GHEA Grapalat" w:hAnsi="GHEA Grapalat"/>
          <w:b/>
          <w:lang w:val="hy-AM"/>
        </w:rPr>
      </w:pPr>
    </w:p>
    <w:p w14:paraId="3475092A" w14:textId="77777777" w:rsidR="00A52F0E" w:rsidRDefault="00A52F0E" w:rsidP="000B1088">
      <w:pPr>
        <w:pStyle w:val="31"/>
        <w:spacing w:line="240" w:lineRule="auto"/>
        <w:ind w:firstLine="0"/>
        <w:jc w:val="right"/>
        <w:rPr>
          <w:rFonts w:ascii="GHEA Grapalat" w:hAnsi="GHEA Grapalat"/>
          <w:b/>
          <w:lang w:val="hy-AM"/>
        </w:rPr>
      </w:pPr>
    </w:p>
    <w:p w14:paraId="08ED6C80" w14:textId="77777777" w:rsidR="00A52F0E" w:rsidRDefault="00A52F0E" w:rsidP="000B1088">
      <w:pPr>
        <w:pStyle w:val="31"/>
        <w:spacing w:line="240" w:lineRule="auto"/>
        <w:ind w:firstLine="0"/>
        <w:jc w:val="right"/>
        <w:rPr>
          <w:rFonts w:ascii="GHEA Grapalat" w:hAnsi="GHEA Grapalat"/>
          <w:b/>
          <w:lang w:val="hy-AM"/>
        </w:rPr>
      </w:pPr>
    </w:p>
    <w:p w14:paraId="17680E9E" w14:textId="77777777" w:rsidR="00A52F0E" w:rsidRDefault="00A52F0E" w:rsidP="000B1088">
      <w:pPr>
        <w:pStyle w:val="31"/>
        <w:spacing w:line="240" w:lineRule="auto"/>
        <w:ind w:firstLine="0"/>
        <w:jc w:val="right"/>
        <w:rPr>
          <w:rFonts w:ascii="GHEA Grapalat" w:hAnsi="GHEA Grapalat"/>
          <w:b/>
          <w:lang w:val="hy-AM"/>
        </w:rPr>
      </w:pPr>
    </w:p>
    <w:p w14:paraId="0E058C02" w14:textId="77777777" w:rsidR="00A52F0E" w:rsidRDefault="00A52F0E" w:rsidP="000B1088">
      <w:pPr>
        <w:pStyle w:val="31"/>
        <w:spacing w:line="240" w:lineRule="auto"/>
        <w:ind w:firstLine="0"/>
        <w:jc w:val="right"/>
        <w:rPr>
          <w:rFonts w:ascii="GHEA Grapalat" w:hAnsi="GHEA Grapalat"/>
          <w:b/>
          <w:lang w:val="hy-AM"/>
        </w:rPr>
      </w:pPr>
    </w:p>
    <w:p w14:paraId="05D8DC95" w14:textId="77777777" w:rsidR="00A52F0E" w:rsidRDefault="00A52F0E" w:rsidP="000B1088">
      <w:pPr>
        <w:pStyle w:val="31"/>
        <w:spacing w:line="240" w:lineRule="auto"/>
        <w:ind w:firstLine="0"/>
        <w:jc w:val="right"/>
        <w:rPr>
          <w:rFonts w:ascii="GHEA Grapalat" w:hAnsi="GHEA Grapalat"/>
          <w:b/>
          <w:lang w:val="hy-AM"/>
        </w:rPr>
      </w:pPr>
    </w:p>
    <w:p w14:paraId="6B92E7EA" w14:textId="77777777" w:rsidR="00A52F0E" w:rsidRDefault="00A52F0E" w:rsidP="000B1088">
      <w:pPr>
        <w:pStyle w:val="31"/>
        <w:spacing w:line="240" w:lineRule="auto"/>
        <w:ind w:firstLine="0"/>
        <w:jc w:val="right"/>
        <w:rPr>
          <w:rFonts w:ascii="GHEA Grapalat" w:hAnsi="GHEA Grapalat"/>
          <w:b/>
          <w:lang w:val="hy-AM"/>
        </w:rPr>
      </w:pPr>
    </w:p>
    <w:p w14:paraId="7DD7E727" w14:textId="77777777" w:rsidR="00A52F0E" w:rsidRDefault="00A52F0E" w:rsidP="000B1088">
      <w:pPr>
        <w:pStyle w:val="31"/>
        <w:spacing w:line="240" w:lineRule="auto"/>
        <w:ind w:firstLine="0"/>
        <w:jc w:val="right"/>
        <w:rPr>
          <w:rFonts w:ascii="GHEA Grapalat" w:hAnsi="GHEA Grapalat"/>
          <w:b/>
          <w:lang w:val="hy-AM"/>
        </w:rPr>
      </w:pPr>
    </w:p>
    <w:p w14:paraId="5ECBB9C7" w14:textId="77777777" w:rsidR="00A52F0E" w:rsidRDefault="00A52F0E" w:rsidP="000B1088">
      <w:pPr>
        <w:pStyle w:val="31"/>
        <w:spacing w:line="240" w:lineRule="auto"/>
        <w:ind w:firstLine="0"/>
        <w:jc w:val="right"/>
        <w:rPr>
          <w:rFonts w:ascii="GHEA Grapalat" w:hAnsi="GHEA Grapalat"/>
          <w:b/>
          <w:lang w:val="hy-AM"/>
        </w:rPr>
      </w:pPr>
    </w:p>
    <w:p w14:paraId="48A2F5D0" w14:textId="77777777" w:rsidR="00A52F0E" w:rsidRDefault="00A52F0E" w:rsidP="000B1088">
      <w:pPr>
        <w:pStyle w:val="31"/>
        <w:spacing w:line="240" w:lineRule="auto"/>
        <w:ind w:firstLine="0"/>
        <w:jc w:val="right"/>
        <w:rPr>
          <w:rFonts w:ascii="GHEA Grapalat" w:hAnsi="GHEA Grapalat"/>
          <w:b/>
          <w:lang w:val="hy-AM"/>
        </w:rPr>
      </w:pPr>
    </w:p>
    <w:p w14:paraId="2EBD0355" w14:textId="77777777" w:rsidR="00A52F0E" w:rsidRDefault="00A52F0E" w:rsidP="000B1088">
      <w:pPr>
        <w:pStyle w:val="31"/>
        <w:spacing w:line="240" w:lineRule="auto"/>
        <w:ind w:firstLine="0"/>
        <w:jc w:val="right"/>
        <w:rPr>
          <w:rFonts w:ascii="GHEA Grapalat" w:hAnsi="GHEA Grapalat"/>
          <w:b/>
          <w:lang w:val="hy-AM"/>
        </w:rPr>
      </w:pPr>
    </w:p>
    <w:p w14:paraId="24359465" w14:textId="77777777" w:rsidR="00A52F0E" w:rsidRDefault="00A52F0E" w:rsidP="000B1088">
      <w:pPr>
        <w:pStyle w:val="31"/>
        <w:spacing w:line="240" w:lineRule="auto"/>
        <w:ind w:firstLine="0"/>
        <w:jc w:val="right"/>
        <w:rPr>
          <w:rFonts w:ascii="GHEA Grapalat" w:hAnsi="GHEA Grapalat"/>
          <w:b/>
          <w:lang w:val="hy-AM"/>
        </w:rPr>
      </w:pPr>
    </w:p>
    <w:p w14:paraId="368AA93B" w14:textId="77777777" w:rsidR="00A52F0E" w:rsidRDefault="00A52F0E" w:rsidP="000B1088">
      <w:pPr>
        <w:pStyle w:val="31"/>
        <w:spacing w:line="240" w:lineRule="auto"/>
        <w:ind w:firstLine="0"/>
        <w:jc w:val="right"/>
        <w:rPr>
          <w:rFonts w:ascii="GHEA Grapalat" w:hAnsi="GHEA Grapalat"/>
          <w:b/>
          <w:lang w:val="hy-AM"/>
        </w:rPr>
      </w:pPr>
    </w:p>
    <w:p w14:paraId="008AFB4D" w14:textId="77777777" w:rsidR="00A52F0E" w:rsidRDefault="00A52F0E" w:rsidP="000B1088">
      <w:pPr>
        <w:pStyle w:val="31"/>
        <w:spacing w:line="240" w:lineRule="auto"/>
        <w:ind w:firstLine="0"/>
        <w:jc w:val="right"/>
        <w:rPr>
          <w:rFonts w:ascii="GHEA Grapalat" w:hAnsi="GHEA Grapalat"/>
          <w:b/>
          <w:lang w:val="hy-AM"/>
        </w:rPr>
      </w:pPr>
    </w:p>
    <w:p w14:paraId="6ED77BA8" w14:textId="77777777" w:rsidR="00A52F0E" w:rsidRDefault="00A52F0E" w:rsidP="000B1088">
      <w:pPr>
        <w:pStyle w:val="31"/>
        <w:spacing w:line="240" w:lineRule="auto"/>
        <w:ind w:firstLine="0"/>
        <w:jc w:val="right"/>
        <w:rPr>
          <w:rFonts w:ascii="GHEA Grapalat" w:hAnsi="GHEA Grapalat"/>
          <w:b/>
          <w:lang w:val="hy-AM"/>
        </w:rPr>
      </w:pPr>
    </w:p>
    <w:p w14:paraId="5BAFCF32" w14:textId="77777777" w:rsidR="00A52F0E" w:rsidRPr="004605D7" w:rsidRDefault="00A52F0E" w:rsidP="00A52F0E">
      <w:pPr>
        <w:pStyle w:val="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7D76E311" w:rsidR="00A52F0E" w:rsidRPr="007B5542" w:rsidRDefault="00803842" w:rsidP="00A52F0E">
      <w:pPr>
        <w:pStyle w:val="31"/>
        <w:spacing w:line="240" w:lineRule="auto"/>
        <w:jc w:val="right"/>
        <w:rPr>
          <w:rFonts w:ascii="GHEA Grapalat" w:hAnsi="GHEA Grapalat" w:cs="Arial"/>
          <w:b/>
          <w:lang w:val="hy-AM"/>
        </w:rPr>
      </w:pPr>
      <w:r>
        <w:rPr>
          <w:rFonts w:ascii="GHEA Grapalat" w:hAnsi="GHEA Grapalat"/>
          <w:b/>
          <w:lang w:val="af-ZA"/>
        </w:rPr>
        <w:t xml:space="preserve">ԱՄԽՀ-ԲՄԱՇՁԲ-22/05      </w:t>
      </w:r>
      <w:r w:rsidR="00164475">
        <w:rPr>
          <w:rFonts w:ascii="GHEA Grapalat" w:hAnsi="GHEA Grapalat"/>
          <w:i/>
          <w:lang w:val="af-ZA"/>
        </w:rPr>
        <w:t xml:space="preserve">  </w:t>
      </w:r>
      <w:r w:rsidR="00A52F0E" w:rsidRPr="007B5542">
        <w:rPr>
          <w:rFonts w:ascii="GHEA Grapalat" w:hAnsi="GHEA Grapalat" w:cs="Sylfaen"/>
          <w:b/>
          <w:lang w:val="hy-AM"/>
        </w:rPr>
        <w:t>ծածկագրով</w:t>
      </w:r>
    </w:p>
    <w:p w14:paraId="35A32A30" w14:textId="46DAB525" w:rsidR="00F45C9A" w:rsidRPr="00F45C9A" w:rsidRDefault="009D3806" w:rsidP="00F45C9A">
      <w:pPr>
        <w:ind w:firstLine="567"/>
        <w:jc w:val="right"/>
        <w:rPr>
          <w:rFonts w:ascii="GHEA Grapalat" w:hAnsi="GHEA Grapalat" w:cs="Arial"/>
          <w:b/>
          <w:sz w:val="20"/>
          <w:szCs w:val="20"/>
          <w:lang w:val="hy-AM"/>
        </w:rPr>
      </w:pPr>
      <w:r w:rsidRPr="009D3806">
        <w:rPr>
          <w:rFonts w:ascii="GHEA Grapalat" w:hAnsi="GHEA Grapalat"/>
          <w:b/>
          <w:sz w:val="20"/>
          <w:szCs w:val="20"/>
          <w:lang w:val="af-ZA"/>
        </w:rPr>
        <w:t>բաց մրցույթ</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14:paraId="60E3028B" w14:textId="77777777" w:rsidR="00A52F0E" w:rsidRDefault="00A52F0E" w:rsidP="000B1088">
      <w:pPr>
        <w:pStyle w:val="31"/>
        <w:spacing w:line="240" w:lineRule="auto"/>
        <w:ind w:firstLine="0"/>
        <w:jc w:val="right"/>
        <w:rPr>
          <w:rFonts w:ascii="GHEA Grapalat" w:hAnsi="GHEA Grapalat"/>
          <w:b/>
          <w:lang w:val="hy-AM"/>
        </w:rPr>
      </w:pPr>
    </w:p>
    <w:p w14:paraId="7FE583E8" w14:textId="77777777" w:rsidR="0091590A" w:rsidRDefault="0091590A" w:rsidP="0091590A">
      <w:pPr>
        <w:pStyle w:val="31"/>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31"/>
        <w:spacing w:line="240" w:lineRule="auto"/>
        <w:jc w:val="right"/>
        <w:rPr>
          <w:rFonts w:ascii="GHEA Grapalat" w:hAnsi="GHEA Grapalat" w:cs="Arial"/>
          <w:b/>
        </w:rPr>
      </w:pPr>
    </w:p>
    <w:p w14:paraId="7D3F9E0C" w14:textId="77777777" w:rsidR="00A52F0E" w:rsidRDefault="00A52F0E" w:rsidP="00A52F0E">
      <w:pPr>
        <w:pStyle w:val="31"/>
        <w:spacing w:line="240" w:lineRule="auto"/>
        <w:ind w:firstLine="0"/>
        <w:jc w:val="left"/>
        <w:rPr>
          <w:rFonts w:ascii="GHEA Grapalat" w:hAnsi="GHEA Grapalat"/>
          <w:i/>
          <w:sz w:val="16"/>
          <w:szCs w:val="16"/>
          <w:lang w:val="hy-AM"/>
        </w:rPr>
      </w:pPr>
    </w:p>
    <w:p w14:paraId="0C9F2EAB" w14:textId="77777777" w:rsidR="00A52F0E" w:rsidRDefault="00A52F0E" w:rsidP="00A52F0E">
      <w:pPr>
        <w:pStyle w:val="31"/>
        <w:spacing w:line="240" w:lineRule="auto"/>
        <w:ind w:firstLine="0"/>
        <w:jc w:val="left"/>
        <w:rPr>
          <w:rFonts w:ascii="GHEA Grapalat" w:hAnsi="GHEA Grapalat"/>
          <w:i/>
          <w:sz w:val="16"/>
          <w:szCs w:val="16"/>
          <w:lang w:val="hy-AM"/>
        </w:rPr>
      </w:pPr>
    </w:p>
    <w:p w14:paraId="51CE16C9" w14:textId="77777777" w:rsidR="00A52F0E" w:rsidRDefault="00A52F0E" w:rsidP="00A52F0E">
      <w:pPr>
        <w:pStyle w:val="31"/>
        <w:spacing w:line="240" w:lineRule="auto"/>
        <w:ind w:firstLine="0"/>
        <w:jc w:val="left"/>
        <w:rPr>
          <w:rFonts w:ascii="GHEA Grapalat" w:hAnsi="GHEA Grapalat"/>
          <w:i/>
          <w:sz w:val="16"/>
          <w:szCs w:val="16"/>
          <w:lang w:val="hy-AM"/>
        </w:rPr>
      </w:pPr>
    </w:p>
    <w:p w14:paraId="6A4CED7E" w14:textId="77777777" w:rsidR="00A52F0E" w:rsidRDefault="00A52F0E" w:rsidP="00A52F0E">
      <w:pPr>
        <w:pStyle w:val="31"/>
        <w:spacing w:line="240" w:lineRule="auto"/>
        <w:ind w:firstLine="0"/>
        <w:jc w:val="left"/>
        <w:rPr>
          <w:rFonts w:ascii="GHEA Grapalat" w:hAnsi="GHEA Grapalat"/>
          <w:i/>
          <w:sz w:val="16"/>
          <w:szCs w:val="16"/>
          <w:lang w:val="hy-AM"/>
        </w:rPr>
      </w:pPr>
    </w:p>
    <w:p w14:paraId="243FD7C3" w14:textId="77777777" w:rsidR="00A52F0E" w:rsidRDefault="00A52F0E" w:rsidP="00A52F0E">
      <w:pPr>
        <w:pStyle w:val="31"/>
        <w:spacing w:line="240" w:lineRule="auto"/>
        <w:ind w:firstLine="0"/>
        <w:jc w:val="left"/>
        <w:rPr>
          <w:rFonts w:ascii="GHEA Grapalat" w:hAnsi="GHEA Grapalat"/>
          <w:b/>
          <w:lang w:val="hy-AM"/>
        </w:rPr>
      </w:pPr>
    </w:p>
    <w:p w14:paraId="40451747" w14:textId="77777777" w:rsidR="00A52F0E" w:rsidRDefault="00A52F0E" w:rsidP="00A52F0E">
      <w:pPr>
        <w:pStyle w:val="31"/>
        <w:spacing w:line="240" w:lineRule="auto"/>
        <w:ind w:firstLine="0"/>
        <w:jc w:val="left"/>
        <w:rPr>
          <w:rFonts w:ascii="GHEA Grapalat" w:hAnsi="GHEA Grapalat"/>
          <w:b/>
          <w:lang w:val="hy-AM"/>
        </w:rPr>
      </w:pPr>
    </w:p>
    <w:p w14:paraId="359AC48D" w14:textId="77777777" w:rsidR="00A52F0E" w:rsidRDefault="00A52F0E" w:rsidP="00A52F0E">
      <w:pPr>
        <w:pStyle w:val="31"/>
        <w:spacing w:line="240" w:lineRule="auto"/>
        <w:ind w:firstLine="0"/>
        <w:jc w:val="left"/>
        <w:rPr>
          <w:rFonts w:ascii="GHEA Grapalat" w:hAnsi="GHEA Grapalat"/>
          <w:b/>
          <w:lang w:val="hy-AM"/>
        </w:rPr>
      </w:pPr>
    </w:p>
    <w:p w14:paraId="0D733330" w14:textId="77777777" w:rsidR="00A52F0E" w:rsidRDefault="00A52F0E" w:rsidP="00A52F0E">
      <w:pPr>
        <w:pStyle w:val="31"/>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w:t>
      </w:r>
      <w:r>
        <w:rPr>
          <w:rFonts w:ascii="GHEA Grapalat" w:eastAsia="GHEA Grapalat" w:hAnsi="GHEA Grapalat" w:cs="GHEA Grapalat"/>
        </w:rPr>
        <w:lastRenderedPageBreak/>
        <w:t>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w:t>
      </w:r>
      <w:r>
        <w:rPr>
          <w:rFonts w:ascii="GHEA Grapalat" w:eastAsia="GHEA Grapalat" w:hAnsi="GHEA Grapalat" w:cs="GHEA Grapalat"/>
        </w:rPr>
        <w:lastRenderedPageBreak/>
        <w:t>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Pr>
          <w:rFonts w:ascii="GHEA Grapalat" w:eastAsia="GHEA Grapalat" w:hAnsi="GHEA Grapalat" w:cs="GHEA Grapalat"/>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roofErr w:type="gramEnd"/>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2" w:name="_heading=h.gjdgxs" w:colFirst="0" w:colLast="0"/>
      <w:bookmarkEnd w:id="12"/>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xml:space="preserve">։ </w:t>
      </w:r>
      <w:proofErr w:type="gramStart"/>
      <w:r>
        <w:rPr>
          <w:rFonts w:ascii="GHEA Grapalat" w:eastAsia="GHEA Grapalat" w:hAnsi="GHEA Grapalat" w:cs="GHEA Grapalat"/>
        </w:rPr>
        <w:t>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roofErr w:type="gramEnd"/>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 xml:space="preserve">ներ)ի անունը և ազգանունը, ում համար այս ենթաբաժնում լրացված կազմակերպությունը հանդիսանում է միջանկյալ իրավաբանական անձ: Եթե միջանկյալ </w:t>
      </w:r>
      <w:r>
        <w:rPr>
          <w:rFonts w:ascii="GHEA Grapalat" w:eastAsia="GHEA Grapalat" w:hAnsi="GHEA Grapalat" w:cs="GHEA Grapalat"/>
        </w:rPr>
        <w:lastRenderedPageBreak/>
        <w:t>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4F32401"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3EB915A0"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5D7F7E1B"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31"/>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31"/>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287BB051" w14:textId="77777777" w:rsidR="00A52F0E" w:rsidRPr="00A66FC2" w:rsidRDefault="00A52F0E" w:rsidP="00A52F0E">
      <w:pPr>
        <w:pStyle w:val="31"/>
        <w:spacing w:line="240" w:lineRule="auto"/>
        <w:ind w:left="360" w:firstLine="0"/>
        <w:rPr>
          <w:rFonts w:ascii="GHEA Grapalat" w:hAnsi="GHEA Grapalat" w:cs="Sylfaen"/>
          <w:i/>
          <w:sz w:val="16"/>
          <w:szCs w:val="16"/>
          <w:lang w:val="hy-AM" w:eastAsia="ru-RU"/>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w:t>
      </w:r>
      <w:r w:rsidR="0091590A" w:rsidRPr="0091590A">
        <w:rPr>
          <w:rFonts w:ascii="GHEA Grapalat" w:hAnsi="GHEA Grapalat"/>
          <w:i/>
          <w:sz w:val="16"/>
          <w:szCs w:val="16"/>
          <w:lang w:val="hy-AM"/>
        </w:rPr>
        <w:t xml:space="preserve">մը, ինչպես նաև եթե մասնակիցը անհատ ձեռնարկատեր </w:t>
      </w:r>
      <w:r w:rsidRPr="0091590A">
        <w:rPr>
          <w:rFonts w:ascii="GHEA Grapalat" w:hAnsi="GHEA Grapalat"/>
          <w:i/>
          <w:sz w:val="16"/>
          <w:szCs w:val="16"/>
          <w:lang w:val="hy-AM"/>
        </w:rPr>
        <w:t>է կամ ֆիզիկական անձ։</w:t>
      </w:r>
    </w:p>
    <w:p w14:paraId="2C27CE05" w14:textId="77777777" w:rsidR="00B2572B" w:rsidRPr="00E6597C" w:rsidRDefault="000B1088" w:rsidP="000B1088">
      <w:pPr>
        <w:pStyle w:val="31"/>
        <w:spacing w:line="240" w:lineRule="auto"/>
        <w:ind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630856F4" w:rsidR="00B2572B" w:rsidRPr="00E6597C" w:rsidRDefault="00803842" w:rsidP="00EF3662">
      <w:pPr>
        <w:pStyle w:val="31"/>
        <w:spacing w:line="240" w:lineRule="auto"/>
        <w:jc w:val="right"/>
        <w:rPr>
          <w:rFonts w:ascii="GHEA Grapalat" w:hAnsi="GHEA Grapalat" w:cs="Arial"/>
          <w:b/>
          <w:lang w:val="hy-AM"/>
        </w:rPr>
      </w:pPr>
      <w:r>
        <w:rPr>
          <w:rFonts w:ascii="GHEA Grapalat" w:hAnsi="GHEA Grapalat"/>
          <w:b/>
          <w:lang w:val="af-ZA"/>
        </w:rPr>
        <w:t xml:space="preserve">ԱՄԽՀ-ԲՄԱՇՁԲ-22/05      </w:t>
      </w:r>
      <w:r w:rsidR="00164475">
        <w:rPr>
          <w:rFonts w:ascii="GHEA Grapalat" w:hAnsi="GHEA Grapalat"/>
          <w:i/>
          <w:lang w:val="af-ZA"/>
        </w:rPr>
        <w:t xml:space="preserve"> </w:t>
      </w:r>
      <w:r w:rsidR="00B2572B" w:rsidRPr="00E6597C">
        <w:rPr>
          <w:rFonts w:ascii="GHEA Grapalat" w:hAnsi="GHEA Grapalat" w:cs="Sylfaen"/>
          <w:b/>
          <w:lang w:val="hy-AM"/>
        </w:rPr>
        <w:t>ծածկագրով</w:t>
      </w:r>
    </w:p>
    <w:p w14:paraId="440F5960" w14:textId="2A8F6503" w:rsidR="00B2572B" w:rsidRPr="00E6597C" w:rsidRDefault="009D3806" w:rsidP="00564DD0">
      <w:pPr>
        <w:jc w:val="right"/>
        <w:rPr>
          <w:rFonts w:ascii="GHEA Grapalat" w:hAnsi="GHEA Grapalat"/>
          <w:lang w:val="hy-AM"/>
        </w:rPr>
      </w:pPr>
      <w:r w:rsidRPr="00803531">
        <w:rPr>
          <w:rFonts w:ascii="GHEA Grapalat" w:hAnsi="GHEA Grapalat"/>
          <w:b/>
          <w:sz w:val="20"/>
          <w:szCs w:val="20"/>
          <w:lang w:val="af-ZA"/>
        </w:rPr>
        <w:t>բաց մրցույթ</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55EA7440"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803842">
        <w:rPr>
          <w:rFonts w:ascii="GHEA Grapalat" w:hAnsi="GHEA Grapalat"/>
          <w:lang w:val="af-ZA"/>
        </w:rPr>
        <w:t xml:space="preserve">ԱՄԽՀ-ԲՄԱՇՁԲ-22/05      </w:t>
      </w:r>
      <w:r w:rsidR="00164475">
        <w:rPr>
          <w:rFonts w:ascii="GHEA Grapalat" w:hAnsi="GHEA Grapalat"/>
          <w:i/>
          <w:lang w:val="af-ZA"/>
        </w:rPr>
        <w:t xml:space="preserve"> </w:t>
      </w:r>
      <w:r w:rsidRPr="00E6597C">
        <w:rPr>
          <w:rFonts w:ascii="GHEA Grapalat" w:hAnsi="GHEA Grapalat" w:cs="Arial"/>
          <w:sz w:val="20"/>
          <w:szCs w:val="20"/>
          <w:lang w:val="es-ES"/>
        </w:rPr>
        <w:t xml:space="preserve">ծածկագրով </w:t>
      </w:r>
      <w:r w:rsidR="009D3806" w:rsidRPr="00803531">
        <w:rPr>
          <w:rFonts w:ascii="GHEA Grapalat" w:hAnsi="GHEA Grapalat"/>
          <w:sz w:val="20"/>
          <w:szCs w:val="20"/>
          <w:lang w:val="af-ZA"/>
        </w:rPr>
        <w:t>բաց մրցույթ</w:t>
      </w:r>
      <w:r w:rsidR="00803531">
        <w:rPr>
          <w:rFonts w:ascii="GHEA Grapalat" w:hAnsi="GHEA Grapalat"/>
          <w:sz w:val="20"/>
          <w:szCs w:val="20"/>
          <w:lang w:val="af-ZA"/>
        </w:rPr>
        <w:t>ի</w:t>
      </w:r>
      <w:r w:rsidR="009D3806">
        <w:rPr>
          <w:rFonts w:ascii="GHEA Grapalat" w:hAnsi="GHEA Grapalat"/>
          <w:lang w:val="af-ZA"/>
        </w:rPr>
        <w:t xml:space="preserve">  </w:t>
      </w:r>
      <w:r w:rsidRPr="00E6597C">
        <w:rPr>
          <w:rFonts w:ascii="GHEA Grapalat" w:hAnsi="GHEA Grapalat" w:cs="Arial"/>
          <w:sz w:val="20"/>
          <w:szCs w:val="20"/>
          <w:lang w:val="es-ES"/>
        </w:rPr>
        <w:t>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3" w:name="_Hlk23147299"/>
      <w:r w:rsidRPr="00E6597C">
        <w:rPr>
          <w:rFonts w:ascii="GHEA Grapalat" w:hAnsi="GHEA Grapalat" w:cs="Sylfaen"/>
          <w:vertAlign w:val="superscript"/>
          <w:lang w:val="hy-AM"/>
        </w:rPr>
        <w:t xml:space="preserve">                                                                                     մասնակցի անվանումը</w:t>
      </w:r>
    </w:p>
    <w:bookmarkEnd w:id="13"/>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D33EEF"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D33EEF"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D33EEF"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D33EEF"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E6597C"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ստորագրությունը</w:t>
      </w:r>
      <w:r w:rsidRPr="00E6597C">
        <w:rPr>
          <w:rFonts w:ascii="GHEA Grapalat" w:hAnsi="GHEA Grapalat"/>
          <w:sz w:val="20"/>
          <w:vertAlign w:val="superscript"/>
          <w:lang w:val="hy-AM"/>
        </w:rPr>
        <w:tab/>
      </w:r>
    </w:p>
    <w:p w14:paraId="275313DF" w14:textId="77777777"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 xml:space="preserve">    </w:t>
      </w:r>
    </w:p>
    <w:p w14:paraId="392E09FC" w14:textId="77777777" w:rsidR="00B2572B" w:rsidRPr="00E6597C" w:rsidRDefault="00B2572B" w:rsidP="00EF3662">
      <w:pPr>
        <w:jc w:val="right"/>
        <w:rPr>
          <w:rFonts w:ascii="GHEA Grapalat" w:hAnsi="GHEA Grapalat"/>
          <w:sz w:val="20"/>
          <w:lang w:val="hy-AM"/>
        </w:rPr>
      </w:pPr>
      <w:r w:rsidRPr="00E6597C">
        <w:rPr>
          <w:rFonts w:ascii="GHEA Grapalat" w:hAnsi="GHEA Grapalat"/>
          <w:sz w:val="20"/>
          <w:lang w:val="hy-AM"/>
        </w:rPr>
        <w:t>Կ. Տ.</w:t>
      </w:r>
      <w:r w:rsidRPr="00E6597C">
        <w:rPr>
          <w:rStyle w:val="af6"/>
          <w:rFonts w:ascii="GHEA Grapalat" w:hAnsi="GHEA Grapalat"/>
          <w:color w:val="FFFFFF"/>
          <w:sz w:val="20"/>
          <w:lang w:val="hy-AM"/>
        </w:rPr>
        <w:footnoteReference w:id="12"/>
      </w:r>
      <w:r w:rsidRPr="00E6597C">
        <w:rPr>
          <w:rFonts w:ascii="GHEA Grapalat" w:hAnsi="GHEA Grapalat"/>
          <w:sz w:val="20"/>
          <w:lang w:val="hy-AM"/>
        </w:rPr>
        <w:tab/>
      </w:r>
      <w:r w:rsidRPr="00E6597C">
        <w:rPr>
          <w:rFonts w:ascii="GHEA Grapalat" w:hAnsi="GHEA Grapalat"/>
          <w:sz w:val="20"/>
          <w:lang w:val="hy-AM"/>
        </w:rPr>
        <w:tab/>
        <w:t xml:space="preserve"> </w:t>
      </w:r>
    </w:p>
    <w:p w14:paraId="3641D653" w14:textId="77777777" w:rsidR="00B2572B" w:rsidRPr="00E6597C"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31"/>
        <w:spacing w:line="240" w:lineRule="auto"/>
        <w:jc w:val="right"/>
        <w:rPr>
          <w:rFonts w:ascii="GHEA Grapalat" w:hAnsi="GHEA Grapalat"/>
          <w:i/>
          <w:lang w:val="hy-AM"/>
        </w:rPr>
      </w:pPr>
    </w:p>
    <w:p w14:paraId="2873EAF0" w14:textId="77777777" w:rsidR="00B2572B" w:rsidRPr="00E6597C" w:rsidRDefault="00B2572B" w:rsidP="00EF3662">
      <w:pPr>
        <w:pStyle w:val="31"/>
        <w:spacing w:line="240" w:lineRule="auto"/>
        <w:jc w:val="right"/>
        <w:rPr>
          <w:rFonts w:ascii="GHEA Grapalat" w:hAnsi="GHEA Grapalat"/>
          <w:i/>
          <w:lang w:val="hy-AM"/>
        </w:rPr>
      </w:pPr>
    </w:p>
    <w:p w14:paraId="0208D2E1" w14:textId="77777777" w:rsidR="00B2572B" w:rsidRPr="00E6597C" w:rsidRDefault="00B2572B" w:rsidP="00EF3662">
      <w:pPr>
        <w:pStyle w:val="31"/>
        <w:spacing w:line="240" w:lineRule="auto"/>
        <w:jc w:val="right"/>
        <w:rPr>
          <w:rFonts w:ascii="GHEA Grapalat" w:hAnsi="GHEA Grapalat"/>
          <w:i/>
          <w:lang w:val="hy-AM"/>
        </w:rPr>
      </w:pPr>
    </w:p>
    <w:p w14:paraId="278EC57A" w14:textId="77777777" w:rsidR="00B2572B" w:rsidRPr="00E6597C" w:rsidRDefault="00B2572B" w:rsidP="00EF3662">
      <w:pPr>
        <w:pStyle w:val="31"/>
        <w:spacing w:line="240" w:lineRule="auto"/>
        <w:jc w:val="right"/>
        <w:rPr>
          <w:rFonts w:ascii="GHEA Grapalat" w:hAnsi="GHEA Grapalat"/>
          <w:i/>
          <w:lang w:val="es-ES" w:eastAsia="ru-RU"/>
        </w:rPr>
      </w:pPr>
    </w:p>
    <w:p w14:paraId="2B3A9498" w14:textId="77777777" w:rsidR="000B1088" w:rsidRPr="00E6597C" w:rsidDel="000B1088" w:rsidRDefault="00B2572B" w:rsidP="000B1088">
      <w:pPr>
        <w:pStyle w:val="31"/>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651EAF79" w14:textId="77777777" w:rsidR="00784172" w:rsidRPr="00784172" w:rsidRDefault="00784172" w:rsidP="00784172">
      <w:pPr>
        <w:ind w:firstLine="567"/>
        <w:jc w:val="right"/>
        <w:rPr>
          <w:rFonts w:ascii="GHEA Grapalat" w:hAnsi="GHEA Grapalat" w:cs="Arial"/>
          <w:b/>
          <w:sz w:val="20"/>
          <w:szCs w:val="20"/>
          <w:lang w:val="hy-AM"/>
        </w:rPr>
      </w:pPr>
      <w:r w:rsidRPr="00784172">
        <w:rPr>
          <w:rFonts w:ascii="GHEA Grapalat" w:hAnsi="GHEA Grapalat" w:cs="Sylfaen"/>
          <w:b/>
          <w:sz w:val="20"/>
          <w:szCs w:val="20"/>
          <w:lang w:val="hy-AM"/>
        </w:rPr>
        <w:lastRenderedPageBreak/>
        <w:t>Հավելված</w:t>
      </w:r>
      <w:r w:rsidRPr="00784172">
        <w:rPr>
          <w:rFonts w:ascii="GHEA Grapalat" w:hAnsi="GHEA Grapalat" w:cs="Arial"/>
          <w:b/>
          <w:sz w:val="20"/>
          <w:szCs w:val="20"/>
          <w:lang w:val="hy-AM"/>
        </w:rPr>
        <w:t xml:space="preserve"> 4</w:t>
      </w:r>
    </w:p>
    <w:p w14:paraId="653EA20D" w14:textId="0431430F" w:rsidR="00784172" w:rsidRPr="00784172" w:rsidRDefault="00784172" w:rsidP="00784172">
      <w:pPr>
        <w:ind w:firstLine="567"/>
        <w:jc w:val="right"/>
        <w:rPr>
          <w:rFonts w:ascii="GHEA Grapalat" w:hAnsi="GHEA Grapalat" w:cs="Arial"/>
          <w:b/>
          <w:sz w:val="20"/>
          <w:szCs w:val="20"/>
          <w:lang w:val="hy-AM"/>
        </w:rPr>
      </w:pPr>
      <w:r>
        <w:rPr>
          <w:rFonts w:ascii="GHEA Grapalat" w:hAnsi="GHEA Grapalat"/>
          <w:b/>
          <w:lang w:val="af-ZA"/>
        </w:rPr>
        <w:t xml:space="preserve">ԱՄԽՀ-ԲՄԱՇՁԲ-22/05  </w:t>
      </w:r>
      <w:r w:rsidRPr="00784172">
        <w:rPr>
          <w:rFonts w:ascii="GHEA Grapalat" w:hAnsi="GHEA Grapalat" w:cs="Sylfaen"/>
          <w:b/>
          <w:sz w:val="20"/>
          <w:szCs w:val="20"/>
          <w:lang w:val="hy-AM"/>
        </w:rPr>
        <w:t>ծածկագրով</w:t>
      </w:r>
    </w:p>
    <w:p w14:paraId="2EDBB88C" w14:textId="77777777" w:rsidR="00784172" w:rsidRPr="00784172" w:rsidRDefault="00784172" w:rsidP="00784172">
      <w:pPr>
        <w:ind w:firstLine="567"/>
        <w:jc w:val="right"/>
        <w:rPr>
          <w:rFonts w:ascii="GHEA Grapalat" w:hAnsi="GHEA Grapalat"/>
          <w:sz w:val="20"/>
          <w:lang w:val="hy-AM"/>
        </w:rPr>
      </w:pPr>
      <w:r w:rsidRPr="00784172">
        <w:rPr>
          <w:rFonts w:ascii="GHEA Grapalat" w:hAnsi="GHEA Grapalat" w:cs="Sylfaen"/>
          <w:b/>
          <w:sz w:val="20"/>
          <w:szCs w:val="20"/>
          <w:lang w:val="hy-AM"/>
        </w:rPr>
        <w:t>բաց</w:t>
      </w:r>
      <w:r w:rsidRPr="00784172">
        <w:rPr>
          <w:rFonts w:ascii="GHEA Grapalat" w:hAnsi="GHEA Grapalat" w:cs="Arial"/>
          <w:b/>
          <w:sz w:val="20"/>
          <w:szCs w:val="20"/>
          <w:lang w:val="hy-AM"/>
        </w:rPr>
        <w:t xml:space="preserve"> մրցույթի </w:t>
      </w:r>
      <w:r w:rsidRPr="00784172">
        <w:rPr>
          <w:rFonts w:ascii="GHEA Grapalat" w:hAnsi="GHEA Grapalat" w:cs="Sylfaen"/>
          <w:b/>
          <w:sz w:val="20"/>
          <w:szCs w:val="20"/>
          <w:lang w:val="hy-AM"/>
        </w:rPr>
        <w:t>հրավերի</w:t>
      </w:r>
    </w:p>
    <w:p w14:paraId="3E4394F2" w14:textId="77777777" w:rsidR="00784172" w:rsidRPr="00784172" w:rsidRDefault="00784172" w:rsidP="00784172">
      <w:pPr>
        <w:shd w:val="clear" w:color="auto" w:fill="FFFFFF"/>
        <w:ind w:firstLine="375"/>
        <w:jc w:val="center"/>
        <w:rPr>
          <w:rFonts w:ascii="GHEA Grapalat" w:hAnsi="GHEA Grapalat"/>
          <w:b/>
          <w:bCs/>
          <w:color w:val="000000"/>
          <w:sz w:val="20"/>
          <w:szCs w:val="20"/>
          <w:lang w:val="hy-AM"/>
        </w:rPr>
      </w:pPr>
      <w:r w:rsidRPr="00784172">
        <w:rPr>
          <w:rFonts w:ascii="GHEA Grapalat" w:hAnsi="GHEA Grapalat"/>
          <w:b/>
          <w:bCs/>
          <w:color w:val="000000"/>
          <w:sz w:val="20"/>
          <w:szCs w:val="20"/>
          <w:lang w:val="hy-AM"/>
        </w:rPr>
        <w:t>ԵՐԱՇԽԻՔ N __________</w:t>
      </w:r>
    </w:p>
    <w:p w14:paraId="41B5E9B2" w14:textId="77777777" w:rsidR="00784172" w:rsidRPr="00784172" w:rsidRDefault="00784172" w:rsidP="00784172">
      <w:pPr>
        <w:shd w:val="clear" w:color="auto" w:fill="FFFFFF"/>
        <w:ind w:firstLine="375"/>
        <w:jc w:val="center"/>
        <w:rPr>
          <w:rFonts w:ascii="GHEA Grapalat" w:hAnsi="GHEA Grapalat"/>
          <w:b/>
          <w:bCs/>
          <w:color w:val="000000"/>
          <w:sz w:val="20"/>
          <w:szCs w:val="20"/>
          <w:lang w:val="hy-AM"/>
        </w:rPr>
      </w:pPr>
      <w:r w:rsidRPr="00784172">
        <w:rPr>
          <w:rFonts w:ascii="GHEA Grapalat" w:hAnsi="GHEA Grapalat"/>
          <w:b/>
          <w:bCs/>
          <w:color w:val="000000"/>
          <w:sz w:val="20"/>
          <w:szCs w:val="20"/>
          <w:lang w:val="hy-AM"/>
        </w:rPr>
        <w:t>(որակավորման ապահովում)</w:t>
      </w:r>
    </w:p>
    <w:p w14:paraId="7AD32D13" w14:textId="77777777" w:rsidR="00784172" w:rsidRPr="00784172" w:rsidRDefault="00784172" w:rsidP="00784172">
      <w:pPr>
        <w:shd w:val="clear" w:color="auto" w:fill="FFFFFF"/>
        <w:ind w:firstLine="375"/>
        <w:rPr>
          <w:b/>
          <w:bCs/>
          <w:lang w:val="hy-AM"/>
        </w:rPr>
      </w:pPr>
    </w:p>
    <w:p w14:paraId="127522D3" w14:textId="77777777" w:rsidR="00784172" w:rsidRPr="00784172" w:rsidRDefault="00784172" w:rsidP="00784172">
      <w:pPr>
        <w:shd w:val="clear" w:color="auto" w:fill="FFFFFF"/>
        <w:ind w:firstLine="375"/>
        <w:rPr>
          <w:rFonts w:ascii="GHEA Grapalat" w:hAnsi="GHEA Grapalat"/>
          <w:sz w:val="20"/>
          <w:szCs w:val="20"/>
          <w:u w:val="single"/>
          <w:lang w:val="hy-AM"/>
        </w:rPr>
      </w:pPr>
      <w:r w:rsidRPr="00784172">
        <w:rPr>
          <w:rFonts w:ascii="GHEA Grapalat" w:hAnsi="GHEA Grapalat"/>
          <w:sz w:val="20"/>
          <w:szCs w:val="20"/>
          <w:lang w:val="hy-AM"/>
        </w:rPr>
        <w:tab/>
        <w:t xml:space="preserve">1.Սույն երաշխիքը (այսուհետ՝ երաշխիք) հանդիսանում է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p>
    <w:p w14:paraId="32C5A1F0" w14:textId="77777777" w:rsidR="00784172" w:rsidRPr="00784172" w:rsidRDefault="00784172" w:rsidP="00784172">
      <w:pPr>
        <w:shd w:val="clear" w:color="auto" w:fill="FFFFFF"/>
        <w:ind w:left="5664" w:firstLine="708"/>
        <w:rPr>
          <w:b/>
          <w:bCs/>
          <w:lang w:val="hy-AM"/>
        </w:rPr>
      </w:pPr>
      <w:r w:rsidRPr="00784172">
        <w:rPr>
          <w:rFonts w:ascii="GHEA Grapalat" w:hAnsi="GHEA Grapalat" w:cs="Sylfaen"/>
          <w:vertAlign w:val="superscript"/>
          <w:lang w:val="hy-AM"/>
        </w:rPr>
        <w:t xml:space="preserve">          պատվիրատուի անվանումը</w:t>
      </w:r>
    </w:p>
    <w:p w14:paraId="62E2513F" w14:textId="77777777"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sz w:val="20"/>
          <w:szCs w:val="20"/>
          <w:lang w:val="hy-AM"/>
        </w:rPr>
        <w:t xml:space="preserve">(այսուհետ՝ բենեֆիցիար) կողմից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ծածկագրով կազմակերպված</w:t>
      </w:r>
      <w:r w:rsidRPr="00784172">
        <w:rPr>
          <w:rFonts w:cs="Sylfaen"/>
          <w:vertAlign w:val="superscript"/>
          <w:lang w:val="hy-AM"/>
        </w:rPr>
        <w:t xml:space="preserve">                       </w:t>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ascii="GHEA Grapalat" w:hAnsi="GHEA Grapalat" w:cs="Sylfaen"/>
          <w:vertAlign w:val="superscript"/>
          <w:lang w:val="hy-AM"/>
        </w:rPr>
        <w:t xml:space="preserve">ընթացակարգի ծածկագիրը </w:t>
      </w:r>
    </w:p>
    <w:p w14:paraId="1F53CEA8" w14:textId="77777777"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գնման ընթացակարգի արդյունքում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w:t>
      </w:r>
    </w:p>
    <w:p w14:paraId="6D2BC4AA" w14:textId="77777777" w:rsidR="00784172" w:rsidRPr="00784172" w:rsidRDefault="00784172" w:rsidP="00784172">
      <w:pPr>
        <w:shd w:val="clear" w:color="auto" w:fill="FFFFFF"/>
        <w:ind w:firstLine="375"/>
        <w:rPr>
          <w:rFonts w:cs="Sylfaen"/>
          <w:vertAlign w:val="superscript"/>
          <w:lang w:val="hy-AM"/>
        </w:rPr>
      </w:pP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cs="Sylfaen"/>
          <w:vertAlign w:val="superscript"/>
          <w:lang w:val="hy-AM"/>
        </w:rPr>
        <w:t>ընտրված մասնակցի անվանումը</w:t>
      </w:r>
    </w:p>
    <w:p w14:paraId="4324B275" w14:textId="77777777"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(այսուհետ՝ պրիցիպալ) կողմից կնքվելիք N</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t xml:space="preserve">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t xml:space="preserve">  </w:t>
      </w:r>
      <w:r w:rsidRPr="00784172">
        <w:rPr>
          <w:rFonts w:ascii="GHEA Grapalat" w:hAnsi="GHEA Grapalat"/>
          <w:sz w:val="20"/>
          <w:szCs w:val="20"/>
          <w:lang w:val="hy-AM"/>
        </w:rPr>
        <w:tab/>
        <w:t xml:space="preserve"> </w:t>
      </w:r>
      <w:r w:rsidRPr="00784172">
        <w:rPr>
          <w:rFonts w:ascii="GHEA Grapalat" w:hAnsi="GHEA Grapalat"/>
          <w:sz w:val="20"/>
          <w:szCs w:val="20"/>
          <w:lang w:val="hy-AM"/>
        </w:rPr>
        <w:tab/>
        <w:t xml:space="preserve">            </w:t>
      </w:r>
      <w:r w:rsidRPr="00784172">
        <w:rPr>
          <w:rFonts w:ascii="GHEA Grapalat" w:hAnsi="GHEA Grapalat" w:cs="Sylfaen"/>
          <w:vertAlign w:val="superscript"/>
          <w:lang w:val="hy-AM"/>
        </w:rPr>
        <w:t>կնքվելիք պայմանագրի համարը</w:t>
      </w:r>
    </w:p>
    <w:p w14:paraId="71DF005A" w14:textId="77777777" w:rsidR="00784172" w:rsidRPr="00784172" w:rsidRDefault="00784172" w:rsidP="00784172">
      <w:pPr>
        <w:shd w:val="clear" w:color="auto" w:fill="FFFFFF"/>
        <w:jc w:val="both"/>
        <w:rPr>
          <w:rFonts w:ascii="GHEA Grapalat" w:hAnsi="GHEA Grapalat"/>
          <w:sz w:val="20"/>
          <w:szCs w:val="20"/>
          <w:lang w:val="hy-AM"/>
        </w:rPr>
      </w:pPr>
      <w:r w:rsidRPr="00784172">
        <w:rPr>
          <w:rFonts w:ascii="GHEA Grapalat" w:hAnsi="GHEA Grapalat"/>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14:paraId="131D7256" w14:textId="77777777" w:rsidR="00784172" w:rsidRPr="00784172" w:rsidRDefault="00784172" w:rsidP="00784172">
      <w:pPr>
        <w:shd w:val="clear" w:color="auto" w:fill="FFFFFF"/>
        <w:ind w:firstLine="708"/>
        <w:rPr>
          <w:rFonts w:ascii="GHEA Grapalat" w:hAnsi="GHEA Grapalat"/>
          <w:sz w:val="20"/>
          <w:szCs w:val="20"/>
          <w:lang w:val="hy-AM"/>
        </w:rPr>
      </w:pPr>
      <w:r w:rsidRPr="00784172">
        <w:rPr>
          <w:rFonts w:ascii="GHEA Grapalat" w:hAnsi="GHEA Grapalat"/>
          <w:sz w:val="20"/>
          <w:szCs w:val="20"/>
          <w:lang w:val="hy-AM"/>
        </w:rPr>
        <w:t xml:space="preserve">2. Երաշխիքով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(այսուհետ՝ երաշխիք տվող </w:t>
      </w:r>
    </w:p>
    <w:p w14:paraId="6BB80776" w14:textId="77777777" w:rsidR="00784172" w:rsidRPr="00784172" w:rsidRDefault="00784172" w:rsidP="00784172">
      <w:pPr>
        <w:shd w:val="clear" w:color="auto" w:fill="FFFFFF"/>
        <w:ind w:firstLine="375"/>
        <w:rPr>
          <w:rFonts w:ascii="GHEA Grapalat" w:hAnsi="GHEA Grapalat"/>
          <w:sz w:val="20"/>
          <w:szCs w:val="20"/>
          <w:lang w:val="hy-AM"/>
        </w:rPr>
      </w:pPr>
      <w:r w:rsidRPr="00784172">
        <w:rPr>
          <w:rFonts w:ascii="GHEA Grapalat" w:hAnsi="GHEA Grapalat"/>
          <w:sz w:val="20"/>
          <w:szCs w:val="20"/>
          <w:lang w:val="hy-AM"/>
        </w:rPr>
        <w:tab/>
      </w:r>
      <w:r w:rsidRPr="00784172">
        <w:rPr>
          <w:rFonts w:ascii="GHEA Grapalat" w:hAnsi="GHEA Grapalat"/>
          <w:sz w:val="20"/>
          <w:szCs w:val="20"/>
          <w:lang w:val="hy-AM"/>
        </w:rPr>
        <w:tab/>
        <w:t xml:space="preserve">   </w:t>
      </w:r>
      <w:r w:rsidRPr="00784172">
        <w:rPr>
          <w:rFonts w:ascii="GHEA Grapalat" w:hAnsi="GHEA Grapalat" w:cs="Sylfaen"/>
          <w:vertAlign w:val="superscript"/>
          <w:lang w:val="hy-AM"/>
        </w:rPr>
        <w:t>երաշխիքը տվող բանկի անվանումը</w:t>
      </w:r>
    </w:p>
    <w:p w14:paraId="0E0318E1" w14:textId="77777777" w:rsidR="00784172" w:rsidRPr="00784172" w:rsidRDefault="00784172" w:rsidP="00784172">
      <w:pPr>
        <w:shd w:val="clear" w:color="auto" w:fill="FFFFFF"/>
        <w:rPr>
          <w:rFonts w:ascii="GHEA Grapalat" w:hAnsi="GHEA Grapalat"/>
          <w:sz w:val="20"/>
          <w:szCs w:val="20"/>
          <w:u w:val="single"/>
          <w:lang w:val="hy-AM"/>
        </w:rPr>
      </w:pPr>
      <w:r w:rsidRPr="00784172">
        <w:rPr>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t xml:space="preserve">  </w:t>
      </w:r>
    </w:p>
    <w:p w14:paraId="27DE2F81" w14:textId="77777777" w:rsidR="00784172" w:rsidRPr="00784172" w:rsidRDefault="00784172" w:rsidP="00784172">
      <w:pPr>
        <w:shd w:val="clear" w:color="auto" w:fill="FFFFFF"/>
        <w:ind w:left="7080" w:firstLine="708"/>
        <w:rPr>
          <w:rFonts w:ascii="GHEA Grapalat" w:hAnsi="GHEA Grapalat"/>
          <w:sz w:val="20"/>
          <w:szCs w:val="20"/>
          <w:u w:val="single"/>
          <w:lang w:val="hy-AM"/>
        </w:rPr>
      </w:pPr>
      <w:r w:rsidRPr="00784172">
        <w:rPr>
          <w:rFonts w:ascii="GHEA Grapalat" w:hAnsi="GHEA Grapalat" w:cs="Sylfaen"/>
          <w:vertAlign w:val="superscript"/>
          <w:lang w:val="hy-AM"/>
        </w:rPr>
        <w:t xml:space="preserve">     գումարը թվերով և տառերով</w:t>
      </w:r>
    </w:p>
    <w:p w14:paraId="11D13172" w14:textId="77777777"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t xml:space="preserve">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հաշվեհամարին փոխանցման միջոցով:</w:t>
      </w:r>
    </w:p>
    <w:p w14:paraId="2162A421" w14:textId="77777777" w:rsidR="00784172" w:rsidRPr="00784172" w:rsidRDefault="00784172" w:rsidP="00784172">
      <w:pPr>
        <w:shd w:val="clear" w:color="auto" w:fill="FFFFFF"/>
        <w:ind w:left="708"/>
        <w:rPr>
          <w:rFonts w:ascii="GHEA Grapalat" w:hAnsi="GHEA Grapalat"/>
          <w:sz w:val="20"/>
          <w:szCs w:val="20"/>
          <w:lang w:val="hy-AM"/>
        </w:rPr>
      </w:pPr>
      <w:r w:rsidRPr="00784172">
        <w:rPr>
          <w:rFonts w:ascii="GHEA Grapalat" w:hAnsi="GHEA Grapalat" w:cs="Sylfaen"/>
          <w:vertAlign w:val="superscript"/>
          <w:lang w:val="hy-AM"/>
        </w:rPr>
        <w:t xml:space="preserve">                                                                                     հաշվեհամարը  </w:t>
      </w:r>
    </w:p>
    <w:p w14:paraId="603F44ED" w14:textId="77777777" w:rsidR="00784172" w:rsidRPr="00784172" w:rsidRDefault="00784172" w:rsidP="00784172">
      <w:pPr>
        <w:shd w:val="clear" w:color="auto" w:fill="FFFFFF"/>
        <w:ind w:firstLine="708"/>
        <w:rPr>
          <w:rFonts w:ascii="GHEA Grapalat" w:hAnsi="GHEA Grapalat"/>
          <w:color w:val="000000"/>
          <w:sz w:val="20"/>
          <w:szCs w:val="20"/>
          <w:lang w:val="hy-AM"/>
        </w:rPr>
      </w:pPr>
      <w:r w:rsidRPr="00784172">
        <w:rPr>
          <w:rFonts w:ascii="GHEA Grapalat" w:hAnsi="GHEA Grapalat"/>
          <w:color w:val="000000"/>
          <w:sz w:val="20"/>
          <w:szCs w:val="20"/>
          <w:lang w:val="hy-AM"/>
        </w:rPr>
        <w:t>3. Սույն երաշխիքն անհետկանչելի է:</w:t>
      </w:r>
    </w:p>
    <w:p w14:paraId="7644281D" w14:textId="77777777" w:rsidR="00784172" w:rsidRPr="00784172" w:rsidRDefault="00784172" w:rsidP="00784172">
      <w:pPr>
        <w:shd w:val="clear" w:color="auto" w:fill="FFFFFF"/>
        <w:ind w:firstLine="708"/>
        <w:rPr>
          <w:rFonts w:ascii="GHEA Grapalat" w:hAnsi="GHEA Grapalat"/>
          <w:color w:val="000000"/>
          <w:sz w:val="20"/>
          <w:szCs w:val="20"/>
          <w:lang w:val="hy-AM"/>
        </w:rPr>
      </w:pPr>
      <w:r w:rsidRPr="00784172">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FC3CF95" w14:textId="77777777" w:rsidR="00784172" w:rsidRPr="00784172" w:rsidRDefault="00784172" w:rsidP="00784172">
      <w:pPr>
        <w:shd w:val="clear" w:color="auto" w:fill="FFFFFF"/>
        <w:ind w:firstLine="708"/>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5. Երաշխիքը գործում է բենեֆիցիարի և պրինցիպալի միջև 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14:paraId="05FF41F4" w14:textId="77777777" w:rsidR="00784172" w:rsidRPr="00784172" w:rsidRDefault="00784172" w:rsidP="00784172">
      <w:pPr>
        <w:shd w:val="clear" w:color="auto" w:fill="FFFFFF"/>
        <w:ind w:left="4956" w:firstLine="708"/>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 </w:t>
      </w:r>
    </w:p>
    <w:p w14:paraId="2C91D14F" w14:textId="77777777"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olor w:val="000000"/>
          <w:sz w:val="20"/>
          <w:szCs w:val="20"/>
          <w:lang w:val="hy-AM" w:eastAsia="ru-RU"/>
        </w:rPr>
        <w:t>ծածկագրով կնքվելիք պայմանագիրն ուժի մեջ մտնելու օրվանից մինչև</w:t>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p>
    <w:p w14:paraId="711788DB" w14:textId="77777777"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s="Sylfaen"/>
          <w:vertAlign w:val="superscript"/>
          <w:lang w:val="hy-AM" w:eastAsia="ru-RU"/>
        </w:rPr>
        <w:t xml:space="preserve">                                                                                                                                                   կնքվելիք պայմանագրով նախատեսված </w:t>
      </w:r>
    </w:p>
    <w:p w14:paraId="2EEA2C80" w14:textId="77777777" w:rsidR="00784172" w:rsidRPr="00784172" w:rsidRDefault="00784172" w:rsidP="00784172">
      <w:pPr>
        <w:tabs>
          <w:tab w:val="left" w:pos="0"/>
        </w:tabs>
        <w:mirrorIndents/>
        <w:jc w:val="both"/>
        <w:rPr>
          <w:rFonts w:ascii="GHEA Grapalat" w:hAnsi="GHEA Grapalat" w:cs="Sylfaen"/>
          <w:vertAlign w:val="superscript"/>
          <w:lang w:val="hy-AM" w:eastAsia="ru-RU"/>
        </w:rPr>
      </w:pP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p>
    <w:p w14:paraId="68B9F666" w14:textId="77777777"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s="Sylfaen"/>
          <w:vertAlign w:val="superscript"/>
          <w:lang w:val="hy-AM" w:eastAsia="ru-RU"/>
        </w:rPr>
        <w:t xml:space="preserve"> աշխատանքի կատարման  վերջնաժամկետը </w:t>
      </w:r>
    </w:p>
    <w:p w14:paraId="412EA755" w14:textId="77777777" w:rsidR="00784172" w:rsidRPr="00784172" w:rsidRDefault="00784172" w:rsidP="00784172">
      <w:pPr>
        <w:tabs>
          <w:tab w:val="left" w:pos="0"/>
        </w:tabs>
        <w:mirrorIndents/>
        <w:jc w:val="both"/>
        <w:rPr>
          <w:rFonts w:ascii="GHEA Grapalat" w:hAnsi="GHEA Grapalat"/>
          <w:color w:val="000000"/>
          <w:sz w:val="20"/>
          <w:szCs w:val="20"/>
          <w:lang w:val="hy-AM" w:eastAsia="ru-RU"/>
        </w:rPr>
      </w:pPr>
      <w:r w:rsidRPr="00784172">
        <w:rPr>
          <w:rFonts w:ascii="GHEA Grapalat" w:hAnsi="GHEA Grapalat"/>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35D64085"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77760395"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 xml:space="preserve">1) 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lang w:val="hy-AM"/>
        </w:rPr>
        <w:t xml:space="preserve"> ծածկագրով կնքված պայմանագրի, ներառյալ նաև դրանում </w:t>
      </w:r>
    </w:p>
    <w:p w14:paraId="05746019" w14:textId="77777777"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w:t>
      </w:r>
    </w:p>
    <w:p w14:paraId="5C974106" w14:textId="77777777" w:rsidR="00784172" w:rsidRPr="00784172" w:rsidRDefault="00784172" w:rsidP="00784172">
      <w:pPr>
        <w:shd w:val="clear" w:color="auto" w:fill="FFFFFF"/>
        <w:rPr>
          <w:rFonts w:ascii="GHEA Grapalat" w:hAnsi="GHEA Grapalat"/>
          <w:color w:val="000000"/>
          <w:sz w:val="20"/>
          <w:szCs w:val="20"/>
          <w:lang w:val="hy-AM"/>
        </w:rPr>
      </w:pPr>
      <w:r w:rsidRPr="00784172">
        <w:rPr>
          <w:rFonts w:ascii="GHEA Grapalat" w:hAnsi="GHEA Grapalat"/>
          <w:color w:val="000000"/>
          <w:sz w:val="20"/>
          <w:szCs w:val="20"/>
          <w:lang w:val="hy-AM"/>
        </w:rPr>
        <w:t>կատարված փոփոխությունների, լրացուցիչ համաձայնագրերի պատճենները.</w:t>
      </w:r>
    </w:p>
    <w:p w14:paraId="31A667E2"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784172">
          <w:rPr>
            <w:rFonts w:ascii="GHEA Grapalat" w:hAnsi="GHEA Grapalat"/>
            <w:color w:val="0000FF"/>
            <w:sz w:val="20"/>
            <w:szCs w:val="20"/>
            <w:u w:val="single"/>
            <w:lang w:val="hy-AM"/>
          </w:rPr>
          <w:t>www.procurement.am</w:t>
        </w:r>
      </w:hyperlink>
      <w:r w:rsidRPr="00784172">
        <w:rPr>
          <w:rFonts w:ascii="GHEA Grapalat" w:hAnsi="GHEA Grapalat"/>
          <w:color w:val="000000"/>
          <w:sz w:val="20"/>
          <w:szCs w:val="20"/>
          <w:lang w:val="hy-AM"/>
        </w:rPr>
        <w:t xml:space="preserve"> հասցեով գործող տեղեկագրում հրապարակած ծանուցումը.</w:t>
      </w:r>
    </w:p>
    <w:p w14:paraId="57EC27BC"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9BD40F3"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8. Երաշխիք տվող անձը մերժում է բենեֆիցիարի պահանջը, եթե`</w:t>
      </w:r>
    </w:p>
    <w:p w14:paraId="0C71621A"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4CD3F48"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2) պահանջը ներկայացվել է երաշխիքով սահմանված ժամկետի ավարտից հետո:</w:t>
      </w:r>
    </w:p>
    <w:p w14:paraId="0101A412"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000435"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6AE2B8A"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32C91A9C"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p>
    <w:p w14:paraId="680EA577" w14:textId="77777777" w:rsidR="00784172" w:rsidRPr="00784172" w:rsidRDefault="00784172" w:rsidP="00784172">
      <w:pPr>
        <w:shd w:val="clear" w:color="auto" w:fill="FFFFFF"/>
        <w:ind w:firstLine="375"/>
        <w:jc w:val="both"/>
        <w:rPr>
          <w:rFonts w:ascii="GHEA Grapalat" w:hAnsi="GHEA Grapalat"/>
          <w:color w:val="000000"/>
          <w:sz w:val="20"/>
          <w:szCs w:val="20"/>
          <w:u w:val="single"/>
          <w:lang w:val="hy-AM"/>
        </w:rPr>
      </w:pPr>
      <w:r w:rsidRPr="00784172">
        <w:rPr>
          <w:rFonts w:ascii="GHEA Grapalat" w:hAnsi="GHEA Grapalat"/>
          <w:color w:val="000000"/>
          <w:sz w:val="20"/>
          <w:szCs w:val="20"/>
          <w:lang w:val="hy-AM"/>
        </w:rPr>
        <w:t xml:space="preserve">Գործադիր մարմնի ղեկավար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14:paraId="14EEBB6C"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14:paraId="2598D502" w14:textId="77777777"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ամիսը, ամսաթիվը, տարեթիվը</w:t>
      </w:r>
    </w:p>
    <w:p w14:paraId="73307F19" w14:textId="73907D52" w:rsidR="001235B6" w:rsidRPr="00784172" w:rsidRDefault="00784172" w:rsidP="001235B6">
      <w:pPr>
        <w:ind w:firstLine="567"/>
        <w:jc w:val="right"/>
        <w:rPr>
          <w:rFonts w:ascii="GHEA Grapalat" w:hAnsi="GHEA Grapalat" w:cs="Sylfaen"/>
          <w:b/>
          <w:sz w:val="20"/>
          <w:szCs w:val="20"/>
          <w:lang w:val="hy-AM"/>
        </w:rPr>
      </w:pPr>
      <w:r w:rsidRPr="00784172">
        <w:rPr>
          <w:rFonts w:ascii="GHEA Grapalat" w:hAnsi="GHEA Grapalat"/>
          <w:b/>
          <w:sz w:val="20"/>
          <w:szCs w:val="20"/>
          <w:lang w:val="hy-AM"/>
        </w:rPr>
        <w:br w:type="page"/>
      </w:r>
      <w:r w:rsidR="001235B6" w:rsidRPr="00784172">
        <w:rPr>
          <w:rFonts w:ascii="GHEA Grapalat" w:hAnsi="GHEA Grapalat" w:cs="Sylfaen"/>
          <w:b/>
          <w:sz w:val="20"/>
          <w:szCs w:val="20"/>
          <w:lang w:val="hy-AM"/>
        </w:rPr>
        <w:lastRenderedPageBreak/>
        <w:t xml:space="preserve"> </w:t>
      </w:r>
    </w:p>
    <w:p w14:paraId="44CC7E66" w14:textId="5875A67F" w:rsidR="00784172" w:rsidRPr="00784172" w:rsidRDefault="00784172" w:rsidP="00784172">
      <w:pPr>
        <w:ind w:firstLine="567"/>
        <w:jc w:val="right"/>
        <w:rPr>
          <w:rFonts w:ascii="GHEA Grapalat" w:hAnsi="GHEA Grapalat" w:cs="Arial"/>
          <w:b/>
          <w:sz w:val="20"/>
          <w:szCs w:val="20"/>
          <w:lang w:val="hy-AM"/>
        </w:rPr>
      </w:pPr>
      <w:r w:rsidRPr="00784172">
        <w:rPr>
          <w:rFonts w:ascii="GHEA Grapalat" w:hAnsi="GHEA Grapalat" w:cs="Sylfaen"/>
          <w:b/>
          <w:sz w:val="20"/>
          <w:szCs w:val="20"/>
          <w:lang w:val="hy-AM"/>
        </w:rPr>
        <w:t>Հավելված</w:t>
      </w:r>
      <w:r w:rsidRPr="00784172">
        <w:rPr>
          <w:rFonts w:ascii="GHEA Grapalat" w:hAnsi="GHEA Grapalat" w:cs="Arial"/>
          <w:b/>
          <w:sz w:val="20"/>
          <w:szCs w:val="20"/>
          <w:lang w:val="hy-AM"/>
        </w:rPr>
        <w:t xml:space="preserve"> 4.2</w:t>
      </w:r>
    </w:p>
    <w:p w14:paraId="7419F840" w14:textId="0847816C" w:rsidR="00784172" w:rsidRPr="00784172" w:rsidRDefault="00784172" w:rsidP="00784172">
      <w:pPr>
        <w:ind w:firstLine="567"/>
        <w:jc w:val="right"/>
        <w:rPr>
          <w:rFonts w:ascii="GHEA Grapalat" w:hAnsi="GHEA Grapalat" w:cs="Arial"/>
          <w:b/>
          <w:sz w:val="20"/>
          <w:szCs w:val="20"/>
          <w:lang w:val="hy-AM"/>
        </w:rPr>
      </w:pPr>
      <w:r>
        <w:rPr>
          <w:rFonts w:ascii="GHEA Grapalat" w:hAnsi="GHEA Grapalat"/>
          <w:b/>
          <w:lang w:val="af-ZA"/>
        </w:rPr>
        <w:t xml:space="preserve">ԱՄԽՀ-ԲՄԱՇՁԲ-22/05  </w:t>
      </w:r>
      <w:r w:rsidRPr="00784172">
        <w:rPr>
          <w:rFonts w:ascii="GHEA Grapalat" w:hAnsi="GHEA Grapalat" w:cs="Sylfaen"/>
          <w:b/>
          <w:sz w:val="20"/>
          <w:szCs w:val="20"/>
          <w:lang w:val="hy-AM"/>
        </w:rPr>
        <w:t>ծածկագրով</w:t>
      </w:r>
    </w:p>
    <w:p w14:paraId="2355B05B" w14:textId="77777777"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t>բաց</w:t>
      </w:r>
      <w:r w:rsidRPr="00784172">
        <w:rPr>
          <w:rFonts w:ascii="GHEA Grapalat" w:hAnsi="GHEA Grapalat" w:cs="Arial"/>
          <w:b/>
          <w:sz w:val="20"/>
          <w:szCs w:val="20"/>
          <w:lang w:val="hy-AM"/>
        </w:rPr>
        <w:t xml:space="preserve"> մրցույթի </w:t>
      </w:r>
      <w:r w:rsidRPr="00784172">
        <w:rPr>
          <w:rFonts w:ascii="GHEA Grapalat" w:hAnsi="GHEA Grapalat" w:cs="Sylfaen"/>
          <w:b/>
          <w:sz w:val="20"/>
          <w:szCs w:val="20"/>
          <w:lang w:val="hy-AM"/>
        </w:rPr>
        <w:t>հրավերի</w:t>
      </w:r>
    </w:p>
    <w:p w14:paraId="295B4556" w14:textId="77777777" w:rsidR="00784172" w:rsidRPr="00784172" w:rsidRDefault="00784172" w:rsidP="00784172">
      <w:pPr>
        <w:ind w:firstLine="567"/>
        <w:jc w:val="right"/>
        <w:rPr>
          <w:rFonts w:ascii="GHEA Grapalat" w:hAnsi="GHEA Grapalat" w:cs="Sylfaen"/>
          <w:b/>
          <w:sz w:val="20"/>
          <w:szCs w:val="20"/>
          <w:lang w:val="hy-AM"/>
        </w:rPr>
      </w:pPr>
    </w:p>
    <w:p w14:paraId="2D7FC983" w14:textId="77777777"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w:t>
      </w:r>
      <w:r w:rsidRPr="00784172">
        <w:rPr>
          <w:rFonts w:ascii="GHEA Grapalat" w:hAnsi="GHEA Grapalat" w:cs="GHEA Grapalat"/>
          <w:b/>
          <w:sz w:val="20"/>
          <w:szCs w:val="20"/>
          <w:lang w:val="hy-AM"/>
        </w:rPr>
        <w:t xml:space="preserve">ՏՈւԺԱՆՔԻ ՄԱՍԻՆ ՀԱՄԱՁԱՅՆԱԳԻՐ </w:t>
      </w:r>
    </w:p>
    <w:p w14:paraId="1A627531" w14:textId="77777777"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(որակավորման ապահովում)</w:t>
      </w:r>
    </w:p>
    <w:p w14:paraId="4E36A108" w14:textId="77777777" w:rsidR="00784172" w:rsidRPr="00784172" w:rsidRDefault="00784172" w:rsidP="00784172">
      <w:pPr>
        <w:rPr>
          <w:rFonts w:ascii="GHEA Grapalat" w:hAnsi="GHEA Grapalat" w:cs="GHEA Grapalat"/>
          <w:b/>
          <w:sz w:val="20"/>
          <w:szCs w:val="20"/>
          <w:lang w:val="hy-AM"/>
        </w:rPr>
      </w:pPr>
      <w:r w:rsidRPr="00784172">
        <w:rPr>
          <w:rFonts w:ascii="GHEA Grapalat" w:hAnsi="GHEA Grapalat" w:cs="GHEA Grapalat"/>
          <w:color w:val="FF0000"/>
          <w:sz w:val="20"/>
          <w:szCs w:val="20"/>
          <w:shd w:val="clear" w:color="auto" w:fill="92CDDC"/>
          <w:lang w:val="hy-AM"/>
        </w:rPr>
        <w:t xml:space="preserve">                                                              </w:t>
      </w:r>
    </w:p>
    <w:p w14:paraId="20CC8DA5" w14:textId="77777777" w:rsidR="00784172" w:rsidRPr="00784172" w:rsidRDefault="00784172" w:rsidP="00784172">
      <w:pPr>
        <w:rPr>
          <w:rFonts w:ascii="GHEA Grapalat" w:hAnsi="GHEA Grapalat" w:cs="GHEA Grapalat"/>
          <w:sz w:val="20"/>
          <w:szCs w:val="20"/>
          <w:lang w:val="hy-AM"/>
        </w:rPr>
      </w:pPr>
      <w:r w:rsidRPr="00784172">
        <w:rPr>
          <w:rFonts w:ascii="GHEA Grapalat" w:hAnsi="GHEA Grapalat" w:cs="GHEA Grapalat"/>
          <w:sz w:val="20"/>
          <w:szCs w:val="20"/>
          <w:lang w:val="hy-AM"/>
        </w:rPr>
        <w:t xml:space="preserve">     ք. Երևան</w:t>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lang w:val="hy-AM"/>
        </w:rPr>
        <w:t xml:space="preserve"> 20   թ.**</w:t>
      </w:r>
    </w:p>
    <w:p w14:paraId="6262AF55" w14:textId="77777777" w:rsidR="00784172" w:rsidRPr="00784172" w:rsidRDefault="00784172" w:rsidP="00784172">
      <w:pPr>
        <w:rPr>
          <w:rFonts w:ascii="GHEA Grapalat" w:hAnsi="GHEA Grapalat" w:cs="GHEA Grapalat"/>
          <w:sz w:val="20"/>
          <w:szCs w:val="20"/>
          <w:lang w:val="hy-AM"/>
        </w:rPr>
      </w:pPr>
    </w:p>
    <w:p w14:paraId="7EED3926" w14:textId="77777777" w:rsidR="00784172" w:rsidRPr="00784172" w:rsidRDefault="00784172" w:rsidP="00784172">
      <w:pPr>
        <w:jc w:val="both"/>
        <w:rPr>
          <w:rFonts w:ascii="GHEA Grapalat" w:hAnsi="GHEA Grapalat" w:cs="GHEA Grapalat"/>
          <w:sz w:val="20"/>
          <w:szCs w:val="20"/>
          <w:u w:val="single"/>
          <w:vertAlign w:val="subscript"/>
          <w:lang w:val="hy-AM"/>
        </w:rPr>
      </w:pP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 xml:space="preserve">ի դեմս Ընկերության տնօրեն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14:paraId="6DB66EDF" w14:textId="77777777" w:rsidR="00784172" w:rsidRPr="00784172" w:rsidRDefault="00784172" w:rsidP="00784172">
      <w:pPr>
        <w:jc w:val="both"/>
        <w:rPr>
          <w:rFonts w:ascii="GHEA Grapalat" w:hAnsi="GHEA Grapalat" w:cs="GHEA Grapalat"/>
          <w:sz w:val="20"/>
          <w:szCs w:val="20"/>
          <w:lang w:val="hy-AM"/>
        </w:rPr>
      </w:pPr>
      <w:r w:rsidRPr="00784172">
        <w:rPr>
          <w:rFonts w:ascii="GHEA Grapalat" w:hAnsi="GHEA Grapalat"/>
          <w:sz w:val="20"/>
          <w:szCs w:val="20"/>
          <w:vertAlign w:val="superscript"/>
          <w:lang w:val="hy-AM"/>
        </w:rPr>
        <w:t xml:space="preserve">       Ընկերության անվանումը</w:t>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t xml:space="preserve">    </w:t>
      </w:r>
      <w:r w:rsidRPr="00784172">
        <w:rPr>
          <w:rFonts w:ascii="GHEA Grapalat" w:hAnsi="GHEA Grapalat"/>
          <w:sz w:val="20"/>
          <w:szCs w:val="20"/>
          <w:vertAlign w:val="superscript"/>
          <w:lang w:val="hy-AM"/>
        </w:rPr>
        <w:t>Ընկերության տնօրենի անուն ազգանունը, անձնագրային տվյալները</w:t>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0AC85BD3" w14:textId="77777777" w:rsidR="00784172" w:rsidRPr="00784172" w:rsidRDefault="00784172" w:rsidP="00784172">
      <w:pPr>
        <w:ind w:firstLine="708"/>
        <w:jc w:val="both"/>
        <w:rPr>
          <w:rFonts w:ascii="GHEA Grapalat" w:hAnsi="GHEA Grapalat" w:cs="GHEA Grapalat"/>
          <w:sz w:val="20"/>
          <w:szCs w:val="20"/>
          <w:lang w:val="hy-AM"/>
        </w:rPr>
      </w:pPr>
    </w:p>
    <w:p w14:paraId="4377560A" w14:textId="77777777" w:rsidR="00784172" w:rsidRPr="00784172" w:rsidRDefault="00784172" w:rsidP="00784172">
      <w:pPr>
        <w:numPr>
          <w:ilvl w:val="0"/>
          <w:numId w:val="6"/>
        </w:numPr>
        <w:jc w:val="center"/>
        <w:rPr>
          <w:rFonts w:ascii="GHEA Grapalat" w:hAnsi="GHEA Grapalat" w:cs="GHEA Grapalat"/>
          <w:b/>
          <w:bCs/>
          <w:sz w:val="20"/>
          <w:szCs w:val="20"/>
          <w:lang w:val="pt-BR"/>
        </w:rPr>
      </w:pPr>
      <w:r w:rsidRPr="00784172">
        <w:rPr>
          <w:rFonts w:ascii="GHEA Grapalat" w:hAnsi="GHEA Grapalat" w:cs="GHEA Grapalat"/>
          <w:b/>
          <w:sz w:val="20"/>
          <w:szCs w:val="20"/>
          <w:lang w:val="hy-AM"/>
        </w:rPr>
        <w:t xml:space="preserve"> Հ</w:t>
      </w:r>
      <w:r w:rsidRPr="00784172">
        <w:rPr>
          <w:rFonts w:ascii="GHEA Grapalat" w:hAnsi="GHEA Grapalat" w:cs="GHEA Grapalat"/>
          <w:b/>
          <w:sz w:val="20"/>
          <w:szCs w:val="20"/>
        </w:rPr>
        <w:t>ամաձայնության առարկան</w:t>
      </w:r>
    </w:p>
    <w:p w14:paraId="542C93CD" w14:textId="77777777" w:rsidR="00784172" w:rsidRPr="00784172" w:rsidRDefault="00784172" w:rsidP="00784172">
      <w:pPr>
        <w:jc w:val="both"/>
        <w:rPr>
          <w:rFonts w:ascii="GHEA Grapalat" w:hAnsi="GHEA Grapalat" w:cs="GHEA Grapalat"/>
          <w:b/>
          <w:bCs/>
          <w:sz w:val="20"/>
          <w:szCs w:val="20"/>
          <w:lang w:val="pt-BR"/>
        </w:rPr>
      </w:pPr>
      <w:r w:rsidRPr="00784172">
        <w:rPr>
          <w:rFonts w:ascii="GHEA Grapalat" w:hAnsi="GHEA Grapalat" w:cs="GHEA Grapalat"/>
          <w:sz w:val="20"/>
          <w:szCs w:val="20"/>
          <w:lang w:val="pt-BR"/>
        </w:rPr>
        <w:tab/>
      </w:r>
      <w:r w:rsidRPr="00784172">
        <w:rPr>
          <w:rFonts w:ascii="GHEA Grapalat" w:hAnsi="GHEA Grapalat" w:cs="GHEA Grapalat"/>
          <w:sz w:val="20"/>
          <w:szCs w:val="20"/>
          <w:lang w:val="pt-BR"/>
        </w:rPr>
        <w:tab/>
        <w:t xml:space="preserve">                               </w:t>
      </w:r>
    </w:p>
    <w:p w14:paraId="4D2EF4F7" w14:textId="77777777" w:rsidR="00784172" w:rsidRPr="00784172" w:rsidRDefault="00784172" w:rsidP="00784172">
      <w:pPr>
        <w:numPr>
          <w:ilvl w:val="1"/>
          <w:numId w:val="7"/>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Ընկերությունը մասնակցում է </w:t>
      </w:r>
      <w:r w:rsidRPr="00784172">
        <w:rPr>
          <w:rFonts w:ascii="GHEA Grapalat" w:hAnsi="GHEA Grapalat" w:cs="GHEA Grapalat"/>
          <w:sz w:val="20"/>
          <w:szCs w:val="20"/>
          <w:u w:val="single"/>
          <w:lang w:val="pt-BR"/>
        </w:rPr>
        <w:tab/>
      </w:r>
      <w:r w:rsidRPr="00784172">
        <w:rPr>
          <w:rFonts w:ascii="GHEA Grapalat" w:hAnsi="GHEA Grapalat" w:cs="GHEA Grapalat"/>
          <w:sz w:val="20"/>
          <w:szCs w:val="20"/>
          <w:u w:val="single"/>
          <w:lang w:val="pt-BR"/>
        </w:rPr>
        <w:tab/>
      </w:r>
      <w:r w:rsidRPr="00784172">
        <w:rPr>
          <w:rFonts w:ascii="GHEA Grapalat" w:hAnsi="GHEA Grapalat" w:cs="GHEA Grapalat"/>
          <w:sz w:val="20"/>
          <w:szCs w:val="20"/>
          <w:u w:val="single"/>
          <w:lang w:val="pt-BR"/>
        </w:rPr>
        <w:tab/>
        <w:t xml:space="preserve">    </w:t>
      </w:r>
      <w:r w:rsidRPr="00784172">
        <w:rPr>
          <w:rFonts w:ascii="GHEA Grapalat" w:hAnsi="GHEA Grapalat" w:cs="GHEA Grapalat"/>
          <w:sz w:val="20"/>
          <w:szCs w:val="20"/>
          <w:u w:val="single"/>
          <w:lang w:val="pt-BR"/>
        </w:rPr>
        <w:tab/>
        <w:t xml:space="preserve">           </w:t>
      </w:r>
      <w:r w:rsidRPr="00784172">
        <w:rPr>
          <w:rFonts w:ascii="GHEA Grapalat" w:hAnsi="GHEA Grapalat" w:cs="GHEA Grapalat"/>
          <w:sz w:val="20"/>
          <w:szCs w:val="20"/>
          <w:u w:val="single"/>
          <w:lang w:val="pt-BR"/>
        </w:rPr>
        <w:tab/>
      </w:r>
      <w:r w:rsidRPr="00784172">
        <w:rPr>
          <w:rFonts w:ascii="GHEA Grapalat" w:hAnsi="GHEA Grapalat" w:cs="GHEA Grapalat"/>
          <w:sz w:val="20"/>
          <w:szCs w:val="20"/>
          <w:lang w:val="pt-BR"/>
        </w:rPr>
        <w:t xml:space="preserve">*  (այսուհետ` Պատվիրատու) կողմից </w:t>
      </w:r>
    </w:p>
    <w:p w14:paraId="1D788B3D" w14:textId="77777777" w:rsidR="00784172" w:rsidRPr="00784172" w:rsidRDefault="00784172" w:rsidP="00784172">
      <w:pPr>
        <w:ind w:left="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w:t>
      </w:r>
      <w:r w:rsidRPr="00784172">
        <w:rPr>
          <w:rFonts w:ascii="GHEA Grapalat" w:hAnsi="GHEA Grapalat"/>
          <w:sz w:val="20"/>
          <w:szCs w:val="20"/>
          <w:vertAlign w:val="superscript"/>
          <w:lang w:val="hy-AM"/>
        </w:rPr>
        <w:t>պատվիրատուի անվանումը</w:t>
      </w:r>
    </w:p>
    <w:p w14:paraId="34825F07" w14:textId="77777777" w:rsidR="00784172" w:rsidRPr="00784172" w:rsidRDefault="00784172" w:rsidP="00784172">
      <w:pPr>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կազմակերպված` </w:t>
      </w:r>
      <w:r w:rsidRPr="00784172">
        <w:rPr>
          <w:rFonts w:ascii="GHEA Grapalat" w:hAnsi="GHEA Grapalat" w:cs="GHEA Grapalat"/>
          <w:sz w:val="20"/>
          <w:szCs w:val="20"/>
          <w:u w:val="single"/>
          <w:lang w:val="pt-BR"/>
        </w:rPr>
        <w:t xml:space="preserve"> </w:t>
      </w:r>
      <w:r w:rsidRPr="00784172">
        <w:rPr>
          <w:rFonts w:ascii="GHEA Grapalat" w:hAnsi="GHEA Grapalat" w:cs="GHEA Grapalat"/>
          <w:sz w:val="20"/>
          <w:szCs w:val="20"/>
          <w:u w:val="single"/>
          <w:lang w:val="pt-BR"/>
        </w:rPr>
        <w:tab/>
        <w:t xml:space="preserve">                                             </w:t>
      </w:r>
      <w:r w:rsidRPr="00784172">
        <w:rPr>
          <w:rFonts w:ascii="GHEA Grapalat" w:hAnsi="GHEA Grapalat" w:cs="GHEA Grapalat"/>
          <w:sz w:val="20"/>
          <w:szCs w:val="20"/>
          <w:lang w:val="pt-BR"/>
        </w:rPr>
        <w:t>* ծածկագրով գնման ընթացակարգին:</w:t>
      </w:r>
    </w:p>
    <w:p w14:paraId="08846E68" w14:textId="77777777" w:rsidR="00784172" w:rsidRPr="00784172" w:rsidRDefault="00784172" w:rsidP="00784172">
      <w:pPr>
        <w:ind w:left="426"/>
        <w:jc w:val="both"/>
        <w:rPr>
          <w:rFonts w:ascii="GHEA Grapalat" w:hAnsi="GHEA Grapalat" w:cs="GHEA Grapalat"/>
          <w:sz w:val="20"/>
          <w:szCs w:val="20"/>
          <w:lang w:val="pt-BR"/>
        </w:rPr>
      </w:pPr>
      <w:r w:rsidRPr="00784172">
        <w:rPr>
          <w:rFonts w:ascii="GHEA Grapalat" w:hAnsi="GHEA Grapalat"/>
          <w:sz w:val="20"/>
          <w:szCs w:val="20"/>
          <w:vertAlign w:val="superscript"/>
          <w:lang w:val="pt-BR"/>
        </w:rPr>
        <w:t xml:space="preserve">                                                        </w:t>
      </w:r>
      <w:r w:rsidRPr="00784172">
        <w:rPr>
          <w:rFonts w:ascii="GHEA Grapalat" w:hAnsi="GHEA Grapalat"/>
          <w:sz w:val="20"/>
          <w:szCs w:val="20"/>
          <w:vertAlign w:val="superscript"/>
          <w:lang w:val="hy-AM"/>
        </w:rPr>
        <w:t>ընթացակարգի ծածկագիրը</w:t>
      </w:r>
    </w:p>
    <w:p w14:paraId="5B8C3D9B" w14:textId="77777777" w:rsidR="00784172" w:rsidRPr="00784172" w:rsidRDefault="00784172" w:rsidP="00784172">
      <w:pPr>
        <w:ind w:firstLine="360"/>
        <w:jc w:val="both"/>
        <w:rPr>
          <w:rFonts w:ascii="GHEA Grapalat" w:hAnsi="GHEA Grapalat" w:cs="GHEA Grapalat"/>
          <w:color w:val="5B9BD5"/>
          <w:sz w:val="20"/>
          <w:szCs w:val="20"/>
          <w:lang w:val="hy-AM"/>
        </w:rPr>
      </w:pPr>
      <w:r w:rsidRPr="00784172">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E245B7F" w14:textId="77777777" w:rsidR="00784172" w:rsidRPr="00784172" w:rsidRDefault="00784172" w:rsidP="00784172">
      <w:pPr>
        <w:ind w:firstLine="360"/>
        <w:jc w:val="both"/>
        <w:rPr>
          <w:rFonts w:ascii="GHEA Grapalat" w:hAnsi="GHEA Grapalat" w:cs="GHEA Grapalat"/>
          <w:color w:val="000000"/>
          <w:sz w:val="20"/>
          <w:szCs w:val="20"/>
          <w:lang w:val="pt-BR"/>
        </w:rPr>
      </w:pPr>
      <w:r w:rsidRPr="00784172">
        <w:rPr>
          <w:rFonts w:ascii="GHEA Grapalat" w:hAnsi="GHEA Grapalat" w:cs="GHEA Grapalat"/>
          <w:color w:val="000000"/>
          <w:sz w:val="20"/>
          <w:szCs w:val="20"/>
          <w:lang w:val="pt-BR"/>
        </w:rPr>
        <w:t>1.3 Ընկերությունը</w:t>
      </w:r>
      <w:r w:rsidRPr="00784172">
        <w:rPr>
          <w:rFonts w:ascii="GHEA Grapalat" w:hAnsi="GHEA Grapalat" w:cs="GHEA Grapalat"/>
          <w:color w:val="000000"/>
          <w:sz w:val="20"/>
          <w:szCs w:val="20"/>
          <w:lang w:val="hy-AM"/>
        </w:rPr>
        <w:t xml:space="preserve"> սույն </w:t>
      </w:r>
      <w:r w:rsidRPr="00784172">
        <w:rPr>
          <w:rFonts w:ascii="GHEA Grapalat" w:hAnsi="GHEA Grapalat" w:cs="GHEA Grapalat"/>
          <w:color w:val="000000"/>
          <w:sz w:val="20"/>
          <w:szCs w:val="20"/>
          <w:lang w:val="pt-BR"/>
        </w:rPr>
        <w:t>տուժանքի համաձայնագ</w:t>
      </w:r>
      <w:r w:rsidRPr="00784172">
        <w:rPr>
          <w:rFonts w:ascii="GHEA Grapalat" w:hAnsi="GHEA Grapalat" w:cs="GHEA Grapalat"/>
          <w:color w:val="000000"/>
          <w:sz w:val="20"/>
          <w:szCs w:val="20"/>
          <w:lang w:val="hy-AM"/>
        </w:rPr>
        <w:t>ր</w:t>
      </w:r>
      <w:r w:rsidRPr="00784172">
        <w:rPr>
          <w:rFonts w:ascii="GHEA Grapalat" w:hAnsi="GHEA Grapalat" w:cs="GHEA Grapalat"/>
          <w:color w:val="000000"/>
          <w:sz w:val="20"/>
          <w:szCs w:val="20"/>
          <w:lang w:val="pt-BR"/>
        </w:rPr>
        <w:t>ի</w:t>
      </w:r>
      <w:r w:rsidRPr="00784172">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3D6D81A" w14:textId="77777777"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42D236E" w14:textId="77777777"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784172">
        <w:rPr>
          <w:rFonts w:ascii="GHEA Grapalat" w:hAnsi="GHEA Grapalat" w:cs="GHEA Grapalat"/>
          <w:color w:val="000000"/>
          <w:sz w:val="20"/>
          <w:szCs w:val="20"/>
          <w:lang w:val="pt-BR"/>
        </w:rPr>
        <w:t>Ընկերության</w:t>
      </w:r>
      <w:r w:rsidRPr="00784172">
        <w:rPr>
          <w:rFonts w:ascii="GHEA Grapalat" w:hAnsi="GHEA Grapalat" w:cs="GHEA Grapalat"/>
          <w:color w:val="000000"/>
          <w:sz w:val="20"/>
          <w:szCs w:val="20"/>
          <w:lang w:val="hy-AM"/>
        </w:rPr>
        <w:t xml:space="preserve"> հաշվից  գանձելու համար՝ առանց լրացուցիչ ակցեպտավորման: </w:t>
      </w:r>
    </w:p>
    <w:p w14:paraId="72B4FF76" w14:textId="77777777"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գ)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4B93D2B" w14:textId="77777777" w:rsidR="00784172" w:rsidRPr="00784172" w:rsidRDefault="00784172" w:rsidP="00784172">
      <w:pPr>
        <w:ind w:left="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դ)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16C524A" w14:textId="77777777" w:rsidR="00784172" w:rsidRPr="00784172" w:rsidRDefault="00784172" w:rsidP="00784172">
      <w:pPr>
        <w:ind w:firstLine="426"/>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639DDF83" w14:textId="77777777" w:rsidR="00784172" w:rsidRPr="00784172" w:rsidRDefault="00784172" w:rsidP="00784172">
      <w:pPr>
        <w:ind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784172">
        <w:rPr>
          <w:rFonts w:ascii="GHEA Grapalat" w:hAnsi="GHEA Grapalat" w:cs="GHEA Grapalat"/>
          <w:sz w:val="20"/>
          <w:szCs w:val="20"/>
          <w:lang w:val="hy-AM"/>
        </w:rPr>
        <w:t xml:space="preserve">Պահանջագիրը բնօրինակներով </w:t>
      </w:r>
      <w:r w:rsidRPr="00784172">
        <w:rPr>
          <w:rFonts w:ascii="GHEA Grapalat" w:hAnsi="GHEA Grapalat" w:cs="GHEA Grapalat"/>
          <w:sz w:val="20"/>
          <w:szCs w:val="20"/>
          <w:lang w:val="pt-BR"/>
        </w:rPr>
        <w:t xml:space="preserve">ներկայացնում է </w:t>
      </w:r>
      <w:r w:rsidRPr="00784172">
        <w:rPr>
          <w:rFonts w:ascii="GHEA Grapalat" w:hAnsi="GHEA Grapalat" w:cs="GHEA Grapalat"/>
          <w:sz w:val="20"/>
          <w:szCs w:val="20"/>
          <w:lang w:val="hy-AM"/>
        </w:rPr>
        <w:t>Վճարող Բանկին</w:t>
      </w:r>
      <w:r w:rsidRPr="0078417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84172">
        <w:rPr>
          <w:rFonts w:ascii="GHEA Grapalat" w:hAnsi="GHEA Grapalat" w:cs="GHEA Grapalat"/>
          <w:sz w:val="20"/>
          <w:szCs w:val="20"/>
          <w:lang w:val="hy-AM"/>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թվային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ստորագրությամբ</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հաստատված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լինելու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դեպքում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դրանք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Բանկին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են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ներկայացվում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կրիչներով</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ինչպես</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նաև</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դրանցից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արտատպված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թղթային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տարբերակներով</w:t>
      </w:r>
      <w:r w:rsidRPr="00784172">
        <w:rPr>
          <w:rFonts w:ascii="GHEA Grapalat" w:hAnsi="GHEA Grapalat" w:cs="GHEA Grapalat"/>
          <w:sz w:val="20"/>
          <w:szCs w:val="20"/>
          <w:lang w:val="pt-BR"/>
        </w:rPr>
        <w:t>:</w:t>
      </w:r>
    </w:p>
    <w:p w14:paraId="3A947D61" w14:textId="77777777" w:rsidR="00784172" w:rsidRPr="00784172" w:rsidRDefault="00784172" w:rsidP="00784172">
      <w:pPr>
        <w:numPr>
          <w:ilvl w:val="1"/>
          <w:numId w:val="25"/>
        </w:numPr>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D9AD571" w14:textId="77777777" w:rsidR="00784172" w:rsidRPr="00784172" w:rsidRDefault="00784172" w:rsidP="00784172">
      <w:pPr>
        <w:ind w:firstLine="426"/>
        <w:jc w:val="both"/>
        <w:rPr>
          <w:rFonts w:ascii="GHEA Grapalat" w:hAnsi="GHEA Grapalat" w:cs="GHEA Grapalat"/>
          <w:sz w:val="20"/>
          <w:szCs w:val="20"/>
          <w:lang w:val="pt-BR"/>
        </w:rPr>
      </w:pPr>
      <w:r w:rsidRPr="00784172">
        <w:rPr>
          <w:rFonts w:ascii="GHEA Grapalat" w:hAnsi="GHEA Grapalat" w:cs="GHEA Grapalat"/>
          <w:sz w:val="20"/>
          <w:szCs w:val="20"/>
          <w:lang w:val="hy-AM"/>
        </w:rPr>
        <w:t>1.6 Վճարող Բանկի կողմից Պ</w:t>
      </w:r>
      <w:r w:rsidRPr="00784172">
        <w:rPr>
          <w:rFonts w:ascii="GHEA Grapalat" w:hAnsi="GHEA Grapalat" w:cs="GHEA Grapalat"/>
          <w:sz w:val="20"/>
          <w:szCs w:val="20"/>
          <w:lang w:val="pt-BR"/>
        </w:rPr>
        <w:t xml:space="preserve">ահանջագրում նշված գումարի վճարման հետևանքով </w:t>
      </w:r>
      <w:r w:rsidRPr="00784172">
        <w:rPr>
          <w:rFonts w:ascii="GHEA Grapalat" w:hAnsi="GHEA Grapalat" w:cs="GHEA Grapalat"/>
          <w:sz w:val="20"/>
          <w:szCs w:val="20"/>
          <w:lang w:val="hy-AM"/>
        </w:rPr>
        <w:t xml:space="preserve">Ընկերության </w:t>
      </w:r>
      <w:r w:rsidRPr="00784172">
        <w:rPr>
          <w:rFonts w:ascii="GHEA Grapalat" w:hAnsi="GHEA Grapalat" w:cs="GHEA Grapalat"/>
          <w:sz w:val="20"/>
          <w:szCs w:val="20"/>
          <w:lang w:val="pt-BR"/>
        </w:rPr>
        <w:t xml:space="preserve">առաջացած ռիսկերի (Ընկերության կրած վնասների) </w:t>
      </w:r>
      <w:r w:rsidRPr="00784172">
        <w:rPr>
          <w:rFonts w:ascii="GHEA Grapalat" w:hAnsi="GHEA Grapalat" w:cs="GHEA Grapalat"/>
          <w:sz w:val="20"/>
          <w:szCs w:val="20"/>
          <w:lang w:val="hy-AM"/>
        </w:rPr>
        <w:t xml:space="preserve">և բացասական հետևանքների </w:t>
      </w:r>
      <w:r w:rsidRPr="00784172">
        <w:rPr>
          <w:rFonts w:ascii="GHEA Grapalat" w:hAnsi="GHEA Grapalat" w:cs="GHEA Grapalat"/>
          <w:sz w:val="20"/>
          <w:szCs w:val="20"/>
          <w:lang w:val="pt-BR"/>
        </w:rPr>
        <w:t>համար Բանկը</w:t>
      </w:r>
      <w:r w:rsidRPr="00784172">
        <w:rPr>
          <w:rFonts w:ascii="GHEA Grapalat" w:hAnsi="GHEA Grapalat" w:cs="GHEA Grapalat"/>
          <w:sz w:val="20"/>
          <w:szCs w:val="20"/>
          <w:lang w:val="hy-AM"/>
        </w:rPr>
        <w:t xml:space="preserve"> որևէ</w:t>
      </w:r>
      <w:r w:rsidRPr="00784172">
        <w:rPr>
          <w:rFonts w:ascii="GHEA Grapalat" w:hAnsi="GHEA Grapalat" w:cs="GHEA Grapalat"/>
          <w:sz w:val="20"/>
          <w:szCs w:val="20"/>
          <w:lang w:val="pt-BR"/>
        </w:rPr>
        <w:t xml:space="preserve"> պատասխանատվություն չի կրում</w:t>
      </w:r>
      <w:r w:rsidRPr="00784172">
        <w:rPr>
          <w:rFonts w:ascii="GHEA Grapalat" w:hAnsi="GHEA Grapalat" w:cs="GHEA Grapalat"/>
          <w:sz w:val="20"/>
          <w:szCs w:val="20"/>
          <w:lang w:val="hy-AM"/>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7FB3CC5" w14:textId="77777777" w:rsidR="00784172" w:rsidRPr="00784172" w:rsidRDefault="00784172" w:rsidP="00784172">
      <w:pPr>
        <w:ind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1.7 </w:t>
      </w:r>
      <w:r w:rsidRPr="00784172">
        <w:rPr>
          <w:rFonts w:ascii="GHEA Grapalat" w:hAnsi="GHEA Grapalat" w:cs="GHEA Grapalat"/>
          <w:sz w:val="20"/>
          <w:szCs w:val="20"/>
          <w:lang w:val="hy-AM"/>
        </w:rPr>
        <w:t>Այն դեպքում</w:t>
      </w:r>
      <w:r w:rsidRPr="00784172">
        <w:rPr>
          <w:rFonts w:ascii="GHEA Grapalat" w:hAnsi="GHEA Grapalat" w:cs="GHEA Grapalat"/>
          <w:sz w:val="20"/>
          <w:szCs w:val="20"/>
          <w:lang w:val="pt-BR"/>
        </w:rPr>
        <w:t>,</w:t>
      </w:r>
      <w:r w:rsidRPr="00784172">
        <w:rPr>
          <w:rFonts w:ascii="GHEA Grapalat" w:hAnsi="GHEA Grapalat" w:cs="GHEA Grapalat"/>
          <w:sz w:val="20"/>
          <w:szCs w:val="20"/>
          <w:lang w:val="hy-AM"/>
        </w:rPr>
        <w:t xml:space="preserve"> երբ Ընկերության հաշվի միջոցները չեն բավարարում</w:t>
      </w:r>
      <w:r w:rsidRPr="00784172">
        <w:rPr>
          <w:rFonts w:ascii="GHEA Grapalat" w:hAnsi="GHEA Grapalat" w:cs="GHEA Grapalat"/>
          <w:sz w:val="20"/>
          <w:szCs w:val="20"/>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բանկը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վճարման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ստանալուց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հետո՝</w:t>
      </w:r>
      <w:r w:rsidRPr="00784172">
        <w:rPr>
          <w:rFonts w:ascii="GHEA Grapalat" w:hAnsi="GHEA Grapalat" w:cs="GHEA Grapalat"/>
          <w:sz w:val="20"/>
          <w:szCs w:val="20"/>
          <w:lang w:val="pt-BR"/>
        </w:rPr>
        <w:t xml:space="preserve"> 2 (</w:t>
      </w:r>
      <w:r w:rsidRPr="00784172">
        <w:rPr>
          <w:rFonts w:ascii="GHEA Grapalat" w:hAnsi="GHEA Grapalat" w:cs="GHEA Grapalat"/>
          <w:sz w:val="20"/>
          <w:szCs w:val="20"/>
        </w:rPr>
        <w:t>երկու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աշխատանքային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օրվա</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ընթացքում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պետք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տեղեկացնի</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Պատվիրատուին՝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գրավոր</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ձևով</w:t>
      </w:r>
      <w:r w:rsidRPr="00784172">
        <w:rPr>
          <w:rFonts w:ascii="GHEA Grapalat" w:hAnsi="GHEA Grapalat" w:cs="GHEA Grapalat"/>
          <w:sz w:val="20"/>
          <w:szCs w:val="20"/>
          <w:lang w:val="pt-BR"/>
        </w:rPr>
        <w:t>:</w:t>
      </w:r>
    </w:p>
    <w:p w14:paraId="2C5740FC" w14:textId="77777777" w:rsidR="00784172" w:rsidRPr="00784172" w:rsidRDefault="00784172" w:rsidP="00784172">
      <w:pPr>
        <w:ind w:firstLine="360"/>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1.8 Սույն համաձայնագիրը և կից </w:t>
      </w:r>
      <w:r w:rsidRPr="00784172">
        <w:rPr>
          <w:rFonts w:ascii="GHEA Grapalat" w:hAnsi="GHEA Grapalat" w:cs="GHEA Grapalat"/>
          <w:sz w:val="20"/>
          <w:szCs w:val="20"/>
          <w:lang w:val="hy-AM"/>
        </w:rPr>
        <w:t>Պ</w:t>
      </w:r>
      <w:r w:rsidRPr="00784172">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Pr="00784172">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2A64E135" w14:textId="77777777" w:rsidR="00784172" w:rsidRPr="00784172" w:rsidRDefault="00784172" w:rsidP="00784172">
      <w:pPr>
        <w:jc w:val="both"/>
        <w:rPr>
          <w:rFonts w:ascii="GHEA Grapalat" w:hAnsi="GHEA Grapalat" w:cs="GHEA Grapalat"/>
          <w:sz w:val="20"/>
          <w:szCs w:val="20"/>
          <w:lang w:val="hy-AM"/>
        </w:rPr>
      </w:pPr>
    </w:p>
    <w:p w14:paraId="7B208A0A" w14:textId="77777777" w:rsidR="00784172" w:rsidRPr="00784172" w:rsidRDefault="00784172" w:rsidP="00784172">
      <w:pPr>
        <w:numPr>
          <w:ilvl w:val="0"/>
          <w:numId w:val="6"/>
        </w:numPr>
        <w:jc w:val="center"/>
        <w:rPr>
          <w:rFonts w:ascii="GHEA Grapalat" w:hAnsi="GHEA Grapalat" w:cs="GHEA Grapalat"/>
          <w:b/>
          <w:bCs/>
          <w:sz w:val="20"/>
          <w:szCs w:val="20"/>
        </w:rPr>
      </w:pPr>
      <w:r w:rsidRPr="00784172">
        <w:rPr>
          <w:rFonts w:ascii="GHEA Grapalat" w:hAnsi="GHEA Grapalat" w:cs="GHEA Grapalat"/>
          <w:b/>
          <w:bCs/>
          <w:sz w:val="20"/>
          <w:szCs w:val="20"/>
        </w:rPr>
        <w:t>Այլ պայմաններ</w:t>
      </w:r>
    </w:p>
    <w:p w14:paraId="2A5C8F08"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rPr>
        <w:t>2.1 Սույն համաձայնագիրը</w:t>
      </w:r>
      <w:r w:rsidRPr="00784172">
        <w:rPr>
          <w:rFonts w:ascii="GHEA Grapalat" w:hAnsi="GHEA Grapalat" w:cs="GHEA Grapalat"/>
          <w:sz w:val="20"/>
          <w:szCs w:val="20"/>
          <w:lang w:val="hy-AM"/>
        </w:rPr>
        <w:t xml:space="preserve"> և Պահանջագիրը անհետկանչելի են,</w:t>
      </w:r>
      <w:r w:rsidRPr="00784172">
        <w:rPr>
          <w:rFonts w:ascii="GHEA Grapalat" w:hAnsi="GHEA Grapalat" w:cs="GHEA Grapalat"/>
          <w:sz w:val="20"/>
          <w:szCs w:val="20"/>
        </w:rPr>
        <w:t xml:space="preserve"> ուժի մեջ </w:t>
      </w:r>
      <w:r w:rsidRPr="00784172">
        <w:rPr>
          <w:rFonts w:ascii="GHEA Grapalat" w:hAnsi="GHEA Grapalat" w:cs="GHEA Grapalat"/>
          <w:sz w:val="20"/>
          <w:szCs w:val="20"/>
          <w:lang w:val="hy-AM"/>
        </w:rPr>
        <w:t>են</w:t>
      </w:r>
      <w:r w:rsidRPr="00784172">
        <w:rPr>
          <w:rFonts w:ascii="GHEA Grapalat" w:hAnsi="GHEA Grapalat" w:cs="GHEA Grapalat"/>
          <w:sz w:val="20"/>
          <w:szCs w:val="20"/>
        </w:rPr>
        <w:t xml:space="preserve"> մտնում Ընկերության կողմից վավերացման պահից և ուժի մեջ</w:t>
      </w:r>
      <w:r w:rsidRPr="00784172">
        <w:rPr>
          <w:rFonts w:ascii="GHEA Grapalat" w:hAnsi="GHEA Grapalat" w:cs="GHEA Grapalat"/>
          <w:sz w:val="20"/>
          <w:szCs w:val="20"/>
          <w:lang w:val="hy-AM"/>
        </w:rPr>
        <w:t xml:space="preserve"> են մինչև </w:t>
      </w:r>
      <w:r w:rsidRPr="00784172">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3BE7E0E0"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9AAC957"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7FAF1E3" w14:textId="77777777" w:rsidR="00784172" w:rsidRPr="00784172" w:rsidDel="00A13215"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11E5ECB"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527569A" w14:textId="77777777" w:rsidR="00784172" w:rsidRPr="00784172" w:rsidRDefault="00784172" w:rsidP="00784172">
      <w:pPr>
        <w:ind w:firstLine="567"/>
        <w:jc w:val="both"/>
        <w:rPr>
          <w:rFonts w:ascii="GHEA Grapalat" w:hAnsi="GHEA Grapalat" w:cs="GHEA Grapalat"/>
          <w:sz w:val="20"/>
          <w:szCs w:val="20"/>
          <w:lang w:val="hy-AM"/>
        </w:rPr>
      </w:pPr>
    </w:p>
    <w:p w14:paraId="01324F61" w14:textId="77777777" w:rsidR="00784172" w:rsidRPr="00784172" w:rsidRDefault="00784172" w:rsidP="00784172">
      <w:pPr>
        <w:ind w:firstLine="567"/>
        <w:jc w:val="center"/>
        <w:rPr>
          <w:rFonts w:ascii="GHEA Grapalat" w:hAnsi="GHEA Grapalat" w:cs="GHEA Grapalat"/>
          <w:sz w:val="20"/>
          <w:szCs w:val="20"/>
          <w:lang w:val="hy-AM"/>
        </w:rPr>
      </w:pPr>
      <w:r w:rsidRPr="00784172">
        <w:rPr>
          <w:rFonts w:ascii="GHEA Grapalat" w:hAnsi="GHEA Grapalat" w:cs="GHEA Grapalat"/>
          <w:b/>
          <w:sz w:val="20"/>
          <w:szCs w:val="20"/>
          <w:lang w:val="hy-AM"/>
        </w:rPr>
        <w:t>3. Ընկերության հասցեն, բանկային վավերապայմանները`</w:t>
      </w:r>
    </w:p>
    <w:p w14:paraId="021BF244" w14:textId="77777777" w:rsidR="00784172" w:rsidRPr="00784172" w:rsidRDefault="00784172" w:rsidP="00784172">
      <w:pPr>
        <w:jc w:val="both"/>
        <w:rPr>
          <w:rFonts w:ascii="GHEA Grapalat" w:hAnsi="GHEA Grapalat" w:cs="GHEA Grapalat"/>
          <w:sz w:val="20"/>
          <w:szCs w:val="20"/>
          <w:u w:val="single"/>
          <w:lang w:val="hy-AM"/>
        </w:rPr>
      </w:pP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14:paraId="0529CCC3" w14:textId="77777777" w:rsidR="00784172" w:rsidRPr="00784172" w:rsidRDefault="00784172" w:rsidP="00784172">
      <w:pPr>
        <w:jc w:val="both"/>
        <w:rPr>
          <w:rFonts w:ascii="GHEA Grapalat" w:hAnsi="GHEA Grapalat"/>
          <w:sz w:val="18"/>
          <w:szCs w:val="18"/>
          <w:vertAlign w:val="superscript"/>
          <w:lang w:val="hy-AM"/>
        </w:rPr>
      </w:pPr>
      <w:r w:rsidRPr="00784172">
        <w:rPr>
          <w:rFonts w:ascii="GHEA Grapalat" w:hAnsi="GHEA Grapalat"/>
          <w:sz w:val="18"/>
          <w:szCs w:val="18"/>
          <w:vertAlign w:val="superscript"/>
          <w:lang w:val="hy-AM"/>
        </w:rPr>
        <w:t xml:space="preserve">                               ընկերության անվանումը</w:t>
      </w:r>
    </w:p>
    <w:p w14:paraId="2FA0FA57" w14:textId="77777777" w:rsidR="00784172" w:rsidRPr="00784172" w:rsidRDefault="00784172" w:rsidP="00784172">
      <w:pPr>
        <w:jc w:val="both"/>
        <w:rPr>
          <w:rFonts w:ascii="GHEA Grapalat" w:hAnsi="GHEA Grapalat"/>
          <w:sz w:val="18"/>
          <w:szCs w:val="18"/>
          <w:u w:val="single"/>
          <w:vertAlign w:val="superscript"/>
          <w:lang w:val="hy-AM"/>
        </w:rPr>
      </w:pPr>
      <w:r w:rsidRPr="00784172">
        <w:rPr>
          <w:rFonts w:ascii="GHEA Grapalat" w:hAnsi="GHEA Grapalat"/>
          <w:sz w:val="18"/>
          <w:szCs w:val="18"/>
          <w:vertAlign w:val="superscript"/>
          <w:lang w:val="hy-AM"/>
        </w:rPr>
        <w:t xml:space="preserve"> </w:t>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p>
    <w:p w14:paraId="4DB0AE39" w14:textId="77777777" w:rsidR="00784172" w:rsidRPr="00784172" w:rsidRDefault="00784172" w:rsidP="00784172">
      <w:pPr>
        <w:jc w:val="both"/>
        <w:rPr>
          <w:rFonts w:ascii="GHEA Grapalat" w:hAnsi="GHEA Grapalat"/>
          <w:sz w:val="18"/>
          <w:szCs w:val="18"/>
          <w:vertAlign w:val="superscript"/>
          <w:lang w:val="hy-AM"/>
        </w:rPr>
      </w:pPr>
      <w:r w:rsidRPr="00784172">
        <w:rPr>
          <w:rFonts w:ascii="GHEA Grapalat" w:hAnsi="GHEA Grapalat"/>
          <w:sz w:val="18"/>
          <w:szCs w:val="18"/>
          <w:vertAlign w:val="superscript"/>
          <w:lang w:val="hy-AM"/>
        </w:rPr>
        <w:t xml:space="preserve">                              ընկերության հասցեն</w:t>
      </w:r>
    </w:p>
    <w:p w14:paraId="0E18A08B" w14:textId="77777777" w:rsidR="00784172" w:rsidRPr="00784172" w:rsidRDefault="00784172" w:rsidP="00784172">
      <w:pPr>
        <w:jc w:val="both"/>
        <w:rPr>
          <w:rFonts w:ascii="GHEA Grapalat" w:hAnsi="GHEA Grapalat"/>
          <w:sz w:val="18"/>
          <w:szCs w:val="18"/>
          <w:u w:val="single"/>
          <w:vertAlign w:val="superscript"/>
          <w:lang w:val="hy-AM"/>
        </w:rPr>
      </w:pP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p>
    <w:p w14:paraId="61D3B42F" w14:textId="77777777" w:rsidR="00784172" w:rsidRPr="00784172" w:rsidRDefault="00784172" w:rsidP="00784172">
      <w:pPr>
        <w:jc w:val="both"/>
        <w:rPr>
          <w:rFonts w:ascii="GHEA Grapalat" w:hAnsi="GHEA Grapalat"/>
          <w:sz w:val="18"/>
          <w:szCs w:val="18"/>
          <w:vertAlign w:val="superscript"/>
          <w:lang w:val="hy-AM"/>
        </w:rPr>
      </w:pPr>
      <w:r w:rsidRPr="00784172">
        <w:rPr>
          <w:rFonts w:ascii="GHEA Grapalat" w:hAnsi="GHEA Grapalat"/>
          <w:sz w:val="18"/>
          <w:szCs w:val="18"/>
          <w:vertAlign w:val="superscript"/>
          <w:lang w:val="hy-AM"/>
        </w:rPr>
        <w:t xml:space="preserve">              ընկերությանը սպասարկող բանկի անվանումը</w:t>
      </w:r>
    </w:p>
    <w:p w14:paraId="11B4580D" w14:textId="77777777" w:rsidR="00784172" w:rsidRPr="00784172" w:rsidRDefault="00784172" w:rsidP="00784172">
      <w:pPr>
        <w:jc w:val="both"/>
        <w:rPr>
          <w:rFonts w:ascii="GHEA Grapalat" w:hAnsi="GHEA Grapalat"/>
          <w:sz w:val="18"/>
          <w:szCs w:val="18"/>
          <w:u w:val="single"/>
          <w:vertAlign w:val="superscript"/>
          <w:lang w:val="hy-AM"/>
        </w:rPr>
      </w:pP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r w:rsidRPr="00784172">
        <w:rPr>
          <w:rFonts w:ascii="GHEA Grapalat" w:hAnsi="GHEA Grapalat"/>
          <w:sz w:val="18"/>
          <w:szCs w:val="18"/>
          <w:u w:val="single"/>
          <w:vertAlign w:val="superscript"/>
          <w:lang w:val="hy-AM"/>
        </w:rPr>
        <w:tab/>
      </w:r>
    </w:p>
    <w:p w14:paraId="4EA2B08E" w14:textId="77777777" w:rsidR="00784172" w:rsidRPr="00784172" w:rsidRDefault="00784172" w:rsidP="00784172">
      <w:pPr>
        <w:jc w:val="both"/>
        <w:rPr>
          <w:rFonts w:ascii="GHEA Grapalat" w:hAnsi="GHEA Grapalat"/>
          <w:sz w:val="18"/>
          <w:szCs w:val="18"/>
          <w:u w:val="single"/>
          <w:vertAlign w:val="superscript"/>
          <w:lang w:val="hy-AM"/>
        </w:rPr>
      </w:pPr>
    </w:p>
    <w:p w14:paraId="525C1C83" w14:textId="77777777"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Կ.Տ</w:t>
      </w:r>
    </w:p>
    <w:p w14:paraId="32BEC121" w14:textId="77777777" w:rsidR="00784172" w:rsidRPr="00784172" w:rsidRDefault="00784172" w:rsidP="00784172">
      <w:pPr>
        <w:jc w:val="both"/>
        <w:rPr>
          <w:rFonts w:ascii="GHEA Grapalat" w:hAnsi="GHEA Grapalat"/>
          <w:sz w:val="20"/>
          <w:szCs w:val="20"/>
          <w:lang w:val="hy-AM"/>
        </w:rPr>
      </w:pPr>
    </w:p>
    <w:p w14:paraId="5B03EC46" w14:textId="77777777"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Օր/ամիս/տարի</w:t>
      </w:r>
    </w:p>
    <w:p w14:paraId="408C18BD" w14:textId="77777777" w:rsidR="00784172" w:rsidRPr="00784172" w:rsidRDefault="00784172" w:rsidP="00784172">
      <w:pPr>
        <w:jc w:val="both"/>
        <w:rPr>
          <w:rFonts w:ascii="GHEA Grapalat" w:hAnsi="GHEA Grapalat"/>
          <w:sz w:val="18"/>
          <w:szCs w:val="18"/>
          <w:vertAlign w:val="superscript"/>
          <w:lang w:val="hy-AM"/>
        </w:rPr>
      </w:pPr>
    </w:p>
    <w:p w14:paraId="599DE64C" w14:textId="77777777" w:rsidR="00784172" w:rsidRPr="00784172" w:rsidRDefault="00784172" w:rsidP="00784172">
      <w:pPr>
        <w:jc w:val="both"/>
        <w:rPr>
          <w:rFonts w:ascii="GHEA Grapalat" w:hAnsi="GHEA Grapalat" w:cs="GHEA Grapalat"/>
          <w:i/>
          <w:sz w:val="18"/>
          <w:szCs w:val="18"/>
          <w:lang w:val="hy-AM"/>
        </w:rPr>
      </w:pPr>
    </w:p>
    <w:p w14:paraId="1998D112"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784172">
        <w:rPr>
          <w:rFonts w:ascii="GHEA Grapalat" w:hAnsi="GHEA Grapalat" w:cs="Sylfaen"/>
          <w:i/>
          <w:sz w:val="16"/>
          <w:szCs w:val="16"/>
          <w:lang w:val="hy-AM"/>
        </w:rPr>
        <w:t xml:space="preserve">* </w:t>
      </w:r>
      <w:r w:rsidRPr="00784172">
        <w:rPr>
          <w:rFonts w:ascii="GHEA Grapalat" w:hAnsi="GHEA Grapalat"/>
          <w:i/>
          <w:sz w:val="16"/>
          <w:szCs w:val="16"/>
          <w:lang w:val="hy-AM"/>
        </w:rPr>
        <w:t>լրացվում է հանձնաժողովի քարտուղարի կողմից` մինչև հրավերը տեղեկագրում հրապարակելը:</w:t>
      </w:r>
    </w:p>
    <w:p w14:paraId="169962C1" w14:textId="77777777" w:rsidR="00784172" w:rsidRPr="00784172" w:rsidRDefault="00784172" w:rsidP="00784172">
      <w:pPr>
        <w:ind w:firstLine="567"/>
        <w:jc w:val="right"/>
        <w:rPr>
          <w:rFonts w:ascii="GHEA Grapalat" w:hAnsi="GHEA Grapalat"/>
          <w:b/>
          <w:sz w:val="20"/>
          <w:szCs w:val="20"/>
          <w:lang w:val="hy-AM"/>
        </w:rPr>
      </w:pPr>
      <w:r w:rsidRPr="00784172">
        <w:rPr>
          <w:rFonts w:ascii="GHEA Grapalat" w:hAnsi="GHEA Grapalat"/>
          <w:b/>
          <w:sz w:val="20"/>
          <w:szCs w:val="20"/>
          <w:lang w:val="hy-AM"/>
        </w:rPr>
        <w:br w:type="page"/>
      </w:r>
    </w:p>
    <w:tbl>
      <w:tblPr>
        <w:tblpPr w:leftFromText="180" w:rightFromText="180" w:vertAnchor="page" w:horzAnchor="margin" w:tblpXSpec="center" w:tblpY="1003"/>
        <w:tblW w:w="10730" w:type="dxa"/>
        <w:tblLook w:val="0000" w:firstRow="0" w:lastRow="0" w:firstColumn="0" w:lastColumn="0" w:noHBand="0" w:noVBand="0"/>
      </w:tblPr>
      <w:tblGrid>
        <w:gridCol w:w="5366"/>
        <w:gridCol w:w="5364"/>
      </w:tblGrid>
      <w:tr w:rsidR="00784172" w:rsidRPr="00784172" w14:paraId="60ECC542" w14:textId="77777777"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156E36F8" w14:textId="77777777" w:rsidR="00784172" w:rsidRPr="00784172" w:rsidRDefault="00784172" w:rsidP="00784172">
            <w:pPr>
              <w:rPr>
                <w:rFonts w:ascii="GHEA Grapalat" w:hAnsi="GHEA Grapalat" w:cs="Sylfaen"/>
                <w:b/>
                <w:bCs/>
                <w:sz w:val="20"/>
                <w:szCs w:val="20"/>
                <w:lang w:val="hy-AM"/>
              </w:rPr>
            </w:pPr>
            <w:r w:rsidRPr="00784172">
              <w:rPr>
                <w:rFonts w:ascii="GHEA Grapalat" w:hAnsi="GHEA Grapalat" w:cs="Sylfaen"/>
                <w:sz w:val="20"/>
                <w:szCs w:val="20"/>
              </w:rPr>
              <w:lastRenderedPageBreak/>
              <w:t xml:space="preserve">1.                                                              </w:t>
            </w:r>
            <w:r w:rsidRPr="00784172">
              <w:rPr>
                <w:rFonts w:ascii="GHEA Grapalat" w:hAnsi="GHEA Grapalat" w:cs="Sylfaen"/>
                <w:b/>
                <w:bCs/>
                <w:sz w:val="20"/>
                <w:szCs w:val="20"/>
              </w:rPr>
              <w:t>ՎՃԱՐՄԱՆ</w:t>
            </w:r>
            <w:r w:rsidRPr="00784172">
              <w:rPr>
                <w:rFonts w:ascii="GHEA Grapalat" w:hAnsi="GHEA Grapalat" w:cs="Arial"/>
                <w:b/>
                <w:bCs/>
                <w:sz w:val="20"/>
                <w:szCs w:val="20"/>
              </w:rPr>
              <w:t xml:space="preserve"> </w:t>
            </w:r>
            <w:r w:rsidRPr="00784172">
              <w:rPr>
                <w:rFonts w:ascii="GHEA Grapalat" w:hAnsi="GHEA Grapalat" w:cs="Sylfaen"/>
                <w:b/>
                <w:bCs/>
                <w:sz w:val="20"/>
                <w:szCs w:val="20"/>
              </w:rPr>
              <w:t xml:space="preserve">ՊԱՀԱՆՋԱԳԻՐ* </w:t>
            </w:r>
          </w:p>
          <w:p w14:paraId="403F8C0E" w14:textId="77777777" w:rsidR="00784172" w:rsidRPr="00784172" w:rsidRDefault="00784172" w:rsidP="00784172">
            <w:pPr>
              <w:jc w:val="center"/>
              <w:rPr>
                <w:rFonts w:ascii="GHEA Grapalat" w:hAnsi="GHEA Grapalat" w:cs="Arial"/>
                <w:bCs/>
                <w:i/>
                <w:sz w:val="20"/>
                <w:szCs w:val="20"/>
              </w:rPr>
            </w:pPr>
          </w:p>
        </w:tc>
      </w:tr>
      <w:tr w:rsidR="00784172" w:rsidRPr="00784172" w14:paraId="36DFA210" w14:textId="77777777"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76585C73" w14:textId="77777777"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2</w:t>
            </w:r>
            <w:r w:rsidRPr="00784172">
              <w:rPr>
                <w:rFonts w:ascii="GHEA Grapalat" w:hAnsi="GHEA Grapalat" w:cs="Sylfaen"/>
                <w:sz w:val="20"/>
                <w:szCs w:val="20"/>
              </w:rPr>
              <w:t>.</w:t>
            </w:r>
            <w:r w:rsidRPr="00784172">
              <w:rPr>
                <w:rFonts w:ascii="GHEA Grapalat" w:hAnsi="GHEA Grapalat" w:cs="Sylfaen"/>
                <w:sz w:val="20"/>
                <w:szCs w:val="20"/>
                <w:lang w:val="hy-AM"/>
              </w:rPr>
              <w:t xml:space="preserve"> Թիվ </w:t>
            </w:r>
          </w:p>
        </w:tc>
      </w:tr>
      <w:tr w:rsidR="00784172" w:rsidRPr="00784172" w14:paraId="3DFE1296" w14:textId="77777777" w:rsidTr="004F310F">
        <w:trPr>
          <w:trHeight w:val="349"/>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3C590413"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3</w:t>
            </w:r>
            <w:r w:rsidRPr="00784172">
              <w:rPr>
                <w:rFonts w:ascii="GHEA Grapalat" w:hAnsi="GHEA Grapalat" w:cs="Sylfaen"/>
                <w:sz w:val="20"/>
                <w:szCs w:val="20"/>
              </w:rPr>
              <w:t>.                                                         Ներկայացման</w:t>
            </w:r>
            <w:r w:rsidRPr="00784172">
              <w:rPr>
                <w:rFonts w:ascii="GHEA Grapalat" w:hAnsi="GHEA Grapalat" w:cs="Arial"/>
                <w:sz w:val="20"/>
                <w:szCs w:val="20"/>
              </w:rPr>
              <w:t xml:space="preserve"> </w:t>
            </w:r>
            <w:r w:rsidRPr="00784172">
              <w:rPr>
                <w:rFonts w:ascii="GHEA Grapalat" w:hAnsi="GHEA Grapalat" w:cs="Sylfaen"/>
                <w:sz w:val="20"/>
                <w:szCs w:val="20"/>
              </w:rPr>
              <w:t>ամսաթիվը</w:t>
            </w:r>
            <w:r w:rsidRPr="00784172">
              <w:rPr>
                <w:rFonts w:ascii="GHEA Grapalat" w:hAnsi="GHEA Grapalat" w:cs="Arial"/>
                <w:sz w:val="20"/>
                <w:szCs w:val="20"/>
              </w:rPr>
              <w:t xml:space="preserve">`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tc>
      </w:tr>
      <w:tr w:rsidR="00784172" w:rsidRPr="00784172" w14:paraId="62BFF977" w14:textId="77777777" w:rsidTr="004F310F">
        <w:trPr>
          <w:trHeight w:val="345"/>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571BDB7C"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4</w:t>
            </w:r>
            <w:r w:rsidRPr="00784172">
              <w:rPr>
                <w:rFonts w:ascii="GHEA Grapalat" w:hAnsi="GHEA Grapalat" w:cs="Sylfaen"/>
                <w:sz w:val="20"/>
                <w:szCs w:val="20"/>
              </w:rPr>
              <w:t xml:space="preserve">. </w:t>
            </w: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Sylfaen"/>
                <w:sz w:val="20"/>
                <w:szCs w:val="20"/>
              </w:rPr>
              <w:t xml:space="preserve">(Ընկերություն </w:t>
            </w:r>
            <w:r w:rsidRPr="00784172">
              <w:rPr>
                <w:rFonts w:ascii="GHEA Grapalat" w:hAnsi="GHEA Grapalat" w:cs="Arial"/>
                <w:sz w:val="20"/>
                <w:szCs w:val="20"/>
              </w:rPr>
              <w:t>`</w:t>
            </w:r>
          </w:p>
        </w:tc>
      </w:tr>
      <w:tr w:rsidR="00784172" w:rsidRPr="00784172" w14:paraId="0E26138F" w14:textId="77777777" w:rsidTr="004F310F">
        <w:trPr>
          <w:trHeight w:val="36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79D226C4"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5</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ն սպասարկող Ֆինանսական կազմակերպություն </w:t>
            </w:r>
            <w:r w:rsidRPr="00784172">
              <w:rPr>
                <w:rFonts w:ascii="GHEA Grapalat" w:hAnsi="GHEA Grapalat" w:cs="Sylfaen"/>
                <w:sz w:val="20"/>
                <w:szCs w:val="20"/>
              </w:rPr>
              <w:t>(</w:t>
            </w:r>
            <w:r w:rsidRPr="00784172">
              <w:rPr>
                <w:rFonts w:ascii="GHEA Grapalat" w:hAnsi="GHEA Grapalat" w:cs="Arial"/>
                <w:sz w:val="20"/>
                <w:szCs w:val="20"/>
              </w:rPr>
              <w:t xml:space="preserve"> </w:t>
            </w:r>
            <w:r w:rsidRPr="00784172">
              <w:rPr>
                <w:rFonts w:ascii="GHEA Grapalat" w:hAnsi="GHEA Grapalat" w:cs="Sylfaen"/>
                <w:sz w:val="20"/>
                <w:szCs w:val="20"/>
              </w:rPr>
              <w:t>բանկ)</w:t>
            </w:r>
            <w:r w:rsidRPr="00784172">
              <w:rPr>
                <w:rFonts w:ascii="GHEA Grapalat" w:hAnsi="GHEA Grapalat" w:cs="Arial"/>
                <w:sz w:val="20"/>
                <w:szCs w:val="20"/>
              </w:rPr>
              <w:t>`</w:t>
            </w:r>
          </w:p>
        </w:tc>
      </w:tr>
      <w:tr w:rsidR="00784172" w:rsidRPr="00784172" w14:paraId="6D074740" w14:textId="77777777" w:rsidTr="004F310F">
        <w:trPr>
          <w:trHeight w:val="43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65C90D12"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6</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w:t>
            </w:r>
          </w:p>
        </w:tc>
      </w:tr>
      <w:tr w:rsidR="00784172" w:rsidRPr="00784172" w14:paraId="3C01FA60" w14:textId="77777777"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4B4548AD"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7</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p>
        </w:tc>
      </w:tr>
      <w:tr w:rsidR="00784172" w:rsidRPr="00784172" w14:paraId="18C96C02" w14:textId="77777777"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32EF1370"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8</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ՀԾՀ</w:t>
            </w:r>
            <w:r w:rsidRPr="00784172">
              <w:rPr>
                <w:rFonts w:ascii="GHEA Grapalat" w:hAnsi="GHEA Grapalat" w:cs="Arial"/>
                <w:sz w:val="20"/>
                <w:szCs w:val="20"/>
              </w:rPr>
              <w:t>`</w:t>
            </w:r>
          </w:p>
        </w:tc>
      </w:tr>
      <w:tr w:rsidR="00784172" w:rsidRPr="00784172" w14:paraId="1CF439F3" w14:textId="77777777"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024144AC"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9</w:t>
            </w:r>
            <w:r w:rsidRPr="00784172">
              <w:rPr>
                <w:rFonts w:ascii="GHEA Grapalat" w:hAnsi="GHEA Grapalat" w:cs="Sylfaen"/>
                <w:sz w:val="20"/>
                <w:szCs w:val="20"/>
              </w:rPr>
              <w:t>. 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Arial"/>
                <w:sz w:val="20"/>
                <w:szCs w:val="20"/>
              </w:rPr>
              <w:t>`</w:t>
            </w:r>
          </w:p>
        </w:tc>
      </w:tr>
      <w:tr w:rsidR="00784172" w:rsidRPr="00784172" w14:paraId="5C078688" w14:textId="77777777" w:rsidTr="004F310F">
        <w:trPr>
          <w:trHeight w:val="35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605FF359" w14:textId="77777777" w:rsidR="00784172" w:rsidRPr="00784172" w:rsidRDefault="00784172" w:rsidP="00784172">
            <w:pPr>
              <w:rPr>
                <w:rFonts w:ascii="GHEA Grapalat" w:hAnsi="GHEA Grapalat" w:cs="Sylfaen"/>
                <w:sz w:val="20"/>
                <w:szCs w:val="20"/>
                <w:lang w:val="ru-RU"/>
              </w:rPr>
            </w:pPr>
            <w:r w:rsidRPr="00784172">
              <w:rPr>
                <w:rFonts w:ascii="GHEA Grapalat" w:hAnsi="GHEA Grapalat" w:cs="Sylfaen"/>
                <w:sz w:val="20"/>
                <w:szCs w:val="20"/>
                <w:lang w:val="ru-RU"/>
              </w:rPr>
              <w:t xml:space="preserve">10. </w:t>
            </w:r>
            <w:r w:rsidRPr="00784172">
              <w:rPr>
                <w:rFonts w:ascii="GHEA Grapalat" w:hAnsi="GHEA Grapalat" w:cs="Sylfaen"/>
                <w:sz w:val="20"/>
                <w:szCs w:val="20"/>
              </w:rPr>
              <w:t xml:space="preserve"> Շահառուի</w:t>
            </w:r>
            <w:r w:rsidRPr="00784172">
              <w:rPr>
                <w:rFonts w:ascii="GHEA Grapalat" w:hAnsi="GHEA Grapalat" w:cs="Arial"/>
                <w:sz w:val="20"/>
                <w:szCs w:val="20"/>
              </w:rPr>
              <w:t xml:space="preserve"> </w:t>
            </w:r>
            <w:r w:rsidRPr="00784172">
              <w:rPr>
                <w:rFonts w:ascii="GHEA Grapalat" w:hAnsi="GHEA Grapalat" w:cs="Sylfaen"/>
                <w:sz w:val="20"/>
                <w:szCs w:val="20"/>
              </w:rPr>
              <w:t xml:space="preserve"> ՀԾՀ</w:t>
            </w:r>
            <w:r w:rsidRPr="00784172">
              <w:rPr>
                <w:rFonts w:ascii="GHEA Grapalat" w:hAnsi="GHEA Grapalat" w:cs="Sylfaen"/>
                <w:sz w:val="20"/>
                <w:szCs w:val="20"/>
                <w:lang w:val="ru-RU"/>
              </w:rPr>
              <w:t xml:space="preserve"> (</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14:paraId="2EE36602" w14:textId="77777777" w:rsidTr="004F310F">
        <w:trPr>
          <w:trHeight w:val="34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27C0EA25" w14:textId="53319FA1"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11</w:t>
            </w:r>
            <w:r w:rsidRPr="00784172">
              <w:rPr>
                <w:rFonts w:ascii="GHEA Grapalat" w:hAnsi="GHEA Grapalat" w:cs="Sylfaen"/>
                <w:sz w:val="20"/>
                <w:szCs w:val="20"/>
              </w:rPr>
              <w:t>. Շահառուի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r w:rsidR="003C47E0" w:rsidRPr="003C47E0">
              <w:rPr>
                <w:rFonts w:ascii="GHEA Grapalat" w:hAnsi="GHEA Grapalat" w:cs="Arial"/>
                <w:b/>
                <w:sz w:val="20"/>
                <w:szCs w:val="20"/>
              </w:rPr>
              <w:t xml:space="preserve"> 04440504</w:t>
            </w:r>
          </w:p>
        </w:tc>
      </w:tr>
      <w:tr w:rsidR="00784172" w:rsidRPr="00784172" w14:paraId="2DABC444" w14:textId="77777777" w:rsidTr="004F310F">
        <w:trPr>
          <w:trHeight w:val="361"/>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64CD2906" w14:textId="469E2235" w:rsidR="00784172" w:rsidRPr="00784172" w:rsidRDefault="00784172" w:rsidP="00784172">
            <w:pPr>
              <w:rPr>
                <w:rFonts w:ascii="GHEA Grapalat" w:hAnsi="GHEA Grapalat" w:cs="Arial"/>
                <w:sz w:val="20"/>
                <w:szCs w:val="20"/>
              </w:rPr>
            </w:pPr>
            <w:proofErr w:type="gramStart"/>
            <w:r w:rsidRPr="00784172">
              <w:rPr>
                <w:rFonts w:ascii="GHEA Grapalat" w:hAnsi="GHEA Grapalat" w:cs="Sylfaen"/>
                <w:sz w:val="20"/>
                <w:szCs w:val="20"/>
              </w:rPr>
              <w:t>1</w:t>
            </w:r>
            <w:r w:rsidRPr="00784172">
              <w:rPr>
                <w:rFonts w:ascii="GHEA Grapalat" w:hAnsi="GHEA Grapalat" w:cs="Sylfaen"/>
                <w:sz w:val="20"/>
                <w:szCs w:val="20"/>
                <w:lang w:val="hy-AM"/>
              </w:rPr>
              <w:t>2</w:t>
            </w:r>
            <w:r w:rsidRPr="00784172">
              <w:rPr>
                <w:rFonts w:ascii="GHEA Grapalat" w:hAnsi="GHEA Grapalat" w:cs="Sylfaen"/>
                <w:sz w:val="20"/>
                <w:szCs w:val="20"/>
              </w:rPr>
              <w:t>.Շահառուի</w:t>
            </w:r>
            <w:r w:rsidRPr="00784172">
              <w:rPr>
                <w:rFonts w:ascii="GHEA Grapalat" w:hAnsi="GHEA Grapalat" w:cs="Sylfaen"/>
                <w:sz w:val="20"/>
                <w:szCs w:val="20"/>
                <w:lang w:val="hy-AM"/>
              </w:rPr>
              <w:t>ն</w:t>
            </w:r>
            <w:r w:rsidRPr="00784172">
              <w:rPr>
                <w:rFonts w:ascii="GHEA Grapalat" w:hAnsi="GHEA Grapalat" w:cs="Arial"/>
                <w:sz w:val="20"/>
                <w:szCs w:val="20"/>
              </w:rPr>
              <w:t xml:space="preserve"> </w:t>
            </w:r>
            <w:r w:rsidRPr="00784172">
              <w:rPr>
                <w:rFonts w:ascii="GHEA Grapalat" w:hAnsi="GHEA Grapalat" w:cs="Sylfaen"/>
                <w:sz w:val="20"/>
                <w:szCs w:val="20"/>
                <w:lang w:val="hy-AM"/>
              </w:rPr>
              <w:t xml:space="preserve"> սպասարկող</w:t>
            </w:r>
            <w:proofErr w:type="gramEnd"/>
            <w:r w:rsidRPr="00784172">
              <w:rPr>
                <w:rFonts w:ascii="GHEA Grapalat" w:hAnsi="GHEA Grapalat" w:cs="Sylfaen"/>
                <w:sz w:val="20"/>
                <w:szCs w:val="20"/>
                <w:lang w:val="hy-AM"/>
              </w:rPr>
              <w:t xml:space="preserve"> Ֆինանսական կազմակերպություն</w:t>
            </w:r>
            <w:r w:rsidRPr="00784172">
              <w:rPr>
                <w:rFonts w:ascii="GHEA Grapalat" w:hAnsi="GHEA Grapalat" w:cs="Sylfaen"/>
                <w:sz w:val="20"/>
                <w:szCs w:val="20"/>
              </w:rPr>
              <w:t xml:space="preserve"> (բանկ)</w:t>
            </w:r>
            <w:r w:rsidRPr="00784172">
              <w:rPr>
                <w:rFonts w:ascii="GHEA Grapalat" w:hAnsi="GHEA Grapalat" w:cs="Arial"/>
                <w:sz w:val="20"/>
                <w:szCs w:val="20"/>
              </w:rPr>
              <w:t>`</w:t>
            </w:r>
            <w:r w:rsidR="003C47E0">
              <w:rPr>
                <w:rFonts w:ascii="GHEA Grapalat" w:hAnsi="GHEA Grapalat" w:cs="Arial"/>
                <w:sz w:val="20"/>
                <w:szCs w:val="20"/>
              </w:rPr>
              <w:t xml:space="preserve"> </w:t>
            </w:r>
            <w:r w:rsidR="003C47E0" w:rsidRPr="003C47E0">
              <w:rPr>
                <w:rFonts w:ascii="GHEA Grapalat" w:hAnsi="GHEA Grapalat" w:cs="Arial"/>
                <w:b/>
                <w:sz w:val="20"/>
                <w:szCs w:val="20"/>
              </w:rPr>
              <w:t>ՀՀ ֆին. Նախ. Գործ. Վարչ</w:t>
            </w:r>
            <w:r w:rsidR="003C47E0">
              <w:rPr>
                <w:rFonts w:ascii="GHEA Grapalat" w:hAnsi="GHEA Grapalat" w:cs="Arial"/>
                <w:sz w:val="20"/>
                <w:szCs w:val="20"/>
              </w:rPr>
              <w:t>.</w:t>
            </w:r>
          </w:p>
        </w:tc>
      </w:tr>
      <w:tr w:rsidR="00784172" w:rsidRPr="00784172" w14:paraId="42DB4B35" w14:textId="77777777" w:rsidTr="004F310F">
        <w:trPr>
          <w:trHeight w:val="433"/>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31952C90" w14:textId="3B9332CE"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3</w:t>
            </w:r>
            <w:r w:rsidRPr="00784172">
              <w:rPr>
                <w:rFonts w:ascii="GHEA Grapalat" w:hAnsi="GHEA Grapalat" w:cs="Sylfaen"/>
                <w:sz w:val="20"/>
                <w:szCs w:val="20"/>
              </w:rPr>
              <w:t>.Շահառուի</w:t>
            </w:r>
            <w:r w:rsidRPr="00784172">
              <w:rPr>
                <w:rFonts w:ascii="GHEA Grapalat" w:hAnsi="GHEA Grapalat" w:cs="Arial"/>
                <w:sz w:val="20"/>
                <w:szCs w:val="20"/>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 xml:space="preserve"> (</w:t>
            </w:r>
            <w:r w:rsidRPr="00784172">
              <w:rPr>
                <w:rFonts w:ascii="GHEA Grapalat" w:hAnsi="GHEA Grapalat" w:cs="Sylfaen"/>
                <w:sz w:val="20"/>
                <w:szCs w:val="20"/>
              </w:rPr>
              <w:t>հշ</w:t>
            </w:r>
            <w:r w:rsidRPr="00784172">
              <w:rPr>
                <w:rFonts w:ascii="GHEA Grapalat" w:hAnsi="GHEA Grapalat" w:cs="Arial"/>
                <w:sz w:val="20"/>
                <w:szCs w:val="20"/>
              </w:rPr>
              <w:t>.N)</w:t>
            </w:r>
            <w:r w:rsidR="003C47E0" w:rsidRPr="003C47E0">
              <w:rPr>
                <w:rFonts w:ascii="GHEA Grapalat" w:hAnsi="GHEA Grapalat" w:cs="Arial"/>
                <w:b/>
                <w:sz w:val="20"/>
                <w:szCs w:val="20"/>
              </w:rPr>
              <w:t>900322525024</w:t>
            </w:r>
          </w:p>
        </w:tc>
      </w:tr>
      <w:tr w:rsidR="00784172" w:rsidRPr="00784172" w14:paraId="5FF9DBA6" w14:textId="77777777"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71E10140"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4</w:t>
            </w:r>
            <w:r w:rsidRPr="00784172">
              <w:rPr>
                <w:rFonts w:ascii="GHEA Grapalat" w:hAnsi="GHEA Grapalat" w:cs="Sylfaen"/>
                <w:sz w:val="20"/>
                <w:szCs w:val="20"/>
              </w:rPr>
              <w:t>.Գումարը</w:t>
            </w:r>
            <w:r w:rsidRPr="00784172">
              <w:rPr>
                <w:rFonts w:ascii="GHEA Grapalat" w:hAnsi="GHEA Grapalat" w:cs="Arial"/>
                <w:sz w:val="20"/>
                <w:szCs w:val="20"/>
              </w:rPr>
              <w:t xml:space="preserve"> </w:t>
            </w:r>
            <w:r w:rsidRPr="003C47E0">
              <w:rPr>
                <w:rFonts w:ascii="GHEA Grapalat" w:hAnsi="GHEA Grapalat" w:cs="Arial"/>
                <w:sz w:val="20"/>
                <w:szCs w:val="20"/>
              </w:rPr>
              <w:t>(</w:t>
            </w:r>
            <w:r w:rsidRPr="00784172">
              <w:rPr>
                <w:rFonts w:ascii="GHEA Grapalat" w:hAnsi="GHEA Grapalat" w:cs="Sylfaen"/>
                <w:sz w:val="20"/>
                <w:szCs w:val="20"/>
              </w:rPr>
              <w:t>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3C47E0">
              <w:rPr>
                <w:rFonts w:ascii="GHEA Grapalat" w:hAnsi="GHEA Grapalat" w:cs="Sylfaen"/>
                <w:sz w:val="20"/>
                <w:szCs w:val="20"/>
              </w:rPr>
              <w:t>)</w:t>
            </w:r>
            <w:r w:rsidRPr="00784172">
              <w:rPr>
                <w:rFonts w:ascii="GHEA Grapalat" w:hAnsi="GHEA Grapalat" w:cs="Arial"/>
                <w:sz w:val="20"/>
                <w:szCs w:val="20"/>
              </w:rPr>
              <w:t>`</w:t>
            </w:r>
          </w:p>
        </w:tc>
      </w:tr>
      <w:tr w:rsidR="00784172" w:rsidRPr="00784172" w14:paraId="4C103624" w14:textId="77777777"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0F6C629F"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15. </w:t>
            </w:r>
            <w:r w:rsidRPr="00784172">
              <w:rPr>
                <w:rFonts w:ascii="GHEA Grapalat" w:hAnsi="GHEA Grapalat" w:cs="Sylfaen"/>
                <w:sz w:val="20"/>
                <w:szCs w:val="20"/>
                <w:lang w:val="hy-AM"/>
              </w:rPr>
              <w:t xml:space="preserve">Ակցեպտավորված գումարը՝ </w:t>
            </w:r>
            <w:r w:rsidRPr="00784172">
              <w:rPr>
                <w:rFonts w:ascii="GHEA Grapalat" w:hAnsi="GHEA Grapalat" w:cs="Sylfaen"/>
                <w:sz w:val="20"/>
                <w:szCs w:val="20"/>
              </w:rPr>
              <w:t xml:space="preserve"> (թվերով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Sylfaen"/>
                <w:sz w:val="20"/>
                <w:szCs w:val="20"/>
                <w:lang w:val="hy-AM"/>
              </w:rPr>
              <w:t xml:space="preserve">  </w:t>
            </w:r>
            <w:r w:rsidRPr="00784172">
              <w:rPr>
                <w:rFonts w:ascii="GHEA Grapalat" w:hAnsi="GHEA Grapalat" w:cs="Sylfaen"/>
                <w:sz w:val="20"/>
                <w:szCs w:val="20"/>
              </w:rPr>
              <w:t>(</w:t>
            </w:r>
            <w:r w:rsidRPr="00784172">
              <w:rPr>
                <w:rFonts w:ascii="GHEA Grapalat" w:hAnsi="GHEA Grapalat" w:cs="Sylfaen"/>
                <w:sz w:val="20"/>
                <w:szCs w:val="20"/>
                <w:lang w:val="hy-AM"/>
              </w:rPr>
              <w:t>նախատեսված է նշված գումարի մասնակի ակցեպտի համար, որը չի կիրառվում</w:t>
            </w:r>
            <w:r w:rsidRPr="00784172">
              <w:rPr>
                <w:rFonts w:ascii="GHEA Grapalat" w:hAnsi="GHEA Grapalat" w:cs="Sylfaen"/>
                <w:sz w:val="20"/>
                <w:szCs w:val="20"/>
              </w:rPr>
              <w:t>)</w:t>
            </w:r>
          </w:p>
        </w:tc>
      </w:tr>
      <w:tr w:rsidR="00784172" w:rsidRPr="00784172" w14:paraId="23491644" w14:textId="77777777"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24F9EEC1"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ru-RU"/>
              </w:rPr>
              <w:t>6</w:t>
            </w:r>
            <w:r w:rsidRPr="00784172">
              <w:rPr>
                <w:rFonts w:ascii="GHEA Grapalat" w:hAnsi="GHEA Grapalat" w:cs="Sylfaen"/>
                <w:sz w:val="20"/>
                <w:szCs w:val="20"/>
              </w:rPr>
              <w:t>.Արժույթը</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կոդով</w:t>
            </w:r>
            <w:r w:rsidRPr="00784172">
              <w:rPr>
                <w:rFonts w:ascii="GHEA Grapalat" w:hAnsi="GHEA Grapalat" w:cs="Arial"/>
                <w:sz w:val="20"/>
                <w:szCs w:val="20"/>
              </w:rPr>
              <w:t>)`</w:t>
            </w:r>
          </w:p>
        </w:tc>
      </w:tr>
      <w:tr w:rsidR="00784172" w:rsidRPr="00784172" w14:paraId="6E49B472" w14:textId="77777777" w:rsidTr="004F310F">
        <w:trPr>
          <w:trHeight w:val="442"/>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45E7F25D" w14:textId="77777777" w:rsidR="00784172" w:rsidRPr="00784172" w:rsidRDefault="00784172" w:rsidP="00784172">
            <w:pPr>
              <w:rPr>
                <w:rFonts w:ascii="GHEA Grapalat" w:hAnsi="GHEA Grapalat" w:cs="Arial"/>
                <w:sz w:val="20"/>
                <w:szCs w:val="20"/>
                <w:lang w:val="hy-AM"/>
              </w:rPr>
            </w:pPr>
            <w:r w:rsidRPr="00784172">
              <w:rPr>
                <w:rFonts w:ascii="GHEA Grapalat" w:hAnsi="GHEA Grapalat" w:cs="Sylfaen"/>
                <w:sz w:val="20"/>
                <w:szCs w:val="20"/>
              </w:rPr>
              <w:t>1</w:t>
            </w:r>
            <w:r w:rsidRPr="00784172">
              <w:rPr>
                <w:rFonts w:ascii="GHEA Grapalat" w:hAnsi="GHEA Grapalat" w:cs="Sylfaen"/>
                <w:sz w:val="20"/>
                <w:szCs w:val="20"/>
                <w:lang w:val="hy-AM"/>
              </w:rPr>
              <w:t>7</w:t>
            </w:r>
            <w:r w:rsidRPr="00784172">
              <w:rPr>
                <w:rFonts w:ascii="GHEA Grapalat" w:hAnsi="GHEA Grapalat" w:cs="Sylfaen"/>
                <w:sz w:val="20"/>
                <w:szCs w:val="20"/>
              </w:rPr>
              <w:t>.Գործարքի</w:t>
            </w:r>
            <w:r w:rsidRPr="00784172">
              <w:rPr>
                <w:rFonts w:ascii="GHEA Grapalat" w:hAnsi="GHEA Grapalat" w:cs="Arial"/>
                <w:sz w:val="20"/>
                <w:szCs w:val="20"/>
              </w:rPr>
              <w:t xml:space="preserve"> (</w:t>
            </w:r>
            <w:r w:rsidRPr="00784172">
              <w:rPr>
                <w:rFonts w:ascii="GHEA Grapalat" w:hAnsi="GHEA Grapalat" w:cs="Sylfaen"/>
                <w:sz w:val="20"/>
                <w:szCs w:val="20"/>
              </w:rPr>
              <w:t>վճարման</w:t>
            </w:r>
            <w:r w:rsidRPr="00784172">
              <w:rPr>
                <w:rFonts w:ascii="GHEA Grapalat" w:hAnsi="GHEA Grapalat" w:cs="Arial"/>
                <w:sz w:val="20"/>
                <w:szCs w:val="20"/>
              </w:rPr>
              <w:t xml:space="preserve">) </w:t>
            </w:r>
            <w:r w:rsidRPr="00784172">
              <w:rPr>
                <w:rFonts w:ascii="GHEA Grapalat" w:hAnsi="GHEA Grapalat" w:cs="Sylfaen"/>
                <w:sz w:val="20"/>
                <w:szCs w:val="20"/>
              </w:rPr>
              <w:t>նպատակը</w:t>
            </w:r>
            <w:r w:rsidRPr="00784172">
              <w:rPr>
                <w:rFonts w:ascii="GHEA Grapalat" w:hAnsi="GHEA Grapalat" w:cs="Arial"/>
                <w:sz w:val="20"/>
                <w:szCs w:val="20"/>
              </w:rPr>
              <w:t>`</w:t>
            </w:r>
            <w:r w:rsidRPr="00784172">
              <w:rPr>
                <w:rFonts w:ascii="GHEA Grapalat" w:hAnsi="GHEA Grapalat" w:cs="Arial"/>
                <w:sz w:val="20"/>
                <w:szCs w:val="20"/>
                <w:lang w:val="hy-AM"/>
              </w:rPr>
              <w:t xml:space="preserve">  </w:t>
            </w:r>
            <w:r w:rsidRPr="00784172">
              <w:rPr>
                <w:rFonts w:ascii="GHEA Grapalat" w:hAnsi="GHEA Grapalat" w:cs="Sylfaen"/>
                <w:bCs/>
                <w:i/>
                <w:sz w:val="20"/>
                <w:szCs w:val="20"/>
              </w:rPr>
              <w:t>(որակավորման ապահովմ</w:t>
            </w:r>
            <w:r w:rsidRPr="00784172">
              <w:rPr>
                <w:rFonts w:ascii="GHEA Grapalat" w:hAnsi="GHEA Grapalat" w:cs="Sylfaen"/>
                <w:bCs/>
                <w:i/>
                <w:sz w:val="20"/>
                <w:szCs w:val="20"/>
                <w:lang w:val="hy-AM"/>
              </w:rPr>
              <w:t>ան համար</w:t>
            </w:r>
            <w:r w:rsidRPr="00784172">
              <w:rPr>
                <w:rFonts w:ascii="GHEA Grapalat" w:hAnsi="GHEA Grapalat" w:cs="Sylfaen"/>
                <w:bCs/>
                <w:i/>
                <w:sz w:val="20"/>
                <w:szCs w:val="20"/>
              </w:rPr>
              <w:t>)</w:t>
            </w:r>
          </w:p>
        </w:tc>
      </w:tr>
      <w:tr w:rsidR="00784172" w:rsidRPr="00784172" w14:paraId="431D0FD4" w14:textId="77777777" w:rsidTr="004F310F">
        <w:trPr>
          <w:trHeight w:val="424"/>
        </w:trPr>
        <w:tc>
          <w:tcPr>
            <w:tcW w:w="10730" w:type="dxa"/>
            <w:gridSpan w:val="2"/>
            <w:tcBorders>
              <w:top w:val="single" w:sz="4" w:space="0" w:color="auto"/>
              <w:left w:val="single" w:sz="4" w:space="0" w:color="auto"/>
              <w:right w:val="single" w:sz="4" w:space="0" w:color="000000"/>
            </w:tcBorders>
            <w:noWrap/>
            <w:vAlign w:val="bottom"/>
          </w:tcPr>
          <w:p w14:paraId="1C9C7160"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8</w:t>
            </w:r>
            <w:r w:rsidRPr="00784172">
              <w:rPr>
                <w:rFonts w:ascii="GHEA Grapalat" w:hAnsi="GHEA Grapalat" w:cs="Sylfaen"/>
                <w:sz w:val="20"/>
                <w:szCs w:val="20"/>
              </w:rPr>
              <w:t xml:space="preserve">. </w:t>
            </w:r>
            <w:r w:rsidRPr="00784172">
              <w:rPr>
                <w:rFonts w:ascii="GHEA Grapalat" w:hAnsi="GHEA Grapalat" w:cs="Sylfaen"/>
                <w:sz w:val="20"/>
                <w:szCs w:val="20"/>
                <w:lang w:val="hy-AM"/>
              </w:rPr>
              <w:t xml:space="preserve">Վճարման կատարման հիմքերը՝ </w:t>
            </w:r>
            <w:r w:rsidRPr="00784172">
              <w:rPr>
                <w:rFonts w:ascii="GHEA Grapalat" w:hAnsi="GHEA Grapalat" w:cs="Sylfaen"/>
                <w:sz w:val="20"/>
                <w:szCs w:val="20"/>
              </w:rPr>
              <w:t>(</w:t>
            </w:r>
            <w:r w:rsidRPr="00784172">
              <w:rPr>
                <w:rFonts w:ascii="GHEA Grapalat" w:hAnsi="GHEA Grapalat" w:cs="Sylfaen"/>
                <w:sz w:val="20"/>
                <w:szCs w:val="20"/>
                <w:lang w:val="hy-AM"/>
              </w:rPr>
              <w:t>Փաստաթղթերի</w:t>
            </w:r>
            <w:r w:rsidRPr="00784172">
              <w:rPr>
                <w:rFonts w:ascii="GHEA Grapalat" w:hAnsi="GHEA Grapalat" w:cs="Arial"/>
                <w:sz w:val="20"/>
                <w:szCs w:val="20"/>
                <w:lang w:val="hy-AM"/>
              </w:rPr>
              <w:t xml:space="preserve"> անվանումը</w:t>
            </w:r>
            <w:r w:rsidRPr="00784172">
              <w:rPr>
                <w:rFonts w:ascii="GHEA Grapalat" w:hAnsi="GHEA Grapalat" w:cs="Arial"/>
                <w:sz w:val="20"/>
                <w:szCs w:val="20"/>
              </w:rPr>
              <w:t>,</w:t>
            </w:r>
            <w:r w:rsidRPr="00784172">
              <w:rPr>
                <w:rFonts w:ascii="GHEA Grapalat" w:hAnsi="GHEA Grapalat" w:cs="Arial"/>
                <w:sz w:val="20"/>
                <w:szCs w:val="20"/>
                <w:lang w:val="hy-AM"/>
              </w:rPr>
              <w:t xml:space="preserve"> այդ թվում՝ տուժանքի մասին համաձայնագիրը, </w:t>
            </w:r>
            <w:r w:rsidRPr="00784172">
              <w:rPr>
                <w:rFonts w:ascii="GHEA Grapalat" w:hAnsi="GHEA Grapalat" w:cs="Sylfaen"/>
                <w:sz w:val="20"/>
                <w:szCs w:val="20"/>
                <w:lang w:val="hy-AM"/>
              </w:rPr>
              <w:t>դրանց</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համարները</w:t>
            </w:r>
            <w:r w:rsidRPr="00784172">
              <w:rPr>
                <w:rFonts w:ascii="GHEA Grapalat" w:hAnsi="GHEA Grapalat" w:cs="Arial"/>
                <w:sz w:val="20"/>
                <w:szCs w:val="20"/>
                <w:lang w:val="hy-AM"/>
              </w:rPr>
              <w:t>,</w:t>
            </w:r>
            <w:r w:rsidRPr="00784172">
              <w:rPr>
                <w:rFonts w:ascii="GHEA Grapalat" w:hAnsi="GHEA Grapalat" w:cs="Arial"/>
                <w:sz w:val="20"/>
                <w:szCs w:val="20"/>
              </w:rPr>
              <w:t xml:space="preserve"> </w:t>
            </w:r>
            <w:r w:rsidRPr="00784172">
              <w:rPr>
                <w:rFonts w:ascii="GHEA Grapalat" w:hAnsi="GHEA Grapalat" w:cs="Sylfaen"/>
                <w:sz w:val="20"/>
                <w:szCs w:val="20"/>
                <w:lang w:val="hy-AM"/>
              </w:rPr>
              <w:t>պ</w:t>
            </w:r>
            <w:r w:rsidRPr="00784172">
              <w:rPr>
                <w:rFonts w:ascii="GHEA Grapalat" w:hAnsi="GHEA Grapalat" w:cs="Sylfaen"/>
                <w:sz w:val="20"/>
                <w:szCs w:val="20"/>
              </w:rPr>
              <w:t xml:space="preserve">այմանագրի </w:t>
            </w:r>
            <w:r w:rsidRPr="00784172">
              <w:rPr>
                <w:rFonts w:ascii="GHEA Grapalat" w:hAnsi="GHEA Grapalat" w:cs="Arial"/>
                <w:sz w:val="20"/>
                <w:szCs w:val="20"/>
              </w:rPr>
              <w:t xml:space="preserve"> </w:t>
            </w:r>
            <w:r w:rsidRPr="00784172">
              <w:rPr>
                <w:rFonts w:ascii="GHEA Grapalat" w:hAnsi="GHEA Grapalat" w:cs="Sylfaen"/>
                <w:sz w:val="20"/>
                <w:szCs w:val="20"/>
              </w:rPr>
              <w:t>ծածկագիրը</w:t>
            </w:r>
            <w:r w:rsidRPr="00784172">
              <w:rPr>
                <w:rFonts w:ascii="GHEA Grapalat" w:hAnsi="GHEA Grapalat" w:cs="Arial"/>
                <w:sz w:val="20"/>
                <w:szCs w:val="20"/>
                <w:lang w:val="hy-AM"/>
              </w:rPr>
              <w:t xml:space="preserve"> որի հիման վրա կատարվում է  գանձումը</w:t>
            </w:r>
            <w:r w:rsidRPr="00784172">
              <w:rPr>
                <w:rFonts w:ascii="GHEA Grapalat" w:hAnsi="GHEA Grapalat" w:cs="Arial"/>
                <w:sz w:val="20"/>
                <w:szCs w:val="20"/>
              </w:rPr>
              <w:t>)</w:t>
            </w:r>
            <w:r w:rsidRPr="00784172">
              <w:rPr>
                <w:rFonts w:ascii="GHEA Grapalat" w:hAnsi="GHEA Grapalat" w:cs="Sylfaen"/>
                <w:sz w:val="20"/>
                <w:szCs w:val="20"/>
              </w:rPr>
              <w:t>`</w:t>
            </w:r>
          </w:p>
          <w:p w14:paraId="38B6425F" w14:textId="77777777" w:rsidR="00784172" w:rsidRPr="00784172" w:rsidRDefault="00784172" w:rsidP="00784172">
            <w:pPr>
              <w:rPr>
                <w:rFonts w:ascii="GHEA Grapalat" w:hAnsi="GHEA Grapalat" w:cs="Arial"/>
                <w:sz w:val="20"/>
                <w:szCs w:val="20"/>
              </w:rPr>
            </w:pPr>
          </w:p>
        </w:tc>
      </w:tr>
      <w:tr w:rsidR="00784172" w:rsidRPr="00784172" w14:paraId="6DF1F04D" w14:textId="77777777" w:rsidTr="004F310F">
        <w:trPr>
          <w:trHeight w:val="80"/>
        </w:trPr>
        <w:tc>
          <w:tcPr>
            <w:tcW w:w="10730" w:type="dxa"/>
            <w:gridSpan w:val="2"/>
            <w:tcBorders>
              <w:left w:val="single" w:sz="4" w:space="0" w:color="auto"/>
              <w:bottom w:val="single" w:sz="4" w:space="0" w:color="auto"/>
              <w:right w:val="single" w:sz="4" w:space="0" w:color="000000"/>
            </w:tcBorders>
            <w:noWrap/>
            <w:vAlign w:val="bottom"/>
          </w:tcPr>
          <w:p w14:paraId="4CF4FF46" w14:textId="035D0A2E" w:rsidR="00784172" w:rsidRPr="00784172" w:rsidRDefault="003C47E0" w:rsidP="00784172">
            <w:pPr>
              <w:rPr>
                <w:rFonts w:ascii="GHEA Grapalat" w:hAnsi="GHEA Grapalat" w:cs="Arial"/>
                <w:sz w:val="20"/>
                <w:szCs w:val="20"/>
                <w:lang w:val="hy-AM"/>
              </w:rPr>
            </w:pPr>
            <w:r>
              <w:rPr>
                <w:rFonts w:ascii="GHEA Grapalat" w:hAnsi="GHEA Grapalat"/>
                <w:b/>
                <w:lang w:val="af-ZA"/>
              </w:rPr>
              <w:t>ԱՄԽՀ-ԲՄԱՇՁԲ-22/05</w:t>
            </w:r>
          </w:p>
        </w:tc>
      </w:tr>
      <w:tr w:rsidR="00784172" w:rsidRPr="00784172" w14:paraId="53A93BED" w14:textId="77777777" w:rsidTr="004F310F">
        <w:trPr>
          <w:trHeight w:val="704"/>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759CABF0" w14:textId="77777777"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19. Վճարման պայմանները՝                                &lt;ակցեպտավորված վճարում&gt;</w:t>
            </w:r>
          </w:p>
          <w:p w14:paraId="167CFAAB" w14:textId="77777777" w:rsidR="00784172" w:rsidRPr="00784172" w:rsidRDefault="00784172" w:rsidP="00784172">
            <w:pPr>
              <w:rPr>
                <w:rFonts w:ascii="GHEA Grapalat" w:hAnsi="GHEA Grapalat" w:cs="Sylfaen"/>
                <w:sz w:val="20"/>
                <w:szCs w:val="20"/>
                <w:lang w:val="ru-RU"/>
              </w:rPr>
            </w:pPr>
          </w:p>
        </w:tc>
      </w:tr>
      <w:tr w:rsidR="00784172" w:rsidRPr="00784172" w14:paraId="1DCADC04" w14:textId="77777777" w:rsidTr="004F310F">
        <w:trPr>
          <w:trHeight w:val="704"/>
        </w:trPr>
        <w:tc>
          <w:tcPr>
            <w:tcW w:w="10730" w:type="dxa"/>
            <w:gridSpan w:val="2"/>
            <w:tcBorders>
              <w:top w:val="single" w:sz="4" w:space="0" w:color="auto"/>
              <w:left w:val="single" w:sz="4" w:space="0" w:color="auto"/>
              <w:bottom w:val="single" w:sz="4" w:space="0" w:color="auto"/>
              <w:right w:val="single" w:sz="4" w:space="0" w:color="000000"/>
            </w:tcBorders>
            <w:noWrap/>
            <w:vAlign w:val="bottom"/>
          </w:tcPr>
          <w:p w14:paraId="1E6CC9B8"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 xml:space="preserve">20. Առդիր էջերի քանակը՝    </w:t>
            </w:r>
            <w:r w:rsidRPr="00784172">
              <w:rPr>
                <w:rFonts w:ascii="GHEA Grapalat" w:hAnsi="GHEA Grapalat" w:cs="Arial"/>
                <w:sz w:val="20"/>
                <w:szCs w:val="20"/>
              </w:rPr>
              <w:t xml:space="preserve">--- </w:t>
            </w:r>
            <w:r w:rsidRPr="00784172">
              <w:rPr>
                <w:rFonts w:ascii="GHEA Grapalat" w:hAnsi="GHEA Grapalat" w:cs="Arial"/>
                <w:sz w:val="20"/>
                <w:szCs w:val="20"/>
                <w:lang w:val="hy-AM"/>
              </w:rPr>
              <w:t xml:space="preserve">    </w:t>
            </w:r>
            <w:r w:rsidRPr="00784172">
              <w:rPr>
                <w:rFonts w:ascii="GHEA Grapalat" w:hAnsi="GHEA Grapalat" w:cs="Sylfaen"/>
                <w:sz w:val="20"/>
                <w:szCs w:val="20"/>
              </w:rPr>
              <w:t>էջ</w:t>
            </w:r>
          </w:p>
          <w:p w14:paraId="4E834A6B" w14:textId="77777777" w:rsidR="00784172" w:rsidRPr="00784172" w:rsidRDefault="00784172" w:rsidP="00784172">
            <w:pPr>
              <w:rPr>
                <w:rFonts w:ascii="GHEA Grapalat" w:hAnsi="GHEA Grapalat" w:cs="Sylfaen"/>
                <w:sz w:val="20"/>
                <w:szCs w:val="20"/>
                <w:lang w:val="hy-AM"/>
              </w:rPr>
            </w:pPr>
          </w:p>
        </w:tc>
      </w:tr>
      <w:tr w:rsidR="00784172" w:rsidRPr="00784172" w14:paraId="1C3AA5D8" w14:textId="77777777" w:rsidTr="004F310F">
        <w:trPr>
          <w:trHeight w:val="2194"/>
        </w:trPr>
        <w:tc>
          <w:tcPr>
            <w:tcW w:w="5366" w:type="dxa"/>
            <w:tcBorders>
              <w:top w:val="nil"/>
              <w:left w:val="single" w:sz="4" w:space="0" w:color="auto"/>
              <w:bottom w:val="single" w:sz="4" w:space="0" w:color="auto"/>
              <w:right w:val="single" w:sz="4" w:space="0" w:color="auto"/>
            </w:tcBorders>
            <w:noWrap/>
            <w:vAlign w:val="bottom"/>
          </w:tcPr>
          <w:p w14:paraId="0A674393" w14:textId="77777777" w:rsidR="00784172" w:rsidRPr="00784172" w:rsidRDefault="00784172" w:rsidP="00784172">
            <w:pPr>
              <w:rPr>
                <w:rFonts w:ascii="GHEA Grapalat" w:hAnsi="GHEA Grapalat" w:cs="Sylfaen"/>
                <w:sz w:val="20"/>
                <w:szCs w:val="20"/>
              </w:rPr>
            </w:pPr>
            <w:r w:rsidRPr="00784172">
              <w:rPr>
                <w:rFonts w:ascii="Courier New" w:hAnsi="Courier New" w:cs="Courier New"/>
                <w:sz w:val="20"/>
                <w:szCs w:val="20"/>
              </w:rPr>
              <w:t> </w:t>
            </w:r>
            <w:r w:rsidRPr="00784172">
              <w:rPr>
                <w:rFonts w:ascii="GHEA Grapalat" w:hAnsi="GHEA Grapalat" w:cs="Arial"/>
                <w:sz w:val="20"/>
                <w:szCs w:val="20"/>
                <w:lang w:val="hy-AM"/>
              </w:rPr>
              <w:t>22</w:t>
            </w:r>
            <w:r w:rsidRPr="00784172">
              <w:rPr>
                <w:rFonts w:ascii="GHEA Grapalat" w:hAnsi="GHEA Grapalat" w:cs="Arial"/>
                <w:sz w:val="20"/>
                <w:szCs w:val="20"/>
              </w:rPr>
              <w:t>.</w:t>
            </w:r>
            <w:r w:rsidRPr="00784172">
              <w:rPr>
                <w:rFonts w:ascii="GHEA Grapalat" w:hAnsi="GHEA Grapalat" w:cs="Sylfaen"/>
                <w:sz w:val="20"/>
                <w:szCs w:val="20"/>
              </w:rPr>
              <w:t>ա. Շահառուի ստորագրությունները</w:t>
            </w:r>
          </w:p>
          <w:p w14:paraId="369801C5" w14:textId="77777777" w:rsidR="00784172" w:rsidRPr="00784172" w:rsidRDefault="00784172" w:rsidP="00784172">
            <w:pPr>
              <w:rPr>
                <w:rFonts w:ascii="GHEA Grapalat" w:hAnsi="GHEA Grapalat" w:cs="Sylfaen"/>
                <w:sz w:val="20"/>
                <w:szCs w:val="20"/>
              </w:rPr>
            </w:pPr>
          </w:p>
          <w:p w14:paraId="0088B238" w14:textId="77777777"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14:paraId="1729C50B" w14:textId="77777777" w:rsidR="00784172" w:rsidRPr="00784172" w:rsidRDefault="00784172" w:rsidP="00784172">
            <w:pPr>
              <w:rPr>
                <w:rFonts w:ascii="GHEA Grapalat" w:hAnsi="GHEA Grapalat" w:cs="Tahoma"/>
                <w:color w:val="000000"/>
                <w:sz w:val="20"/>
                <w:szCs w:val="20"/>
              </w:rPr>
            </w:pPr>
          </w:p>
          <w:p w14:paraId="38790167" w14:textId="77777777" w:rsidR="00784172" w:rsidRPr="00784172" w:rsidRDefault="00784172" w:rsidP="00784172">
            <w:pPr>
              <w:rPr>
                <w:rFonts w:ascii="GHEA Grapalat" w:hAnsi="GHEA Grapalat" w:cs="Sylfaen"/>
                <w:sz w:val="20"/>
                <w:szCs w:val="20"/>
              </w:rPr>
            </w:pPr>
          </w:p>
          <w:p w14:paraId="1537998F" w14:textId="77777777"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14:paraId="110AC99C" w14:textId="77777777" w:rsidR="00784172" w:rsidRPr="00784172" w:rsidRDefault="00784172" w:rsidP="00784172">
            <w:pPr>
              <w:rPr>
                <w:rFonts w:ascii="GHEA Grapalat" w:hAnsi="GHEA Grapalat" w:cs="Sylfaen"/>
                <w:sz w:val="20"/>
                <w:szCs w:val="20"/>
              </w:rPr>
            </w:pPr>
          </w:p>
          <w:p w14:paraId="65E52429"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22</w:t>
            </w:r>
            <w:r w:rsidRPr="00784172">
              <w:rPr>
                <w:rFonts w:ascii="GHEA Grapalat" w:hAnsi="GHEA Grapalat" w:cs="Sylfaen"/>
                <w:sz w:val="20"/>
                <w:szCs w:val="20"/>
              </w:rPr>
              <w:t>.բ.</w:t>
            </w:r>
          </w:p>
          <w:p w14:paraId="22A92578"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Կ.Տ.</w:t>
            </w:r>
          </w:p>
          <w:p w14:paraId="4E0F27A3" w14:textId="77777777" w:rsidR="00784172" w:rsidRPr="00784172" w:rsidRDefault="00784172" w:rsidP="0078417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36707726" w14:textId="77777777" w:rsidR="00784172" w:rsidRPr="00784172" w:rsidRDefault="00784172" w:rsidP="00784172">
            <w:pPr>
              <w:rPr>
                <w:rFonts w:ascii="GHEA Grapalat" w:hAnsi="GHEA Grapalat" w:cs="Sylfaen"/>
                <w:sz w:val="20"/>
                <w:szCs w:val="20"/>
              </w:rPr>
            </w:pPr>
            <w:r w:rsidRPr="00784172">
              <w:rPr>
                <w:rFonts w:ascii="GHEA Grapalat" w:hAnsi="GHEA Grapalat" w:cs="Arial"/>
                <w:sz w:val="20"/>
                <w:szCs w:val="20"/>
                <w:lang w:val="hy-AM"/>
              </w:rPr>
              <w:t>2</w:t>
            </w:r>
            <w:r w:rsidRPr="00784172">
              <w:rPr>
                <w:rFonts w:ascii="GHEA Grapalat" w:hAnsi="GHEA Grapalat" w:cs="Arial"/>
                <w:sz w:val="20"/>
                <w:szCs w:val="20"/>
              </w:rPr>
              <w:t>1.</w:t>
            </w:r>
            <w:r w:rsidRPr="00784172">
              <w:rPr>
                <w:rFonts w:ascii="GHEA Grapalat" w:hAnsi="GHEA Grapalat" w:cs="Sylfaen"/>
                <w:sz w:val="20"/>
                <w:szCs w:val="20"/>
              </w:rPr>
              <w:t xml:space="preserve">ա. </w:t>
            </w:r>
            <w:r w:rsidRPr="00784172">
              <w:rPr>
                <w:rFonts w:ascii="Courier New" w:hAnsi="Courier New" w:cs="Courier New"/>
                <w:sz w:val="20"/>
                <w:szCs w:val="20"/>
              </w:rPr>
              <w:t> </w:t>
            </w:r>
            <w:r w:rsidRPr="00784172">
              <w:rPr>
                <w:rFonts w:ascii="GHEA Grapalat" w:hAnsi="GHEA Grapalat" w:cs="Sylfaen"/>
                <w:sz w:val="20"/>
                <w:szCs w:val="20"/>
              </w:rPr>
              <w:t>Վճարողի ստորագրությունները`</w:t>
            </w:r>
          </w:p>
          <w:p w14:paraId="1397CBF7" w14:textId="77777777" w:rsidR="00784172" w:rsidRPr="00784172" w:rsidRDefault="00784172" w:rsidP="00784172">
            <w:pPr>
              <w:jc w:val="right"/>
              <w:rPr>
                <w:rFonts w:ascii="GHEA Grapalat" w:hAnsi="GHEA Grapalat" w:cs="Sylfaen"/>
                <w:sz w:val="20"/>
                <w:szCs w:val="20"/>
              </w:rPr>
            </w:pPr>
          </w:p>
          <w:p w14:paraId="4178906E" w14:textId="77777777"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/____________________/</w:t>
            </w:r>
          </w:p>
          <w:p w14:paraId="4949B3A9" w14:textId="77777777" w:rsidR="00784172" w:rsidRPr="00784172" w:rsidRDefault="00784172" w:rsidP="00784172">
            <w:pPr>
              <w:jc w:val="right"/>
              <w:rPr>
                <w:rFonts w:ascii="GHEA Grapalat" w:hAnsi="GHEA Grapalat" w:cs="Tahoma"/>
                <w:color w:val="000000"/>
                <w:sz w:val="20"/>
                <w:szCs w:val="20"/>
              </w:rPr>
            </w:pPr>
          </w:p>
          <w:p w14:paraId="2B7E4339" w14:textId="77777777" w:rsidR="00784172" w:rsidRPr="00784172" w:rsidRDefault="00784172" w:rsidP="00784172">
            <w:pPr>
              <w:jc w:val="right"/>
              <w:rPr>
                <w:rFonts w:ascii="GHEA Grapalat" w:hAnsi="GHEA Grapalat" w:cs="Tahoma"/>
                <w:color w:val="000000"/>
                <w:sz w:val="20"/>
                <w:szCs w:val="20"/>
              </w:rPr>
            </w:pPr>
          </w:p>
          <w:p w14:paraId="25E5999B" w14:textId="77777777"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14:paraId="7442961D" w14:textId="77777777" w:rsidR="00784172" w:rsidRPr="00784172" w:rsidRDefault="00784172" w:rsidP="00784172">
            <w:pPr>
              <w:jc w:val="right"/>
              <w:rPr>
                <w:rFonts w:ascii="GHEA Grapalat" w:hAnsi="GHEA Grapalat" w:cs="Sylfaen"/>
                <w:sz w:val="20"/>
                <w:szCs w:val="20"/>
              </w:rPr>
            </w:pPr>
          </w:p>
          <w:p w14:paraId="3985C953" w14:textId="77777777" w:rsidR="00784172" w:rsidRPr="00784172" w:rsidRDefault="00784172" w:rsidP="00784172">
            <w:pPr>
              <w:jc w:val="right"/>
              <w:rPr>
                <w:rFonts w:ascii="GHEA Grapalat" w:hAnsi="GHEA Grapalat" w:cs="Sylfaen"/>
                <w:sz w:val="20"/>
                <w:szCs w:val="20"/>
              </w:rPr>
            </w:pPr>
            <w:r w:rsidRPr="00784172">
              <w:rPr>
                <w:rFonts w:ascii="GHEA Grapalat" w:hAnsi="GHEA Grapalat" w:cs="Sylfaen"/>
                <w:sz w:val="20"/>
                <w:szCs w:val="20"/>
                <w:lang w:val="hy-AM"/>
              </w:rPr>
              <w:t>2</w:t>
            </w:r>
            <w:r w:rsidRPr="00784172">
              <w:rPr>
                <w:rFonts w:ascii="GHEA Grapalat" w:hAnsi="GHEA Grapalat" w:cs="Sylfaen"/>
                <w:sz w:val="20"/>
                <w:szCs w:val="20"/>
              </w:rPr>
              <w:t>1.բ.                                                                    Կ.Տ.</w:t>
            </w:r>
          </w:p>
          <w:p w14:paraId="5C89597B" w14:textId="77777777" w:rsidR="00784172" w:rsidRPr="00784172" w:rsidRDefault="00784172" w:rsidP="00784172">
            <w:pPr>
              <w:jc w:val="right"/>
              <w:rPr>
                <w:rFonts w:ascii="GHEA Grapalat" w:hAnsi="GHEA Grapalat" w:cs="Sylfaen"/>
                <w:sz w:val="20"/>
                <w:szCs w:val="20"/>
              </w:rPr>
            </w:pPr>
          </w:p>
        </w:tc>
      </w:tr>
      <w:tr w:rsidR="00784172" w:rsidRPr="00784172" w14:paraId="45E66427" w14:textId="77777777" w:rsidTr="004F310F">
        <w:trPr>
          <w:trHeight w:val="2058"/>
        </w:trPr>
        <w:tc>
          <w:tcPr>
            <w:tcW w:w="5366" w:type="dxa"/>
            <w:tcBorders>
              <w:top w:val="single" w:sz="4" w:space="0" w:color="auto"/>
              <w:left w:val="single" w:sz="4" w:space="0" w:color="auto"/>
              <w:right w:val="single" w:sz="4" w:space="0" w:color="auto"/>
            </w:tcBorders>
            <w:noWrap/>
            <w:vAlign w:val="bottom"/>
          </w:tcPr>
          <w:p w14:paraId="10F90100" w14:textId="77777777"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4</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Շահառուին  սպասարկող ֆինանսական կազմակերպություն</w:t>
            </w:r>
            <w:r w:rsidRPr="00784172">
              <w:rPr>
                <w:rFonts w:ascii="GHEA Grapalat" w:hAnsi="GHEA Grapalat" w:cs="Tahoma"/>
                <w:color w:val="000000"/>
                <w:sz w:val="20"/>
                <w:szCs w:val="20"/>
              </w:rPr>
              <w:t xml:space="preserve"> </w:t>
            </w:r>
          </w:p>
          <w:p w14:paraId="3BA812F3" w14:textId="77777777" w:rsidR="00784172" w:rsidRPr="00784172" w:rsidRDefault="00784172" w:rsidP="00784172">
            <w:pPr>
              <w:rPr>
                <w:rFonts w:ascii="GHEA Grapalat" w:hAnsi="GHEA Grapalat" w:cs="Tahoma"/>
                <w:color w:val="000000"/>
                <w:sz w:val="20"/>
                <w:szCs w:val="20"/>
                <w:lang w:val="hy-AM"/>
              </w:rPr>
            </w:pPr>
            <w:r w:rsidRPr="00784172">
              <w:rPr>
                <w:rFonts w:ascii="GHEA Grapalat" w:hAnsi="GHEA Grapalat" w:cs="Tahoma"/>
                <w:color w:val="000000"/>
                <w:sz w:val="20"/>
                <w:szCs w:val="20"/>
              </w:rPr>
              <w:t xml:space="preserve">                             </w:t>
            </w:r>
            <w:r w:rsidRPr="00784172">
              <w:rPr>
                <w:rFonts w:ascii="GHEA Grapalat" w:hAnsi="GHEA Grapalat" w:cs="Tahoma"/>
                <w:color w:val="000000"/>
                <w:sz w:val="20"/>
                <w:szCs w:val="20"/>
                <w:lang w:val="hy-AM"/>
              </w:rPr>
              <w:t xml:space="preserve">                 </w:t>
            </w:r>
          </w:p>
          <w:p w14:paraId="39EBC5BA" w14:textId="77777777"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lang w:val="hy-AM"/>
              </w:rPr>
              <w:t xml:space="preserve">                                                 </w:t>
            </w:r>
            <w:r w:rsidRPr="00784172">
              <w:rPr>
                <w:rFonts w:ascii="GHEA Grapalat" w:hAnsi="GHEA Grapalat" w:cs="Tahoma"/>
                <w:color w:val="000000"/>
                <w:sz w:val="20"/>
                <w:szCs w:val="20"/>
              </w:rPr>
              <w:t xml:space="preserve">   /____________________/</w:t>
            </w:r>
          </w:p>
          <w:p w14:paraId="250D350F"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14:paraId="06B934AE"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/ստորագրություն/</w:t>
            </w:r>
          </w:p>
          <w:p w14:paraId="0A269B7B" w14:textId="77777777" w:rsidR="00784172" w:rsidRPr="00784172" w:rsidRDefault="00784172" w:rsidP="00784172">
            <w:pPr>
              <w:rPr>
                <w:rFonts w:ascii="GHEA Grapalat" w:hAnsi="GHEA Grapalat" w:cs="Tahoma"/>
                <w:color w:val="000000"/>
                <w:sz w:val="20"/>
                <w:szCs w:val="20"/>
              </w:rPr>
            </w:pPr>
          </w:p>
          <w:p w14:paraId="06276DDE" w14:textId="77777777" w:rsidR="00784172" w:rsidRPr="00784172" w:rsidRDefault="00784172" w:rsidP="0078417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1AE8942" w14:textId="77777777"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3</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Վճարողին  սպասարկող ֆինանսական կազմակերպություն</w:t>
            </w:r>
            <w:r w:rsidRPr="00784172">
              <w:rPr>
                <w:rFonts w:ascii="GHEA Grapalat" w:hAnsi="GHEA Grapalat" w:cs="Tahoma"/>
                <w:color w:val="000000"/>
                <w:sz w:val="20"/>
                <w:szCs w:val="20"/>
              </w:rPr>
              <w:t xml:space="preserve"> </w:t>
            </w:r>
          </w:p>
          <w:p w14:paraId="0FD477E1" w14:textId="77777777" w:rsidR="00784172" w:rsidRPr="00784172" w:rsidRDefault="00784172" w:rsidP="00784172">
            <w:pPr>
              <w:jc w:val="right"/>
              <w:rPr>
                <w:rFonts w:ascii="GHEA Grapalat" w:hAnsi="GHEA Grapalat" w:cs="Tahoma"/>
                <w:color w:val="000000"/>
                <w:sz w:val="20"/>
                <w:szCs w:val="20"/>
              </w:rPr>
            </w:pPr>
          </w:p>
          <w:p w14:paraId="6507B07A" w14:textId="77777777" w:rsidR="00784172" w:rsidRPr="00784172" w:rsidRDefault="00784172" w:rsidP="00784172">
            <w:pPr>
              <w:jc w:val="right"/>
              <w:rPr>
                <w:rFonts w:ascii="GHEA Grapalat" w:hAnsi="GHEA Grapalat" w:cs="Tahoma"/>
                <w:color w:val="000000"/>
                <w:sz w:val="20"/>
                <w:szCs w:val="20"/>
              </w:rPr>
            </w:pPr>
          </w:p>
          <w:p w14:paraId="730A2BEF" w14:textId="77777777"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14:paraId="68445413" w14:textId="77777777" w:rsidR="00784172" w:rsidRPr="00784172" w:rsidRDefault="00784172" w:rsidP="00784172">
            <w:pPr>
              <w:jc w:val="cente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/ստորագրություն/</w:t>
            </w:r>
          </w:p>
          <w:p w14:paraId="205A5E75" w14:textId="77777777" w:rsidR="00784172" w:rsidRPr="00784172" w:rsidRDefault="00784172" w:rsidP="00784172">
            <w:pPr>
              <w:jc w:val="right"/>
              <w:rPr>
                <w:rFonts w:ascii="GHEA Grapalat" w:hAnsi="GHEA Grapalat" w:cs="Arial"/>
                <w:sz w:val="20"/>
                <w:szCs w:val="20"/>
                <w:lang w:val="hy-AM"/>
              </w:rPr>
            </w:pPr>
          </w:p>
        </w:tc>
      </w:tr>
      <w:tr w:rsidR="00784172" w:rsidRPr="00784172" w14:paraId="4B4ECFB8" w14:textId="77777777" w:rsidTr="004F310F">
        <w:trPr>
          <w:trHeight w:val="2194"/>
        </w:trPr>
        <w:tc>
          <w:tcPr>
            <w:tcW w:w="5366" w:type="dxa"/>
            <w:tcBorders>
              <w:top w:val="nil"/>
              <w:left w:val="single" w:sz="4" w:space="0" w:color="auto"/>
              <w:bottom w:val="single" w:sz="4" w:space="0" w:color="auto"/>
              <w:right w:val="single" w:sz="4" w:space="0" w:color="auto"/>
            </w:tcBorders>
            <w:noWrap/>
            <w:vAlign w:val="bottom"/>
          </w:tcPr>
          <w:p w14:paraId="329D081B"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lastRenderedPageBreak/>
              <w:t>24.բ.                                                       Կ.Տ.</w:t>
            </w:r>
          </w:p>
          <w:p w14:paraId="4D4CC8C7" w14:textId="77777777" w:rsidR="00784172" w:rsidRPr="00784172" w:rsidRDefault="00784172" w:rsidP="00784172">
            <w:pPr>
              <w:rPr>
                <w:rFonts w:ascii="GHEA Grapalat" w:hAnsi="GHEA Grapalat" w:cs="Sylfaen"/>
                <w:sz w:val="20"/>
                <w:szCs w:val="20"/>
              </w:rPr>
            </w:pPr>
          </w:p>
          <w:p w14:paraId="15BF5363" w14:textId="77777777" w:rsidR="00784172" w:rsidRPr="00784172" w:rsidRDefault="00784172" w:rsidP="00784172">
            <w:pPr>
              <w:rPr>
                <w:rFonts w:ascii="GHEA Grapalat" w:hAnsi="GHEA Grapalat" w:cs="Sylfaen"/>
                <w:sz w:val="20"/>
                <w:szCs w:val="20"/>
              </w:rPr>
            </w:pPr>
          </w:p>
          <w:p w14:paraId="67EEAF51" w14:textId="77777777"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2</w:t>
            </w:r>
            <w:r w:rsidRPr="00784172">
              <w:rPr>
                <w:rFonts w:ascii="GHEA Grapalat" w:hAnsi="GHEA Grapalat" w:cs="Sylfaen"/>
                <w:sz w:val="20"/>
                <w:szCs w:val="20"/>
                <w:lang w:val="hy-AM"/>
              </w:rPr>
              <w:t>4</w:t>
            </w:r>
            <w:r w:rsidRPr="00784172">
              <w:rPr>
                <w:rFonts w:ascii="GHEA Grapalat" w:hAnsi="GHEA Grapalat" w:cs="Sylfaen"/>
                <w:sz w:val="20"/>
                <w:szCs w:val="20"/>
              </w:rPr>
              <w:t>.</w:t>
            </w:r>
            <w:r w:rsidRPr="00784172">
              <w:rPr>
                <w:rFonts w:ascii="GHEA Grapalat" w:hAnsi="GHEA Grapalat" w:cs="Sylfaen"/>
                <w:sz w:val="20"/>
                <w:szCs w:val="20"/>
                <w:lang w:val="hy-AM"/>
              </w:rPr>
              <w:t>գ</w:t>
            </w:r>
            <w:r w:rsidRPr="00784172">
              <w:rPr>
                <w:rFonts w:ascii="GHEA Grapalat" w:hAnsi="GHEA Grapalat" w:cs="Tahoma"/>
                <w:color w:val="000000"/>
                <w:sz w:val="20"/>
                <w:szCs w:val="20"/>
              </w:rPr>
              <w:t xml:space="preserve">                                                 "___"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 xml:space="preserve">20___ </w:t>
            </w:r>
            <w:r w:rsidRPr="00784172">
              <w:rPr>
                <w:rFonts w:ascii="GHEA Grapalat" w:hAnsi="GHEA Grapalat" w:cs="Sylfaen"/>
                <w:color w:val="000000"/>
                <w:sz w:val="20"/>
                <w:szCs w:val="20"/>
              </w:rPr>
              <w:t>թ.</w:t>
            </w:r>
            <w:r w:rsidRPr="00784172">
              <w:rPr>
                <w:rFonts w:ascii="GHEA Grapalat" w:hAnsi="GHEA Grapalat" w:cs="Sylfaen"/>
                <w:sz w:val="20"/>
                <w:szCs w:val="20"/>
              </w:rPr>
              <w:t xml:space="preserve"> </w:t>
            </w:r>
          </w:p>
          <w:p w14:paraId="4AC892AA" w14:textId="77777777" w:rsidR="00784172" w:rsidRPr="00784172" w:rsidRDefault="00784172" w:rsidP="00784172">
            <w:pPr>
              <w:rPr>
                <w:rFonts w:ascii="GHEA Grapalat" w:hAnsi="GHEA Grapalat" w:cs="Sylfaen"/>
                <w:sz w:val="20"/>
                <w:szCs w:val="20"/>
              </w:rPr>
            </w:pPr>
          </w:p>
          <w:p w14:paraId="0BAF4E3D"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14:paraId="5F5942C4" w14:textId="77777777" w:rsidR="00784172" w:rsidRPr="00784172" w:rsidRDefault="00784172" w:rsidP="0078417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E63336A"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23.բ.                                                                 Կ.Տ.    </w:t>
            </w:r>
          </w:p>
          <w:p w14:paraId="3EB85E06" w14:textId="77777777" w:rsidR="00784172" w:rsidRPr="00784172" w:rsidRDefault="00784172" w:rsidP="00784172">
            <w:pPr>
              <w:rPr>
                <w:rFonts w:ascii="GHEA Grapalat" w:hAnsi="GHEA Grapalat" w:cs="Sylfaen"/>
                <w:sz w:val="20"/>
                <w:szCs w:val="20"/>
              </w:rPr>
            </w:pPr>
          </w:p>
          <w:p w14:paraId="41FBD10A"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14:paraId="748F43B2" w14:textId="77777777" w:rsidR="00784172" w:rsidRPr="00784172" w:rsidRDefault="00784172" w:rsidP="00784172">
            <w:pPr>
              <w:rPr>
                <w:rFonts w:ascii="GHEA Grapalat" w:hAnsi="GHEA Grapalat" w:cs="Sylfaen"/>
                <w:color w:val="000000"/>
                <w:sz w:val="20"/>
                <w:szCs w:val="20"/>
              </w:rPr>
            </w:pPr>
            <w:r w:rsidRPr="00784172">
              <w:rPr>
                <w:rFonts w:ascii="GHEA Grapalat" w:hAnsi="GHEA Grapalat" w:cs="Sylfaen"/>
                <w:sz w:val="20"/>
                <w:szCs w:val="20"/>
              </w:rPr>
              <w:t>23.</w:t>
            </w:r>
            <w:r w:rsidRPr="00784172">
              <w:rPr>
                <w:rFonts w:ascii="GHEA Grapalat" w:hAnsi="GHEA Grapalat" w:cs="Sylfaen"/>
                <w:sz w:val="20"/>
                <w:szCs w:val="20"/>
                <w:lang w:val="hy-AM"/>
              </w:rPr>
              <w:t>գ</w:t>
            </w:r>
            <w:r w:rsidRPr="00784172">
              <w:rPr>
                <w:rFonts w:ascii="GHEA Grapalat" w:hAnsi="GHEA Grapalat" w:cs="Sylfaen"/>
                <w:sz w:val="20"/>
                <w:szCs w:val="20"/>
              </w:rPr>
              <w:t xml:space="preserve">.Կատարման ամսաթիվը`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p w14:paraId="3725066A" w14:textId="77777777" w:rsidR="00784172" w:rsidRPr="00784172" w:rsidRDefault="00784172" w:rsidP="00784172">
            <w:pPr>
              <w:rPr>
                <w:rFonts w:ascii="GHEA Grapalat" w:hAnsi="GHEA Grapalat" w:cs="Sylfaen"/>
                <w:color w:val="000000"/>
                <w:sz w:val="20"/>
                <w:szCs w:val="20"/>
              </w:rPr>
            </w:pPr>
          </w:p>
          <w:p w14:paraId="2273E900" w14:textId="77777777" w:rsidR="00784172" w:rsidRPr="00784172" w:rsidRDefault="00784172" w:rsidP="00784172">
            <w:pPr>
              <w:rPr>
                <w:rFonts w:ascii="GHEA Grapalat" w:hAnsi="GHEA Grapalat" w:cs="Sylfaen"/>
                <w:sz w:val="20"/>
                <w:szCs w:val="20"/>
              </w:rPr>
            </w:pPr>
          </w:p>
          <w:p w14:paraId="53BE6C55" w14:textId="77777777" w:rsidR="00784172" w:rsidRPr="00784172" w:rsidRDefault="00784172" w:rsidP="00784172">
            <w:pPr>
              <w:jc w:val="right"/>
              <w:rPr>
                <w:rFonts w:ascii="GHEA Grapalat" w:hAnsi="GHEA Grapalat" w:cs="Arial"/>
                <w:sz w:val="20"/>
                <w:szCs w:val="20"/>
              </w:rPr>
            </w:pPr>
          </w:p>
        </w:tc>
      </w:tr>
    </w:tbl>
    <w:p w14:paraId="2983B3B1"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C914BB7"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129116"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C54B828"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929B518"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151609"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8417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3FB3993" w14:textId="77777777" w:rsidR="00784172" w:rsidRPr="00784172" w:rsidRDefault="00784172" w:rsidP="00784172">
      <w:pPr>
        <w:jc w:val="center"/>
        <w:rPr>
          <w:rFonts w:ascii="GHEA Grapalat" w:hAnsi="GHEA Grapalat"/>
          <w:b/>
          <w:sz w:val="22"/>
          <w:szCs w:val="22"/>
          <w:lang w:val="nl-NL"/>
        </w:rPr>
      </w:pPr>
      <w:r w:rsidRPr="00784172">
        <w:rPr>
          <w:rFonts w:ascii="GHEA Grapalat" w:hAnsi="GHEA Grapalat"/>
          <w:b/>
          <w:lang w:val="hy-AM"/>
        </w:rPr>
        <w:br w:type="page"/>
      </w:r>
      <w:r w:rsidRPr="00784172">
        <w:rPr>
          <w:rFonts w:ascii="GHEA Grapalat" w:hAnsi="GHEA Grapalat"/>
          <w:b/>
          <w:sz w:val="22"/>
          <w:szCs w:val="22"/>
          <w:lang w:val="hy-AM"/>
        </w:rPr>
        <w:lastRenderedPageBreak/>
        <w:t>Վճարման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պահանջագրի</w:t>
      </w:r>
      <w:r w:rsidRPr="00784172">
        <w:rPr>
          <w:rFonts w:ascii="GHEA Grapalat" w:hAnsi="GHEA Grapalat"/>
          <w:b/>
          <w:sz w:val="22"/>
          <w:szCs w:val="22"/>
          <w:lang w:val="nl-NL"/>
        </w:rPr>
        <w:t xml:space="preserve"> </w:t>
      </w:r>
      <w:r w:rsidRPr="00784172">
        <w:rPr>
          <w:rFonts w:ascii="GHEA Grapalat" w:hAnsi="GHEA Grapalat"/>
          <w:b/>
          <w:sz w:val="22"/>
          <w:szCs w:val="22"/>
          <w:lang w:val="hy-AM"/>
        </w:rPr>
        <w:t>պարտադիր</w:t>
      </w:r>
      <w:r w:rsidRPr="00784172">
        <w:rPr>
          <w:rFonts w:ascii="GHEA Grapalat" w:hAnsi="GHEA Grapalat"/>
          <w:b/>
          <w:sz w:val="22"/>
          <w:szCs w:val="22"/>
          <w:lang w:val="nl-NL"/>
        </w:rPr>
        <w:t xml:space="preserve"> </w:t>
      </w:r>
      <w:r w:rsidRPr="00784172">
        <w:rPr>
          <w:rFonts w:ascii="GHEA Grapalat" w:hAnsi="GHEA Grapalat"/>
          <w:b/>
          <w:sz w:val="22"/>
          <w:szCs w:val="22"/>
          <w:lang w:val="hy-AM"/>
        </w:rPr>
        <w:t>վավերապայմանները</w:t>
      </w:r>
      <w:r w:rsidRPr="00784172">
        <w:rPr>
          <w:rFonts w:ascii="GHEA Grapalat" w:hAnsi="GHEA Grapalat"/>
          <w:b/>
          <w:sz w:val="22"/>
          <w:szCs w:val="22"/>
          <w:lang w:val="nl-NL"/>
        </w:rPr>
        <w:t xml:space="preserve"> </w:t>
      </w:r>
      <w:r w:rsidRPr="00784172">
        <w:rPr>
          <w:rFonts w:ascii="GHEA Grapalat" w:hAnsi="GHEA Grapalat"/>
          <w:b/>
          <w:sz w:val="22"/>
          <w:szCs w:val="22"/>
          <w:lang w:val="hy-AM"/>
        </w:rPr>
        <w:t>և</w:t>
      </w:r>
      <w:r w:rsidRPr="00784172">
        <w:rPr>
          <w:rFonts w:ascii="GHEA Grapalat" w:hAnsi="GHEA Grapalat"/>
          <w:b/>
          <w:sz w:val="22"/>
          <w:szCs w:val="22"/>
          <w:lang w:val="nl-NL"/>
        </w:rPr>
        <w:t xml:space="preserve"> </w:t>
      </w:r>
      <w:r w:rsidRPr="00784172">
        <w:rPr>
          <w:rFonts w:ascii="GHEA Grapalat" w:hAnsi="GHEA Grapalat"/>
          <w:b/>
          <w:sz w:val="22"/>
          <w:szCs w:val="22"/>
          <w:lang w:val="hy-AM"/>
        </w:rPr>
        <w:t>լրացման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ուղեցույցը</w:t>
      </w:r>
    </w:p>
    <w:p w14:paraId="07DCA23C" w14:textId="77777777" w:rsidR="00784172" w:rsidRPr="00784172" w:rsidRDefault="00784172" w:rsidP="0078417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84172" w:rsidRPr="00784172" w14:paraId="185BE875" w14:textId="77777777" w:rsidTr="00784172">
        <w:tc>
          <w:tcPr>
            <w:tcW w:w="720" w:type="dxa"/>
            <w:tcBorders>
              <w:top w:val="single" w:sz="4" w:space="0" w:color="auto"/>
              <w:left w:val="single" w:sz="4" w:space="0" w:color="auto"/>
              <w:bottom w:val="single" w:sz="4" w:space="0" w:color="auto"/>
              <w:right w:val="single" w:sz="4" w:space="0" w:color="auto"/>
            </w:tcBorders>
          </w:tcPr>
          <w:p w14:paraId="36488594" w14:textId="77777777"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73957EF"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0DEF2526"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Նշված դաշտի/</w:t>
            </w:r>
          </w:p>
          <w:p w14:paraId="2A70D48F"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5973CCD" w14:textId="77777777" w:rsidR="00784172" w:rsidRPr="00784172" w:rsidRDefault="00784172" w:rsidP="00784172">
            <w:pPr>
              <w:jc w:val="center"/>
              <w:rPr>
                <w:rFonts w:ascii="GHEA Grapalat" w:hAnsi="GHEA Grapalat"/>
                <w:b/>
                <w:sz w:val="20"/>
                <w:szCs w:val="20"/>
                <w:lang w:val="hy-AM"/>
              </w:rPr>
            </w:pPr>
            <w:r w:rsidRPr="00784172">
              <w:rPr>
                <w:rFonts w:ascii="GHEA Grapalat" w:hAnsi="GHEA Grapalat"/>
                <w:b/>
                <w:sz w:val="20"/>
                <w:szCs w:val="20"/>
              </w:rPr>
              <w:t>Վավերապայմանի լրացման պահանջը</w:t>
            </w:r>
            <w:r w:rsidRPr="00784172">
              <w:rPr>
                <w:rFonts w:ascii="GHEA Grapalat" w:hAnsi="GHEA Grapalat"/>
                <w:b/>
                <w:sz w:val="20"/>
                <w:szCs w:val="20"/>
                <w:lang w:val="hy-AM"/>
              </w:rPr>
              <w:t xml:space="preserve"> </w:t>
            </w:r>
          </w:p>
          <w:p w14:paraId="56046FEB"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3467659"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Վավերապայմանը</w:t>
            </w:r>
          </w:p>
          <w:p w14:paraId="4136DDFE"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 xml:space="preserve">լրացնող կողմը` </w:t>
            </w:r>
          </w:p>
          <w:p w14:paraId="70EF32D0"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շահառուն կամ վճարողը</w:t>
            </w:r>
          </w:p>
          <w:p w14:paraId="237D48BB"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r>
      <w:tr w:rsidR="00784172" w:rsidRPr="00784172" w14:paraId="2D1CEA05" w14:textId="77777777" w:rsidTr="00784172">
        <w:tc>
          <w:tcPr>
            <w:tcW w:w="720" w:type="dxa"/>
            <w:tcBorders>
              <w:top w:val="single" w:sz="4" w:space="0" w:color="auto"/>
              <w:left w:val="single" w:sz="4" w:space="0" w:color="auto"/>
              <w:bottom w:val="single" w:sz="4" w:space="0" w:color="auto"/>
              <w:right w:val="single" w:sz="4" w:space="0" w:color="auto"/>
            </w:tcBorders>
          </w:tcPr>
          <w:p w14:paraId="18F17EAA"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394EF0B"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03A31DB7"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3B7A91C"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7DF506A"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5</w:t>
            </w:r>
          </w:p>
        </w:tc>
      </w:tr>
      <w:tr w:rsidR="00784172" w:rsidRPr="00784172" w14:paraId="740469F8" w14:textId="77777777" w:rsidTr="00784172">
        <w:tc>
          <w:tcPr>
            <w:tcW w:w="720" w:type="dxa"/>
            <w:tcBorders>
              <w:top w:val="single" w:sz="4" w:space="0" w:color="auto"/>
              <w:left w:val="single" w:sz="4" w:space="0" w:color="auto"/>
              <w:bottom w:val="single" w:sz="4" w:space="0" w:color="auto"/>
              <w:right w:val="single" w:sz="4" w:space="0" w:color="auto"/>
            </w:tcBorders>
          </w:tcPr>
          <w:p w14:paraId="494A90CA"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CA18074"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AC9D1A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7C187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2C3FE6D"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վրա նախապես լրացված է &lt;Վճարման պահանջագիր&gt;</w:t>
            </w:r>
          </w:p>
        </w:tc>
      </w:tr>
      <w:tr w:rsidR="00784172" w:rsidRPr="00784172" w14:paraId="5A177FEC" w14:textId="77777777" w:rsidTr="00784172">
        <w:tc>
          <w:tcPr>
            <w:tcW w:w="720" w:type="dxa"/>
            <w:tcBorders>
              <w:top w:val="single" w:sz="4" w:space="0" w:color="auto"/>
              <w:left w:val="single" w:sz="4" w:space="0" w:color="auto"/>
              <w:bottom w:val="single" w:sz="4" w:space="0" w:color="auto"/>
              <w:right w:val="single" w:sz="4" w:space="0" w:color="auto"/>
            </w:tcBorders>
          </w:tcPr>
          <w:p w14:paraId="68624F25" w14:textId="77777777" w:rsidR="00784172" w:rsidRPr="00784172" w:rsidRDefault="00784172" w:rsidP="00784172">
            <w:pPr>
              <w:numPr>
                <w:ilvl w:val="0"/>
                <w:numId w:val="17"/>
              </w:numPr>
              <w:contextualSpacing/>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1E83289E" w14:textId="77777777"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8B9F7A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5DF19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09413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կողմից` վճարողի բանկին վճարման պահանջագիրը ներկայացնելիս</w:t>
            </w:r>
          </w:p>
        </w:tc>
      </w:tr>
      <w:tr w:rsidR="00784172" w:rsidRPr="00784172" w14:paraId="0998462A" w14:textId="77777777" w:rsidTr="00784172">
        <w:tc>
          <w:tcPr>
            <w:tcW w:w="720" w:type="dxa"/>
            <w:tcBorders>
              <w:top w:val="single" w:sz="4" w:space="0" w:color="auto"/>
              <w:left w:val="single" w:sz="4" w:space="0" w:color="auto"/>
              <w:bottom w:val="single" w:sz="4" w:space="0" w:color="auto"/>
              <w:right w:val="single" w:sz="4" w:space="0" w:color="auto"/>
            </w:tcBorders>
          </w:tcPr>
          <w:p w14:paraId="529354C4" w14:textId="77777777" w:rsidR="00784172" w:rsidRPr="00784172" w:rsidRDefault="00784172" w:rsidP="00784172">
            <w:pPr>
              <w:numPr>
                <w:ilvl w:val="0"/>
                <w:numId w:val="17"/>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7927C522" w14:textId="77777777"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C292B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82C5B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77E75AB6" w14:textId="77777777" w:rsidR="00784172" w:rsidRPr="00784172" w:rsidRDefault="00784172" w:rsidP="0078417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018FED89" w14:textId="77777777" w:rsidR="00784172" w:rsidRPr="00784172" w:rsidRDefault="00784172" w:rsidP="00784172">
            <w:pPr>
              <w:ind w:left="132" w:hanging="132"/>
              <w:jc w:val="center"/>
              <w:rPr>
                <w:rFonts w:ascii="GHEA Grapalat" w:hAnsi="GHEA Grapalat"/>
                <w:sz w:val="20"/>
                <w:szCs w:val="20"/>
                <w:lang w:val="hy-AM"/>
              </w:rPr>
            </w:pPr>
            <w:r w:rsidRPr="00784172">
              <w:rPr>
                <w:rFonts w:ascii="GHEA Grapalat" w:hAnsi="GHEA Grapalat"/>
                <w:sz w:val="20"/>
                <w:szCs w:val="20"/>
              </w:rPr>
              <w:t>լրացվում է շահառուի կողմից` վճարողի բանկին վճարման պահանջագրի ներկայացման օրը</w:t>
            </w:r>
            <w:r w:rsidRPr="00784172">
              <w:rPr>
                <w:rFonts w:ascii="GHEA Grapalat" w:hAnsi="GHEA Grapalat"/>
                <w:sz w:val="20"/>
                <w:szCs w:val="20"/>
                <w:lang w:val="hy-AM"/>
              </w:rPr>
              <w:t xml:space="preserve">: </w:t>
            </w:r>
          </w:p>
        </w:tc>
      </w:tr>
      <w:tr w:rsidR="00784172" w:rsidRPr="00784172" w14:paraId="691C0C61" w14:textId="77777777" w:rsidTr="00784172">
        <w:tc>
          <w:tcPr>
            <w:tcW w:w="720" w:type="dxa"/>
            <w:tcBorders>
              <w:top w:val="single" w:sz="4" w:space="0" w:color="auto"/>
              <w:left w:val="single" w:sz="4" w:space="0" w:color="auto"/>
              <w:bottom w:val="single" w:sz="4" w:space="0" w:color="auto"/>
              <w:right w:val="single" w:sz="4" w:space="0" w:color="auto"/>
            </w:tcBorders>
          </w:tcPr>
          <w:p w14:paraId="31C85EE0" w14:textId="77777777" w:rsidR="00784172" w:rsidRPr="00784172" w:rsidRDefault="00784172" w:rsidP="00784172">
            <w:pPr>
              <w:numPr>
                <w:ilvl w:val="0"/>
                <w:numId w:val="17"/>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EEC7D65" w14:textId="77777777" w:rsidR="00784172" w:rsidRPr="00784172" w:rsidRDefault="00784172" w:rsidP="00784172">
            <w:pPr>
              <w:jc w:val="both"/>
              <w:rPr>
                <w:rFonts w:ascii="GHEA Grapalat" w:hAnsi="GHEA Grapalat"/>
                <w:sz w:val="20"/>
                <w:szCs w:val="20"/>
              </w:rPr>
            </w:pP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1936ED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10C40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6E3C9BF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84172">
              <w:rPr>
                <w:rFonts w:ascii="GHEA Grapalat" w:hAnsi="GHEA Grapalat"/>
                <w:sz w:val="20"/>
                <w:szCs w:val="20"/>
                <w:lang w:val="hy-AM"/>
              </w:rPr>
              <w:t xml:space="preserve"> </w:t>
            </w:r>
            <w:r w:rsidRPr="007841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638B8F3" w14:textId="77777777" w:rsidR="00784172" w:rsidRPr="00784172" w:rsidRDefault="00784172" w:rsidP="00784172">
            <w:pPr>
              <w:ind w:left="252" w:hanging="252"/>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5646D6F1" w14:textId="77777777" w:rsidTr="00784172">
        <w:tc>
          <w:tcPr>
            <w:tcW w:w="720" w:type="dxa"/>
            <w:tcBorders>
              <w:top w:val="single" w:sz="4" w:space="0" w:color="auto"/>
              <w:left w:val="single" w:sz="4" w:space="0" w:color="auto"/>
              <w:bottom w:val="single" w:sz="4" w:space="0" w:color="auto"/>
              <w:right w:val="single" w:sz="4" w:space="0" w:color="auto"/>
            </w:tcBorders>
          </w:tcPr>
          <w:p w14:paraId="7413D7B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47E96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9D16DA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69899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15CF8C5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3D325BA5" w14:textId="77777777" w:rsidTr="00784172">
        <w:tc>
          <w:tcPr>
            <w:tcW w:w="720" w:type="dxa"/>
            <w:tcBorders>
              <w:top w:val="single" w:sz="4" w:space="0" w:color="auto"/>
              <w:left w:val="single" w:sz="4" w:space="0" w:color="auto"/>
              <w:bottom w:val="single" w:sz="4" w:space="0" w:color="auto"/>
              <w:right w:val="single" w:sz="4" w:space="0" w:color="auto"/>
            </w:tcBorders>
          </w:tcPr>
          <w:p w14:paraId="76B0BB6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51184A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C1AE3A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9BF6D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7059CEB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405CA4F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4754C028" w14:textId="77777777" w:rsidTr="00784172">
        <w:tc>
          <w:tcPr>
            <w:tcW w:w="720" w:type="dxa"/>
            <w:tcBorders>
              <w:top w:val="single" w:sz="4" w:space="0" w:color="auto"/>
              <w:left w:val="single" w:sz="4" w:space="0" w:color="auto"/>
              <w:bottom w:val="single" w:sz="4" w:space="0" w:color="auto"/>
              <w:right w:val="single" w:sz="4" w:space="0" w:color="auto"/>
            </w:tcBorders>
          </w:tcPr>
          <w:p w14:paraId="4FF2ABB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BB1B4F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B773CE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67F1A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16ADC8E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400A20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5D132CAD" w14:textId="77777777" w:rsidTr="00784172">
        <w:tc>
          <w:tcPr>
            <w:tcW w:w="720" w:type="dxa"/>
            <w:tcBorders>
              <w:top w:val="single" w:sz="4" w:space="0" w:color="auto"/>
              <w:left w:val="single" w:sz="4" w:space="0" w:color="auto"/>
              <w:bottom w:val="single" w:sz="4" w:space="0" w:color="auto"/>
              <w:right w:val="single" w:sz="4" w:space="0" w:color="auto"/>
            </w:tcBorders>
          </w:tcPr>
          <w:p w14:paraId="195CA1A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1B2B626"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0029CE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4A469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6F833F0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w:t>
            </w:r>
            <w:r w:rsidRPr="007841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1915315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լրացվում է վճարողի կողմից</w:t>
            </w:r>
          </w:p>
        </w:tc>
      </w:tr>
      <w:tr w:rsidR="00784172" w:rsidRPr="00784172" w14:paraId="5F71C743" w14:textId="77777777" w:rsidTr="00784172">
        <w:tc>
          <w:tcPr>
            <w:tcW w:w="720" w:type="dxa"/>
            <w:tcBorders>
              <w:top w:val="single" w:sz="4" w:space="0" w:color="auto"/>
              <w:left w:val="single" w:sz="4" w:space="0" w:color="auto"/>
              <w:bottom w:val="single" w:sz="4" w:space="0" w:color="auto"/>
              <w:right w:val="single" w:sz="4" w:space="0" w:color="auto"/>
            </w:tcBorders>
          </w:tcPr>
          <w:p w14:paraId="43A5C0A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48DD0F1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3992E0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87139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0706596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19A1637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0FA297D2" w14:textId="77777777" w:rsidTr="00784172">
        <w:tc>
          <w:tcPr>
            <w:tcW w:w="720" w:type="dxa"/>
            <w:tcBorders>
              <w:top w:val="single" w:sz="4" w:space="0" w:color="auto"/>
              <w:left w:val="single" w:sz="4" w:space="0" w:color="auto"/>
              <w:bottom w:val="single" w:sz="4" w:space="0" w:color="auto"/>
              <w:right w:val="single" w:sz="4" w:space="0" w:color="auto"/>
            </w:tcBorders>
          </w:tcPr>
          <w:p w14:paraId="2AF638EC"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2F2789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w:t>
            </w:r>
            <w:r w:rsidRPr="007841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B0853C6"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82D1D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6AB9B338"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rPr>
              <w:t xml:space="preserve"> (</w:t>
            </w:r>
            <w:r w:rsidRPr="00784172">
              <w:rPr>
                <w:rFonts w:ascii="GHEA Grapalat" w:hAnsi="GHEA Grapalat" w:cs="Sylfaen"/>
                <w:sz w:val="20"/>
                <w:szCs w:val="20"/>
                <w:lang w:val="hy-AM"/>
              </w:rPr>
              <w:t>գնումների հետ կապված գործընթացում չի լրացվում</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11D646D"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ru-RU"/>
              </w:rPr>
              <w:t>(</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14:paraId="6B01FD43" w14:textId="77777777" w:rsidTr="00784172">
        <w:tc>
          <w:tcPr>
            <w:tcW w:w="720" w:type="dxa"/>
            <w:tcBorders>
              <w:top w:val="single" w:sz="4" w:space="0" w:color="auto"/>
              <w:left w:val="single" w:sz="4" w:space="0" w:color="auto"/>
              <w:bottom w:val="single" w:sz="4" w:space="0" w:color="auto"/>
              <w:right w:val="single" w:sz="4" w:space="0" w:color="auto"/>
            </w:tcBorders>
          </w:tcPr>
          <w:p w14:paraId="6BA70E4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02DAD1F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1FB4EDD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14D1B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68BDE89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891C366"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334E1DEE" w14:textId="77777777" w:rsidTr="00784172">
        <w:tc>
          <w:tcPr>
            <w:tcW w:w="720" w:type="dxa"/>
            <w:tcBorders>
              <w:top w:val="single" w:sz="4" w:space="0" w:color="auto"/>
              <w:left w:val="single" w:sz="4" w:space="0" w:color="auto"/>
              <w:bottom w:val="single" w:sz="4" w:space="0" w:color="auto"/>
              <w:right w:val="single" w:sz="4" w:space="0" w:color="auto"/>
            </w:tcBorders>
          </w:tcPr>
          <w:p w14:paraId="465DF20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D1B6FD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09DFE1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28BB2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DA08D0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66B80ABC" w14:textId="77777777" w:rsidTr="00784172">
        <w:tc>
          <w:tcPr>
            <w:tcW w:w="720" w:type="dxa"/>
            <w:tcBorders>
              <w:top w:val="single" w:sz="4" w:space="0" w:color="auto"/>
              <w:left w:val="single" w:sz="4" w:space="0" w:color="auto"/>
              <w:bottom w:val="single" w:sz="4" w:space="0" w:color="auto"/>
              <w:right w:val="single" w:sz="4" w:space="0" w:color="auto"/>
            </w:tcBorders>
          </w:tcPr>
          <w:p w14:paraId="56DF00A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4284A8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8BEEFC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002B3D6"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72B9F83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այն բանկային (</w:t>
            </w:r>
            <w:r w:rsidRPr="00784172">
              <w:rPr>
                <w:rFonts w:ascii="GHEA Grapalat" w:hAnsi="GHEA Grapalat"/>
                <w:sz w:val="20"/>
                <w:szCs w:val="20"/>
                <w:lang w:val="hy-AM"/>
              </w:rPr>
              <w:t>գանձապետական</w:t>
            </w:r>
            <w:r w:rsidRPr="007841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373A61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708DD402" w14:textId="77777777" w:rsidTr="00784172">
        <w:tc>
          <w:tcPr>
            <w:tcW w:w="720" w:type="dxa"/>
            <w:tcBorders>
              <w:top w:val="single" w:sz="4" w:space="0" w:color="auto"/>
              <w:left w:val="single" w:sz="4" w:space="0" w:color="auto"/>
              <w:bottom w:val="single" w:sz="4" w:space="0" w:color="auto"/>
              <w:right w:val="single" w:sz="4" w:space="0" w:color="auto"/>
            </w:tcBorders>
          </w:tcPr>
          <w:p w14:paraId="3D80BF9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F42CFE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112EDF2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32EBC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128AFAC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8C31F1F"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լրացվում է վճարողի կողմից</w:t>
            </w:r>
            <w:r w:rsidRPr="00784172">
              <w:rPr>
                <w:rFonts w:ascii="GHEA Grapalat" w:hAnsi="GHEA Grapalat"/>
                <w:sz w:val="20"/>
                <w:szCs w:val="20"/>
                <w:lang w:val="hy-AM"/>
              </w:rPr>
              <w:t xml:space="preserve"> </w:t>
            </w:r>
          </w:p>
        </w:tc>
      </w:tr>
      <w:tr w:rsidR="00784172" w:rsidRPr="00D33EEF" w14:paraId="677FD311" w14:textId="77777777" w:rsidTr="00784172">
        <w:tc>
          <w:tcPr>
            <w:tcW w:w="720" w:type="dxa"/>
            <w:tcBorders>
              <w:top w:val="single" w:sz="4" w:space="0" w:color="auto"/>
              <w:left w:val="single" w:sz="4" w:space="0" w:color="auto"/>
              <w:bottom w:val="single" w:sz="4" w:space="0" w:color="auto"/>
              <w:right w:val="single" w:sz="4" w:space="0" w:color="auto"/>
            </w:tcBorders>
          </w:tcPr>
          <w:p w14:paraId="0C0B3236"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492013C"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Ակցեպտավորված գումարը՝  (թվերով</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և</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0461671"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D7B701"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ոչ պարտադիր</w:t>
            </w:r>
          </w:p>
          <w:p w14:paraId="4D9485EB"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5E25911"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(չի լրացվում եւ չի կիրառվում)</w:t>
            </w:r>
          </w:p>
        </w:tc>
      </w:tr>
      <w:tr w:rsidR="00784172" w:rsidRPr="00784172" w14:paraId="3D587D38" w14:textId="77777777" w:rsidTr="00784172">
        <w:tc>
          <w:tcPr>
            <w:tcW w:w="720" w:type="dxa"/>
            <w:tcBorders>
              <w:top w:val="single" w:sz="4" w:space="0" w:color="auto"/>
              <w:left w:val="single" w:sz="4" w:space="0" w:color="auto"/>
              <w:bottom w:val="single" w:sz="4" w:space="0" w:color="auto"/>
              <w:right w:val="single" w:sz="4" w:space="0" w:color="auto"/>
            </w:tcBorders>
          </w:tcPr>
          <w:p w14:paraId="2DD1109D"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8771DE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1CC393C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08A66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4E4ECA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D33EEF" w14:paraId="202C0029" w14:textId="77777777" w:rsidTr="00784172">
        <w:tc>
          <w:tcPr>
            <w:tcW w:w="720" w:type="dxa"/>
            <w:tcBorders>
              <w:top w:val="single" w:sz="4" w:space="0" w:color="auto"/>
              <w:left w:val="single" w:sz="4" w:space="0" w:color="auto"/>
              <w:bottom w:val="single" w:sz="4" w:space="0" w:color="auto"/>
              <w:right w:val="single" w:sz="4" w:space="0" w:color="auto"/>
            </w:tcBorders>
          </w:tcPr>
          <w:p w14:paraId="06C8950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580AE70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354E6A3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C4E6673"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 xml:space="preserve">Պարտադիր </w:t>
            </w:r>
            <w:r w:rsidRPr="00784172">
              <w:rPr>
                <w:rFonts w:ascii="GHEA Grapalat" w:hAnsi="GHEA Grapalat"/>
                <w:sz w:val="20"/>
                <w:szCs w:val="20"/>
                <w:lang w:val="hy-AM"/>
              </w:rPr>
              <w:t xml:space="preserve">լրացվում է </w:t>
            </w:r>
            <w:r w:rsidRPr="00784172">
              <w:rPr>
                <w:rFonts w:ascii="GHEA Grapalat" w:hAnsi="GHEA Grapalat"/>
                <w:sz w:val="20"/>
                <w:szCs w:val="20"/>
              </w:rPr>
              <w:t>«</w:t>
            </w:r>
            <w:r w:rsidRPr="00784172">
              <w:rPr>
                <w:rFonts w:ascii="GHEA Grapalat" w:hAnsi="GHEA Grapalat"/>
                <w:sz w:val="20"/>
                <w:szCs w:val="20"/>
                <w:lang w:val="hy-AM"/>
              </w:rPr>
              <w:t>որակավորման ապահովման համար</w:t>
            </w:r>
            <w:r w:rsidRPr="00784172">
              <w:rPr>
                <w:rFonts w:ascii="GHEA Grapalat" w:hAnsi="GHEA Grapalat"/>
                <w:sz w:val="20"/>
                <w:szCs w:val="20"/>
              </w:rPr>
              <w:t>»</w:t>
            </w:r>
            <w:r w:rsidRPr="007841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6BD1DC7"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նախապես լրացվում է շահառուի կողմից` հրավերով</w:t>
            </w:r>
          </w:p>
        </w:tc>
      </w:tr>
      <w:tr w:rsidR="00784172" w:rsidRPr="00784172" w14:paraId="5BF7C6C3" w14:textId="77777777" w:rsidTr="00784172">
        <w:tc>
          <w:tcPr>
            <w:tcW w:w="720" w:type="dxa"/>
            <w:tcBorders>
              <w:top w:val="single" w:sz="4" w:space="0" w:color="auto"/>
              <w:left w:val="single" w:sz="4" w:space="0" w:color="auto"/>
              <w:bottom w:val="single" w:sz="4" w:space="0" w:color="auto"/>
              <w:right w:val="single" w:sz="4" w:space="0" w:color="auto"/>
            </w:tcBorders>
          </w:tcPr>
          <w:p w14:paraId="530EE67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DABEDDE"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D155E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D993A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6A02367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84172">
              <w:rPr>
                <w:rFonts w:ascii="GHEA Grapalat" w:hAnsi="GHEA Grapalat"/>
                <w:sz w:val="20"/>
                <w:szCs w:val="20"/>
              </w:rPr>
              <w:lastRenderedPageBreak/>
              <w:t>համարը</w:t>
            </w:r>
            <w:r w:rsidRPr="00784172">
              <w:rPr>
                <w:rFonts w:ascii="GHEA Grapalat" w:hAnsi="GHEA Grapalat"/>
                <w:sz w:val="20"/>
                <w:szCs w:val="20"/>
                <w:lang w:val="hy-AM"/>
              </w:rPr>
              <w:t>,</w:t>
            </w:r>
            <w:r w:rsidRPr="00784172">
              <w:rPr>
                <w:rFonts w:ascii="GHEA Grapalat" w:hAnsi="GHEA Grapalat" w:cs="Arial"/>
                <w:sz w:val="20"/>
                <w:szCs w:val="20"/>
                <w:lang w:val="hy-AM"/>
              </w:rPr>
              <w:t xml:space="preserve"> </w:t>
            </w:r>
            <w:r w:rsidRPr="00784172">
              <w:rPr>
                <w:rFonts w:ascii="GHEA Grapalat" w:hAnsi="GHEA Grapalat"/>
                <w:sz w:val="20"/>
                <w:szCs w:val="20"/>
              </w:rPr>
              <w:t xml:space="preserve"> գնման ընթացակարգի ծածկագիրը</w:t>
            </w:r>
            <w:r w:rsidRPr="007841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71F19541"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 xml:space="preserve">լրացվում է </w:t>
            </w:r>
            <w:r w:rsidRPr="00784172">
              <w:rPr>
                <w:rFonts w:ascii="GHEA Grapalat" w:hAnsi="GHEA Grapalat"/>
                <w:sz w:val="20"/>
                <w:szCs w:val="20"/>
                <w:lang w:val="hy-AM"/>
              </w:rPr>
              <w:t>շահառու</w:t>
            </w:r>
            <w:r w:rsidRPr="00784172">
              <w:rPr>
                <w:rFonts w:ascii="GHEA Grapalat" w:hAnsi="GHEA Grapalat"/>
                <w:sz w:val="20"/>
                <w:szCs w:val="20"/>
              </w:rPr>
              <w:t>ի կողմից</w:t>
            </w:r>
          </w:p>
        </w:tc>
      </w:tr>
      <w:tr w:rsidR="00784172" w:rsidRPr="00D33EEF" w14:paraId="106182A8" w14:textId="77777777" w:rsidTr="00784172">
        <w:tc>
          <w:tcPr>
            <w:tcW w:w="720" w:type="dxa"/>
            <w:tcBorders>
              <w:top w:val="single" w:sz="4" w:space="0" w:color="auto"/>
              <w:left w:val="single" w:sz="4" w:space="0" w:color="auto"/>
              <w:bottom w:val="single" w:sz="4" w:space="0" w:color="auto"/>
              <w:right w:val="single" w:sz="4" w:space="0" w:color="auto"/>
            </w:tcBorders>
          </w:tcPr>
          <w:p w14:paraId="4B91131C" w14:textId="77777777" w:rsidR="00784172" w:rsidRPr="00784172" w:rsidDel="0010680B" w:rsidRDefault="00784172" w:rsidP="00784172">
            <w:pPr>
              <w:jc w:val="center"/>
              <w:rPr>
                <w:rFonts w:ascii="GHEA Grapalat" w:hAnsi="GHEA Grapalat"/>
                <w:sz w:val="20"/>
                <w:szCs w:val="20"/>
                <w:lang w:val="hy-AM"/>
              </w:rPr>
            </w:pPr>
            <w:r w:rsidRPr="007841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17970512"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A4C9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4940E0" w14:textId="77777777" w:rsidR="00784172" w:rsidRPr="00784172" w:rsidRDefault="00784172" w:rsidP="00784172">
            <w:pPr>
              <w:jc w:val="center"/>
              <w:rPr>
                <w:rFonts w:ascii="GHEA Grapalat" w:hAnsi="GHEA Grapalat" w:cs="Sylfaen"/>
                <w:sz w:val="20"/>
                <w:szCs w:val="20"/>
                <w:lang w:val="hy-AM"/>
              </w:rPr>
            </w:pPr>
            <w:r w:rsidRPr="00784172">
              <w:rPr>
                <w:rFonts w:ascii="GHEA Grapalat" w:hAnsi="GHEA Grapalat"/>
                <w:sz w:val="20"/>
                <w:szCs w:val="20"/>
              </w:rPr>
              <w:t>պարտադիր</w:t>
            </w:r>
            <w:r w:rsidRPr="00784172">
              <w:rPr>
                <w:rFonts w:ascii="GHEA Grapalat" w:hAnsi="GHEA Grapalat" w:cs="Sylfaen"/>
                <w:sz w:val="20"/>
                <w:szCs w:val="20"/>
                <w:lang w:val="hy-AM"/>
              </w:rPr>
              <w:t xml:space="preserve"> </w:t>
            </w:r>
          </w:p>
          <w:p w14:paraId="444AD387" w14:textId="77777777" w:rsidR="00784172" w:rsidRPr="00784172" w:rsidRDefault="00784172" w:rsidP="00784172">
            <w:pPr>
              <w:jc w:val="center"/>
              <w:rPr>
                <w:rFonts w:ascii="GHEA Grapalat" w:hAnsi="GHEA Grapalat" w:cs="Sylfaen"/>
                <w:sz w:val="20"/>
                <w:szCs w:val="20"/>
                <w:lang w:val="hy-AM"/>
              </w:rPr>
            </w:pPr>
            <w:r w:rsidRPr="00784172">
              <w:rPr>
                <w:rFonts w:ascii="GHEA Grapalat" w:hAnsi="GHEA Grapalat" w:cs="Sylfaen"/>
                <w:sz w:val="20"/>
                <w:szCs w:val="20"/>
                <w:lang w:val="hy-AM"/>
              </w:rPr>
              <w:t xml:space="preserve">լրացվում է &lt;ակցեպտավորված վճարում&gt; բառերը, </w:t>
            </w:r>
          </w:p>
          <w:p w14:paraId="05A1A927"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5E2FF1B"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նախապես լրացվում է շահառուի կողմից </w:t>
            </w:r>
          </w:p>
        </w:tc>
      </w:tr>
      <w:tr w:rsidR="00784172" w:rsidRPr="00784172" w14:paraId="055BF500" w14:textId="77777777" w:rsidTr="00784172">
        <w:tc>
          <w:tcPr>
            <w:tcW w:w="720" w:type="dxa"/>
            <w:tcBorders>
              <w:top w:val="single" w:sz="4" w:space="0" w:color="auto"/>
              <w:left w:val="single" w:sz="4" w:space="0" w:color="auto"/>
              <w:bottom w:val="single" w:sz="4" w:space="0" w:color="auto"/>
              <w:right w:val="single" w:sz="4" w:space="0" w:color="auto"/>
            </w:tcBorders>
          </w:tcPr>
          <w:p w14:paraId="07DE2454"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244DF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BCF869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6C5AB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0EE0762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84172">
              <w:rPr>
                <w:rFonts w:ascii="GHEA Grapalat" w:hAnsi="GHEA Grapalat"/>
                <w:sz w:val="20"/>
                <w:szCs w:val="20"/>
                <w:lang w:val="hy-AM"/>
              </w:rPr>
              <w:t xml:space="preserve"> </w:t>
            </w:r>
            <w:r w:rsidRPr="00784172">
              <w:rPr>
                <w:rFonts w:ascii="GHEA Grapalat" w:hAnsi="GHEA Grapalat"/>
                <w:sz w:val="20"/>
                <w:szCs w:val="20"/>
              </w:rPr>
              <w:t>(</w:t>
            </w:r>
            <w:r w:rsidRPr="00784172">
              <w:rPr>
                <w:rFonts w:ascii="GHEA Grapalat" w:hAnsi="GHEA Grapalat"/>
                <w:sz w:val="20"/>
                <w:szCs w:val="20"/>
                <w:lang w:val="hy-AM"/>
              </w:rPr>
              <w:t>վճարողի բանկին</w:t>
            </w:r>
            <w:r w:rsidRPr="00784172">
              <w:rPr>
                <w:rFonts w:ascii="GHEA Grapalat" w:hAnsi="GHEA Grapalat"/>
                <w:sz w:val="20"/>
                <w:szCs w:val="20"/>
              </w:rPr>
              <w:t>)</w:t>
            </w:r>
          </w:p>
          <w:p w14:paraId="5422341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Եթ ե լրացվել է &lt;</w:t>
            </w:r>
            <w:r w:rsidRPr="00784172">
              <w:rPr>
                <w:rFonts w:ascii="GHEA Grapalat" w:hAnsi="GHEA Grapalat" w:cs="Sylfaen"/>
                <w:sz w:val="20"/>
                <w:szCs w:val="20"/>
                <w:lang w:val="hy-AM"/>
              </w:rPr>
              <w:t>Վճարման կատարման հիմքեր&gt; դաշտը ապա այս տվյալը պարտադիր լրացվում է</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F35932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w:t>
            </w:r>
            <w:r w:rsidRPr="00784172">
              <w:rPr>
                <w:rFonts w:ascii="GHEA Grapalat" w:hAnsi="GHEA Grapalat"/>
                <w:sz w:val="20"/>
                <w:szCs w:val="20"/>
                <w:lang w:val="hy-AM"/>
              </w:rPr>
              <w:t xml:space="preserve"> </w:t>
            </w:r>
            <w:r w:rsidRPr="00784172">
              <w:rPr>
                <w:rFonts w:ascii="GHEA Grapalat" w:hAnsi="GHEA Grapalat"/>
                <w:sz w:val="20"/>
                <w:szCs w:val="20"/>
              </w:rPr>
              <w:t>կողմից</w:t>
            </w:r>
          </w:p>
        </w:tc>
      </w:tr>
      <w:tr w:rsidR="00784172" w:rsidRPr="00D33EEF" w14:paraId="63D23CB0" w14:textId="77777777" w:rsidTr="00784172">
        <w:tc>
          <w:tcPr>
            <w:tcW w:w="720" w:type="dxa"/>
            <w:tcBorders>
              <w:top w:val="single" w:sz="4" w:space="0" w:color="auto"/>
              <w:left w:val="single" w:sz="4" w:space="0" w:color="auto"/>
              <w:bottom w:val="single" w:sz="4" w:space="0" w:color="auto"/>
              <w:right w:val="single" w:sz="4" w:space="0" w:color="auto"/>
            </w:tcBorders>
          </w:tcPr>
          <w:p w14:paraId="33D2B7B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5DE186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5C1BF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A98AB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0F3AE92B"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այս դաշտը լրացվում</w:t>
            </w:r>
            <w:r w:rsidRPr="00784172">
              <w:rPr>
                <w:rFonts w:ascii="GHEA Grapalat" w:hAnsi="GHEA Grapalat"/>
                <w:sz w:val="20"/>
                <w:szCs w:val="20"/>
                <w:lang w:val="hy-AM"/>
              </w:rPr>
              <w:t xml:space="preserve"> է վճարողի կողմից պահանջագրի ներկայացման դեպքում: Ընդ որում</w:t>
            </w:r>
            <w:r w:rsidRPr="00784172">
              <w:rPr>
                <w:rFonts w:ascii="GHEA Grapalat" w:hAnsi="GHEA Grapalat"/>
                <w:sz w:val="20"/>
                <w:szCs w:val="20"/>
              </w:rPr>
              <w:t xml:space="preserve"> եթե </w:t>
            </w:r>
            <w:r w:rsidRPr="00784172">
              <w:rPr>
                <w:rFonts w:ascii="GHEA Grapalat" w:hAnsi="GHEA Grapalat" w:cs="Sylfaen"/>
                <w:sz w:val="20"/>
                <w:szCs w:val="20"/>
                <w:lang w:val="hy-AM"/>
              </w:rPr>
              <w:t xml:space="preserve">Վճարման պայմաններ դաշտում </w:t>
            </w:r>
            <w:r w:rsidRPr="00784172">
              <w:rPr>
                <w:rFonts w:ascii="GHEA Grapalat" w:hAnsi="GHEA Grapalat"/>
                <w:sz w:val="20"/>
                <w:szCs w:val="20"/>
                <w:lang w:val="hy-AM"/>
              </w:rPr>
              <w:t>նշված է &lt;ակցեպտավորված վճարում&gt; ապա</w:t>
            </w:r>
            <w:r w:rsidRPr="00784172">
              <w:rPr>
                <w:rFonts w:ascii="GHEA Grapalat" w:hAnsi="GHEA Grapalat" w:cs="Sylfaen"/>
                <w:sz w:val="20"/>
                <w:szCs w:val="20"/>
                <w:lang w:val="hy-AM"/>
              </w:rPr>
              <w:t xml:space="preserve"> </w:t>
            </w:r>
            <w:r w:rsidRPr="00784172">
              <w:rPr>
                <w:rFonts w:ascii="GHEA Grapalat" w:hAnsi="GHEA Grapalat"/>
                <w:sz w:val="20"/>
                <w:szCs w:val="20"/>
              </w:rPr>
              <w:t>վճարող</w:t>
            </w:r>
            <w:r w:rsidRPr="00784172">
              <w:rPr>
                <w:rFonts w:ascii="GHEA Grapalat" w:hAnsi="GHEA Grapalat"/>
                <w:sz w:val="20"/>
                <w:szCs w:val="20"/>
                <w:lang w:val="hy-AM"/>
              </w:rPr>
              <w:t xml:space="preserve">ը ստորագրելով՝ </w:t>
            </w:r>
            <w:r w:rsidRPr="00784172">
              <w:rPr>
                <w:rFonts w:ascii="GHEA Grapalat" w:hAnsi="GHEA Grapalat" w:cs="Sylfaen"/>
                <w:sz w:val="20"/>
                <w:szCs w:val="20"/>
                <w:lang w:val="hy-AM"/>
              </w:rPr>
              <w:t xml:space="preserve">նախապես </w:t>
            </w:r>
            <w:r w:rsidRPr="00784172">
              <w:rPr>
                <w:rFonts w:ascii="GHEA Grapalat" w:hAnsi="GHEA Grapalat"/>
                <w:sz w:val="20"/>
                <w:szCs w:val="20"/>
                <w:lang w:val="hy-AM"/>
              </w:rPr>
              <w:t xml:space="preserve">համաձայնվում  </w:t>
            </w:r>
            <w:r w:rsidRPr="00784172">
              <w:rPr>
                <w:rFonts w:ascii="GHEA Grapalat" w:hAnsi="GHEA Grapalat" w:cs="Sylfaen"/>
                <w:sz w:val="20"/>
                <w:szCs w:val="20"/>
                <w:lang w:val="hy-AM"/>
              </w:rPr>
              <w:t xml:space="preserve">  </w:t>
            </w:r>
            <w:r w:rsidRPr="007841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0FDEED" w14:textId="77777777" w:rsidR="00784172" w:rsidRPr="00784172" w:rsidRDefault="00784172" w:rsidP="0078417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15E80ECE"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ստորագրվում է վճարողի կողմից կամ </w:t>
            </w:r>
          </w:p>
          <w:p w14:paraId="028CAD1C"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դրվում է վճարողի էլեկտրոնային ստորագրությունը</w:t>
            </w:r>
          </w:p>
          <w:p w14:paraId="69D9CE75" w14:textId="77777777" w:rsidR="00784172" w:rsidRPr="00784172" w:rsidRDefault="00784172" w:rsidP="00784172">
            <w:pPr>
              <w:jc w:val="center"/>
              <w:rPr>
                <w:rFonts w:ascii="GHEA Grapalat" w:hAnsi="GHEA Grapalat"/>
                <w:sz w:val="20"/>
                <w:szCs w:val="20"/>
                <w:lang w:val="hy-AM"/>
              </w:rPr>
            </w:pPr>
          </w:p>
        </w:tc>
      </w:tr>
      <w:tr w:rsidR="00784172" w:rsidRPr="00D33EEF" w14:paraId="5C3AE36F" w14:textId="77777777" w:rsidTr="00784172">
        <w:tc>
          <w:tcPr>
            <w:tcW w:w="720" w:type="dxa"/>
            <w:tcBorders>
              <w:top w:val="single" w:sz="4" w:space="0" w:color="auto"/>
              <w:left w:val="single" w:sz="4" w:space="0" w:color="auto"/>
              <w:bottom w:val="single" w:sz="4" w:space="0" w:color="auto"/>
              <w:right w:val="single" w:sz="4" w:space="0" w:color="auto"/>
            </w:tcBorders>
            <w:vAlign w:val="center"/>
          </w:tcPr>
          <w:p w14:paraId="136F2925" w14:textId="77777777"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A8A37E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3903D8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94B03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14:paraId="26382D55"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կնիքի առկայության դեպքում</w:t>
            </w:r>
            <w:r w:rsidRPr="007841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42FCE13"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կնքվում է վճարողի կողմից </w:t>
            </w:r>
          </w:p>
          <w:p w14:paraId="49019195"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ներկայացնելիս</w:t>
            </w:r>
          </w:p>
        </w:tc>
      </w:tr>
      <w:tr w:rsidR="00784172" w:rsidRPr="00784172" w14:paraId="6A42000F" w14:textId="77777777" w:rsidTr="00784172">
        <w:tc>
          <w:tcPr>
            <w:tcW w:w="720" w:type="dxa"/>
            <w:tcBorders>
              <w:top w:val="single" w:sz="4" w:space="0" w:color="auto"/>
              <w:left w:val="single" w:sz="4" w:space="0" w:color="auto"/>
              <w:bottom w:val="single" w:sz="4" w:space="0" w:color="auto"/>
              <w:right w:val="single" w:sz="4" w:space="0" w:color="auto"/>
            </w:tcBorders>
          </w:tcPr>
          <w:p w14:paraId="5A33FF2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D04F3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D7CA95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79EBD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r w:rsidRPr="00784172">
              <w:rPr>
                <w:rFonts w:ascii="GHEA Grapalat" w:hAnsi="GHEA Grapalat"/>
                <w:sz w:val="20"/>
                <w:szCs w:val="20"/>
                <w:lang w:val="hy-AM"/>
              </w:rPr>
              <w:t>՝</w:t>
            </w:r>
            <w:r w:rsidRPr="00784172">
              <w:rPr>
                <w:rFonts w:ascii="GHEA Grapalat" w:hAnsi="GHEA Grapalat"/>
                <w:sz w:val="20"/>
                <w:szCs w:val="20"/>
              </w:rPr>
              <w:t xml:space="preserve"> </w:t>
            </w:r>
          </w:p>
          <w:p w14:paraId="3A5A550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367CBBE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ստորագրվում է շահառուի կողմից</w:t>
            </w:r>
          </w:p>
        </w:tc>
      </w:tr>
      <w:tr w:rsidR="00784172" w:rsidRPr="00784172" w14:paraId="53E770A2" w14:textId="77777777" w:rsidTr="00784172">
        <w:tc>
          <w:tcPr>
            <w:tcW w:w="720" w:type="dxa"/>
            <w:tcBorders>
              <w:top w:val="single" w:sz="4" w:space="0" w:color="auto"/>
              <w:left w:val="single" w:sz="4" w:space="0" w:color="auto"/>
              <w:bottom w:val="single" w:sz="4" w:space="0" w:color="auto"/>
              <w:right w:val="single" w:sz="4" w:space="0" w:color="auto"/>
            </w:tcBorders>
            <w:vAlign w:val="center"/>
          </w:tcPr>
          <w:p w14:paraId="0109298D" w14:textId="77777777"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78BC17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78ACC4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CA918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14:paraId="003D156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26AB67B"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կնքվում է շահառուի կողմից</w:t>
            </w:r>
            <w:r w:rsidRPr="00784172">
              <w:rPr>
                <w:rFonts w:ascii="GHEA Grapalat" w:hAnsi="GHEA Grapalat"/>
                <w:sz w:val="20"/>
                <w:szCs w:val="20"/>
                <w:lang w:val="hy-AM"/>
              </w:rPr>
              <w:t xml:space="preserve"> </w:t>
            </w:r>
          </w:p>
          <w:p w14:paraId="12E77104"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բանկ ներկայացնելիս</w:t>
            </w:r>
          </w:p>
        </w:tc>
      </w:tr>
      <w:tr w:rsidR="00784172" w:rsidRPr="00784172" w14:paraId="0D38ABA2" w14:textId="77777777" w:rsidTr="00784172">
        <w:tc>
          <w:tcPr>
            <w:tcW w:w="720" w:type="dxa"/>
            <w:tcBorders>
              <w:top w:val="single" w:sz="4" w:space="0" w:color="auto"/>
              <w:left w:val="single" w:sz="4" w:space="0" w:color="auto"/>
              <w:bottom w:val="single" w:sz="4" w:space="0" w:color="auto"/>
              <w:right w:val="single" w:sz="4" w:space="0" w:color="auto"/>
            </w:tcBorders>
          </w:tcPr>
          <w:p w14:paraId="70D8C9F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7C8339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0DAA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8264D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2F622EF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w:t>
            </w:r>
            <w:r w:rsidRPr="00784172">
              <w:rPr>
                <w:rFonts w:ascii="GHEA Grapalat" w:hAnsi="GHEA Grapalat"/>
                <w:sz w:val="20"/>
                <w:szCs w:val="20"/>
                <w:lang w:val="hy-AM"/>
              </w:rPr>
              <w:t xml:space="preserve"> </w:t>
            </w:r>
            <w:r w:rsidRPr="00784172">
              <w:rPr>
                <w:rFonts w:ascii="GHEA Grapalat" w:hAnsi="GHEA Grapalat"/>
                <w:sz w:val="20"/>
                <w:szCs w:val="20"/>
              </w:rPr>
              <w:t>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4B19F49" w14:textId="77777777" w:rsidR="00784172" w:rsidRPr="00784172" w:rsidRDefault="00784172" w:rsidP="00784172">
            <w:pPr>
              <w:jc w:val="center"/>
              <w:rPr>
                <w:rFonts w:ascii="GHEA Grapalat" w:hAnsi="GHEA Grapalat"/>
                <w:sz w:val="20"/>
                <w:szCs w:val="20"/>
              </w:rPr>
            </w:pPr>
          </w:p>
        </w:tc>
      </w:tr>
      <w:tr w:rsidR="00784172" w:rsidRPr="00784172" w14:paraId="41F00EE3" w14:textId="77777777" w:rsidTr="00784172">
        <w:tc>
          <w:tcPr>
            <w:tcW w:w="720" w:type="dxa"/>
            <w:tcBorders>
              <w:top w:val="single" w:sz="4" w:space="0" w:color="auto"/>
              <w:left w:val="single" w:sz="4" w:space="0" w:color="auto"/>
              <w:bottom w:val="single" w:sz="4" w:space="0" w:color="auto"/>
              <w:right w:val="single" w:sz="4" w:space="0" w:color="auto"/>
            </w:tcBorders>
            <w:vAlign w:val="center"/>
          </w:tcPr>
          <w:p w14:paraId="521D1FD8" w14:textId="77777777" w:rsidR="00784172" w:rsidRPr="00784172" w:rsidRDefault="00784172" w:rsidP="00784172">
            <w:pP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25B91F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վճարողին </w:t>
            </w:r>
            <w:r w:rsidRPr="00784172">
              <w:rPr>
                <w:rFonts w:ascii="GHEA Grapalat" w:hAnsi="GHEA Grapalat"/>
                <w:sz w:val="20"/>
                <w:szCs w:val="20"/>
              </w:rPr>
              <w:lastRenderedPageBreak/>
              <w:t xml:space="preserve">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DFA705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1BB39BE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546FF96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6BED4A1" w14:textId="77777777" w:rsidR="00784172" w:rsidRPr="00784172" w:rsidRDefault="00784172" w:rsidP="00784172">
            <w:pPr>
              <w:jc w:val="center"/>
              <w:rPr>
                <w:rFonts w:ascii="GHEA Grapalat" w:hAnsi="GHEA Grapalat"/>
                <w:sz w:val="20"/>
                <w:szCs w:val="20"/>
              </w:rPr>
            </w:pPr>
          </w:p>
        </w:tc>
      </w:tr>
      <w:tr w:rsidR="00784172" w:rsidRPr="00784172" w14:paraId="3CA43E4E" w14:textId="77777777" w:rsidTr="00784172">
        <w:tc>
          <w:tcPr>
            <w:tcW w:w="720" w:type="dxa"/>
            <w:tcBorders>
              <w:top w:val="single" w:sz="4" w:space="0" w:color="auto"/>
              <w:left w:val="single" w:sz="4" w:space="0" w:color="auto"/>
              <w:bottom w:val="single" w:sz="4" w:space="0" w:color="auto"/>
              <w:right w:val="single" w:sz="4" w:space="0" w:color="auto"/>
            </w:tcBorders>
          </w:tcPr>
          <w:p w14:paraId="3177F19C"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2</w:t>
            </w:r>
            <w:r w:rsidRPr="00784172">
              <w:rPr>
                <w:rFonts w:ascii="GHEA Grapalat" w:hAnsi="GHEA Grapalat"/>
                <w:sz w:val="20"/>
                <w:szCs w:val="20"/>
                <w:lang w:val="hy-AM"/>
              </w:rPr>
              <w:t>3</w:t>
            </w:r>
            <w:r w:rsidRPr="00784172">
              <w:rPr>
                <w:rFonts w:ascii="GHEA Grapalat" w:hAnsi="GHEA Grapalat"/>
                <w:sz w:val="20"/>
                <w:szCs w:val="20"/>
              </w:rPr>
              <w:t>.</w:t>
            </w:r>
            <w:r w:rsidRPr="007841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7CAAA9"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6AC100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F0A9D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58AFDB1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D750095" w14:textId="77777777" w:rsidR="00784172" w:rsidRPr="00784172" w:rsidRDefault="00784172" w:rsidP="00784172">
            <w:pPr>
              <w:jc w:val="center"/>
              <w:rPr>
                <w:rFonts w:ascii="GHEA Grapalat" w:hAnsi="GHEA Grapalat"/>
                <w:sz w:val="20"/>
                <w:szCs w:val="20"/>
              </w:rPr>
            </w:pPr>
          </w:p>
        </w:tc>
      </w:tr>
      <w:tr w:rsidR="00784172" w:rsidRPr="00784172" w14:paraId="18057C25" w14:textId="77777777" w:rsidTr="00784172">
        <w:tc>
          <w:tcPr>
            <w:tcW w:w="720" w:type="dxa"/>
            <w:tcBorders>
              <w:top w:val="single" w:sz="4" w:space="0" w:color="auto"/>
              <w:left w:val="single" w:sz="4" w:space="0" w:color="auto"/>
              <w:bottom w:val="single" w:sz="4" w:space="0" w:color="auto"/>
              <w:right w:val="single" w:sz="4" w:space="0" w:color="auto"/>
            </w:tcBorders>
          </w:tcPr>
          <w:p w14:paraId="03F6F8A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4ADC8A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F6978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42054C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7762749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վճարման պահանջագիրը շահառուին սպասարկող ֆինանսական կազմակերպության</w:t>
            </w:r>
            <w:r w:rsidRPr="00784172">
              <w:rPr>
                <w:rFonts w:ascii="GHEA Grapalat" w:hAnsi="GHEA Grapalat"/>
                <w:sz w:val="20"/>
                <w:szCs w:val="20"/>
                <w:lang w:val="hy-AM"/>
              </w:rPr>
              <w:t xml:space="preserve">ը </w:t>
            </w:r>
            <w:r w:rsidRPr="00784172">
              <w:rPr>
                <w:rFonts w:ascii="GHEA Grapalat" w:hAnsi="GHEA Grapalat"/>
                <w:sz w:val="20"/>
                <w:szCs w:val="20"/>
              </w:rPr>
              <w:t xml:space="preserve"> 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w:t>
            </w:r>
            <w:r w:rsidRPr="00784172">
              <w:rPr>
                <w:rFonts w:ascii="GHEA Grapalat" w:hAnsi="GHEA Grapalat"/>
                <w:sz w:val="20"/>
                <w:szCs w:val="20"/>
              </w:rPr>
              <w:t xml:space="preserve">աշխատակցի ստորագրությունը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71EEA0C" w14:textId="77777777" w:rsidR="00784172" w:rsidRPr="00784172" w:rsidRDefault="00784172" w:rsidP="00784172">
            <w:pPr>
              <w:jc w:val="center"/>
              <w:rPr>
                <w:rFonts w:ascii="GHEA Grapalat" w:hAnsi="GHEA Grapalat"/>
                <w:sz w:val="20"/>
                <w:szCs w:val="20"/>
              </w:rPr>
            </w:pPr>
          </w:p>
        </w:tc>
      </w:tr>
      <w:tr w:rsidR="00784172" w:rsidRPr="00784172" w14:paraId="6DCD87CD" w14:textId="77777777" w:rsidTr="00784172">
        <w:tc>
          <w:tcPr>
            <w:tcW w:w="720" w:type="dxa"/>
            <w:tcBorders>
              <w:top w:val="single" w:sz="4" w:space="0" w:color="auto"/>
              <w:left w:val="single" w:sz="4" w:space="0" w:color="auto"/>
              <w:bottom w:val="single" w:sz="4" w:space="0" w:color="auto"/>
              <w:right w:val="single" w:sz="4" w:space="0" w:color="auto"/>
            </w:tcBorders>
          </w:tcPr>
          <w:p w14:paraId="25784A3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2C50C36"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շահառռւին 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C72255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210785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14:paraId="3CE6733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դրոշմակնիքը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FDF8A67" w14:textId="77777777" w:rsidR="00784172" w:rsidRPr="00784172" w:rsidRDefault="00784172" w:rsidP="00784172">
            <w:pPr>
              <w:jc w:val="center"/>
              <w:rPr>
                <w:rFonts w:ascii="GHEA Grapalat" w:hAnsi="GHEA Grapalat"/>
                <w:sz w:val="20"/>
                <w:szCs w:val="20"/>
              </w:rPr>
            </w:pPr>
          </w:p>
        </w:tc>
      </w:tr>
      <w:tr w:rsidR="00784172" w:rsidRPr="00784172" w14:paraId="6303427F" w14:textId="77777777" w:rsidTr="00784172">
        <w:tc>
          <w:tcPr>
            <w:tcW w:w="720" w:type="dxa"/>
            <w:tcBorders>
              <w:top w:val="single" w:sz="4" w:space="0" w:color="auto"/>
              <w:left w:val="single" w:sz="4" w:space="0" w:color="auto"/>
              <w:bottom w:val="single" w:sz="4" w:space="0" w:color="auto"/>
              <w:right w:val="single" w:sz="4" w:space="0" w:color="auto"/>
            </w:tcBorders>
          </w:tcPr>
          <w:p w14:paraId="00DFC36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2357161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EF8210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176A8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14:paraId="4D5FD8D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սույն տվյալները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են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10EE20F" w14:textId="77777777" w:rsidR="00784172" w:rsidRPr="00784172" w:rsidRDefault="00784172" w:rsidP="00784172">
            <w:pPr>
              <w:jc w:val="center"/>
              <w:rPr>
                <w:rFonts w:ascii="GHEA Grapalat" w:hAnsi="GHEA Grapalat"/>
                <w:sz w:val="20"/>
                <w:szCs w:val="20"/>
              </w:rPr>
            </w:pPr>
          </w:p>
        </w:tc>
      </w:tr>
    </w:tbl>
    <w:p w14:paraId="0F1AF54E" w14:textId="77777777" w:rsidR="00784172" w:rsidRPr="00784172" w:rsidRDefault="00784172" w:rsidP="00784172">
      <w:pPr>
        <w:spacing w:line="360" w:lineRule="auto"/>
        <w:ind w:firstLine="720"/>
        <w:jc w:val="right"/>
        <w:rPr>
          <w:rFonts w:ascii="GHEA Grapalat" w:hAnsi="GHEA Grapalat" w:cs="Sylfaen"/>
          <w:sz w:val="20"/>
          <w:szCs w:val="20"/>
        </w:rPr>
      </w:pPr>
    </w:p>
    <w:p w14:paraId="18416BC8" w14:textId="77777777" w:rsidR="00784172" w:rsidRPr="00784172" w:rsidRDefault="00784172" w:rsidP="00784172">
      <w:pPr>
        <w:spacing w:line="360" w:lineRule="auto"/>
        <w:ind w:firstLine="720"/>
        <w:jc w:val="right"/>
        <w:rPr>
          <w:rFonts w:ascii="GHEA Grapalat" w:hAnsi="GHEA Grapalat" w:cs="Sylfaen"/>
          <w:sz w:val="20"/>
          <w:szCs w:val="20"/>
        </w:rPr>
      </w:pPr>
    </w:p>
    <w:p w14:paraId="20D0A536" w14:textId="77777777" w:rsidR="00784172" w:rsidRPr="00784172" w:rsidRDefault="00784172" w:rsidP="00784172">
      <w:pPr>
        <w:spacing w:line="360" w:lineRule="auto"/>
        <w:ind w:firstLine="720"/>
        <w:jc w:val="right"/>
        <w:rPr>
          <w:rFonts w:ascii="GHEA Grapalat" w:hAnsi="GHEA Grapalat" w:cs="Sylfaen"/>
          <w:sz w:val="20"/>
          <w:szCs w:val="20"/>
        </w:rPr>
      </w:pPr>
    </w:p>
    <w:p w14:paraId="7F5EBC04" w14:textId="77777777" w:rsidR="00784172" w:rsidRPr="00784172" w:rsidRDefault="00784172" w:rsidP="00784172">
      <w:pPr>
        <w:spacing w:line="360" w:lineRule="auto"/>
        <w:ind w:firstLine="720"/>
        <w:jc w:val="right"/>
        <w:rPr>
          <w:rFonts w:ascii="GHEA Grapalat" w:hAnsi="GHEA Grapalat" w:cs="Sylfaen"/>
          <w:sz w:val="20"/>
          <w:szCs w:val="20"/>
        </w:rPr>
      </w:pPr>
    </w:p>
    <w:p w14:paraId="705FD684" w14:textId="77777777" w:rsidR="00784172" w:rsidRPr="00784172" w:rsidRDefault="00784172" w:rsidP="00784172">
      <w:pPr>
        <w:spacing w:line="360" w:lineRule="auto"/>
        <w:ind w:firstLine="720"/>
        <w:jc w:val="right"/>
        <w:rPr>
          <w:rFonts w:ascii="GHEA Grapalat" w:hAnsi="GHEA Grapalat" w:cs="Sylfaen"/>
          <w:sz w:val="20"/>
          <w:szCs w:val="20"/>
        </w:rPr>
      </w:pPr>
    </w:p>
    <w:p w14:paraId="27B589E7" w14:textId="77777777" w:rsidR="00784172" w:rsidRPr="00784172" w:rsidRDefault="00784172" w:rsidP="00784172">
      <w:pPr>
        <w:rPr>
          <w:rFonts w:ascii="GHEA Grapalat" w:hAnsi="GHEA Grapalat"/>
        </w:rPr>
      </w:pPr>
    </w:p>
    <w:p w14:paraId="7A7837CF" w14:textId="77777777" w:rsidR="00784172" w:rsidRPr="00784172" w:rsidRDefault="00784172" w:rsidP="00784172">
      <w:pPr>
        <w:jc w:val="center"/>
        <w:rPr>
          <w:rFonts w:ascii="GHEA Grapalat" w:hAnsi="GHEA Grapalat" w:cs="GHEA Grapalat"/>
          <w:sz w:val="22"/>
          <w:szCs w:val="22"/>
          <w:lang w:val="hy-AM"/>
        </w:rPr>
      </w:pPr>
    </w:p>
    <w:p w14:paraId="7101F8AE" w14:textId="77777777" w:rsidR="00784172" w:rsidRPr="00784172" w:rsidRDefault="00784172" w:rsidP="00784172">
      <w:pPr>
        <w:ind w:firstLine="567"/>
        <w:jc w:val="right"/>
        <w:rPr>
          <w:rFonts w:ascii="GHEA Grapalat" w:hAnsi="GHEA Grapalat" w:cs="Arial"/>
          <w:b/>
          <w:sz w:val="20"/>
          <w:szCs w:val="20"/>
          <w:lang w:val="hy-AM"/>
        </w:rPr>
      </w:pPr>
      <w:r w:rsidRPr="00784172">
        <w:rPr>
          <w:rFonts w:ascii="GHEA Grapalat" w:hAnsi="GHEA Grapalat"/>
          <w:b/>
          <w:sz w:val="20"/>
          <w:szCs w:val="20"/>
          <w:lang w:val="hy-AM"/>
        </w:rPr>
        <w:br w:type="page"/>
      </w:r>
      <w:r w:rsidRPr="00784172">
        <w:rPr>
          <w:rFonts w:ascii="GHEA Grapalat" w:hAnsi="GHEA Grapalat" w:cs="Sylfaen"/>
          <w:b/>
          <w:sz w:val="20"/>
          <w:szCs w:val="20"/>
          <w:lang w:val="hy-AM"/>
        </w:rPr>
        <w:lastRenderedPageBreak/>
        <w:t>Հավելված</w:t>
      </w:r>
      <w:r w:rsidRPr="00784172">
        <w:rPr>
          <w:rFonts w:ascii="GHEA Grapalat" w:hAnsi="GHEA Grapalat" w:cs="Arial"/>
          <w:b/>
          <w:sz w:val="20"/>
          <w:szCs w:val="20"/>
          <w:lang w:val="hy-AM"/>
        </w:rPr>
        <w:t xml:space="preserve"> 5</w:t>
      </w:r>
    </w:p>
    <w:p w14:paraId="73AE2E68" w14:textId="3AB120C2" w:rsidR="00784172" w:rsidRPr="00784172" w:rsidRDefault="003C47E0" w:rsidP="00784172">
      <w:pPr>
        <w:ind w:firstLine="567"/>
        <w:jc w:val="right"/>
        <w:rPr>
          <w:rFonts w:ascii="GHEA Grapalat" w:hAnsi="GHEA Grapalat" w:cs="Arial"/>
          <w:b/>
          <w:sz w:val="20"/>
          <w:szCs w:val="20"/>
          <w:lang w:val="hy-AM"/>
        </w:rPr>
      </w:pPr>
      <w:r>
        <w:rPr>
          <w:rFonts w:ascii="GHEA Grapalat" w:hAnsi="GHEA Grapalat"/>
          <w:b/>
          <w:lang w:val="af-ZA"/>
        </w:rPr>
        <w:t>ԱՄԽՀ-ԲՄԱՇՁԲ-22/05</w:t>
      </w:r>
      <w:r w:rsidR="004F310F">
        <w:rPr>
          <w:rFonts w:ascii="GHEA Grapalat" w:hAnsi="GHEA Grapalat"/>
          <w:b/>
          <w:lang w:val="af-ZA"/>
        </w:rPr>
        <w:t xml:space="preserve"> </w:t>
      </w:r>
      <w:r w:rsidR="00784172" w:rsidRPr="00784172">
        <w:rPr>
          <w:rFonts w:ascii="GHEA Grapalat" w:hAnsi="GHEA Grapalat" w:cs="Sylfaen"/>
          <w:b/>
          <w:sz w:val="20"/>
          <w:szCs w:val="20"/>
          <w:lang w:val="hy-AM"/>
        </w:rPr>
        <w:t>ծածկագրով</w:t>
      </w:r>
    </w:p>
    <w:p w14:paraId="7C374E14" w14:textId="77777777"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t>բաց</w:t>
      </w:r>
      <w:r w:rsidRPr="00784172">
        <w:rPr>
          <w:rFonts w:ascii="GHEA Grapalat" w:hAnsi="GHEA Grapalat" w:cs="Arial"/>
          <w:b/>
          <w:sz w:val="20"/>
          <w:szCs w:val="20"/>
          <w:lang w:val="hy-AM"/>
        </w:rPr>
        <w:t xml:space="preserve"> մրցույթի </w:t>
      </w:r>
      <w:r w:rsidRPr="00784172">
        <w:rPr>
          <w:rFonts w:ascii="GHEA Grapalat" w:hAnsi="GHEA Grapalat" w:cs="Sylfaen"/>
          <w:b/>
          <w:sz w:val="20"/>
          <w:szCs w:val="20"/>
          <w:lang w:val="hy-AM"/>
        </w:rPr>
        <w:t>հրավերի</w:t>
      </w:r>
    </w:p>
    <w:p w14:paraId="70BB50AB" w14:textId="77777777" w:rsidR="00784172" w:rsidRPr="00784172" w:rsidRDefault="00784172" w:rsidP="00784172">
      <w:pPr>
        <w:ind w:firstLine="567"/>
        <w:jc w:val="right"/>
        <w:rPr>
          <w:rFonts w:ascii="GHEA Grapalat" w:hAnsi="GHEA Grapalat" w:cs="Sylfaen"/>
          <w:b/>
          <w:sz w:val="20"/>
          <w:szCs w:val="20"/>
          <w:lang w:val="hy-AM"/>
        </w:rPr>
      </w:pPr>
    </w:p>
    <w:p w14:paraId="5D12B69E" w14:textId="77777777" w:rsidR="00784172" w:rsidRPr="00784172" w:rsidRDefault="00784172" w:rsidP="00784172">
      <w:pPr>
        <w:shd w:val="clear" w:color="auto" w:fill="FFFFFF"/>
        <w:ind w:firstLine="375"/>
        <w:jc w:val="center"/>
        <w:rPr>
          <w:rFonts w:ascii="GHEA Grapalat" w:hAnsi="GHEA Grapalat"/>
          <w:b/>
          <w:bCs/>
          <w:color w:val="000000"/>
          <w:sz w:val="20"/>
          <w:szCs w:val="20"/>
          <w:lang w:val="hy-AM"/>
        </w:rPr>
      </w:pPr>
      <w:r w:rsidRPr="00784172">
        <w:rPr>
          <w:rFonts w:ascii="GHEA Grapalat" w:hAnsi="GHEA Grapalat"/>
          <w:b/>
          <w:bCs/>
          <w:color w:val="000000"/>
          <w:sz w:val="20"/>
          <w:szCs w:val="20"/>
          <w:lang w:val="hy-AM"/>
        </w:rPr>
        <w:t>ԵՐԱՇԽԻՔ N __________</w:t>
      </w:r>
    </w:p>
    <w:p w14:paraId="31F4A709" w14:textId="77777777"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(պայմանագրի ապահովում)</w:t>
      </w:r>
    </w:p>
    <w:p w14:paraId="11B8E3BB" w14:textId="77777777" w:rsidR="00784172" w:rsidRPr="00784172" w:rsidRDefault="00784172" w:rsidP="00784172">
      <w:pPr>
        <w:shd w:val="clear" w:color="auto" w:fill="FFFFFF"/>
        <w:ind w:firstLine="375"/>
        <w:rPr>
          <w:b/>
          <w:bCs/>
          <w:lang w:val="hy-AM"/>
        </w:rPr>
      </w:pPr>
    </w:p>
    <w:p w14:paraId="7D054024" w14:textId="77777777" w:rsidR="00784172" w:rsidRPr="00784172" w:rsidRDefault="00784172" w:rsidP="00784172">
      <w:pPr>
        <w:shd w:val="clear" w:color="auto" w:fill="FFFFFF"/>
        <w:ind w:firstLine="375"/>
        <w:rPr>
          <w:rFonts w:ascii="GHEA Grapalat" w:hAnsi="GHEA Grapalat"/>
          <w:sz w:val="20"/>
          <w:szCs w:val="20"/>
          <w:u w:val="single"/>
          <w:lang w:val="hy-AM"/>
        </w:rPr>
      </w:pPr>
      <w:r w:rsidRPr="00784172">
        <w:rPr>
          <w:rFonts w:ascii="GHEA Grapalat" w:hAnsi="GHEA Grapalat"/>
          <w:sz w:val="20"/>
          <w:szCs w:val="20"/>
          <w:lang w:val="hy-AM"/>
        </w:rPr>
        <w:tab/>
        <w:t xml:space="preserve">1.Սույն երաշխիքը (այսուհետ՝ երաշխիք) հանդիսանում է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p>
    <w:p w14:paraId="4D7AA2A8" w14:textId="77777777" w:rsidR="00784172" w:rsidRPr="00784172" w:rsidRDefault="00784172" w:rsidP="00784172">
      <w:pPr>
        <w:shd w:val="clear" w:color="auto" w:fill="FFFFFF"/>
        <w:ind w:left="5664" w:firstLine="708"/>
        <w:rPr>
          <w:b/>
          <w:bCs/>
          <w:lang w:val="hy-AM"/>
        </w:rPr>
      </w:pPr>
      <w:r w:rsidRPr="00784172">
        <w:rPr>
          <w:rFonts w:ascii="GHEA Grapalat" w:hAnsi="GHEA Grapalat" w:cs="Sylfaen"/>
          <w:vertAlign w:val="superscript"/>
          <w:lang w:val="hy-AM"/>
        </w:rPr>
        <w:t xml:space="preserve">          պատվիրատուի անվանումը</w:t>
      </w:r>
    </w:p>
    <w:p w14:paraId="74BEF15A" w14:textId="77777777"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sz w:val="20"/>
          <w:szCs w:val="20"/>
          <w:lang w:val="hy-AM"/>
        </w:rPr>
        <w:t xml:space="preserve">(այսուհետ՝ բենեֆիցիար) և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միջև </w:t>
      </w:r>
      <w:r w:rsidRPr="00784172">
        <w:rPr>
          <w:rFonts w:cs="Sylfaen"/>
          <w:vertAlign w:val="superscript"/>
          <w:lang w:val="hy-AM"/>
        </w:rPr>
        <w:t xml:space="preserve">                       </w:t>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cs="Sylfaen"/>
          <w:vertAlign w:val="superscript"/>
          <w:lang w:val="hy-AM"/>
        </w:rPr>
        <w:tab/>
      </w:r>
      <w:r w:rsidRPr="00784172">
        <w:rPr>
          <w:rFonts w:ascii="GHEA Grapalat" w:hAnsi="GHEA Grapalat" w:cs="Sylfaen"/>
          <w:vertAlign w:val="superscript"/>
          <w:lang w:val="hy-AM"/>
        </w:rPr>
        <w:t xml:space="preserve">ընտրված մասնակցի անվանումը </w:t>
      </w:r>
    </w:p>
    <w:p w14:paraId="5C3E003B" w14:textId="77777777"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կնքվելիք N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պայմանագրից բխող պրինցիպալի </w:t>
      </w:r>
    </w:p>
    <w:p w14:paraId="519BBEE9" w14:textId="77777777" w:rsidR="00784172" w:rsidRPr="00784172" w:rsidRDefault="00784172" w:rsidP="00784172">
      <w:pPr>
        <w:shd w:val="clear" w:color="auto" w:fill="FFFFFF"/>
        <w:ind w:firstLine="375"/>
        <w:rPr>
          <w:rFonts w:ascii="GHEA Grapalat" w:hAnsi="GHEA Grapalat"/>
          <w:sz w:val="20"/>
          <w:szCs w:val="20"/>
          <w:lang w:val="hy-AM"/>
        </w:rPr>
      </w:pP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cs="Sylfaen"/>
          <w:vertAlign w:val="superscript"/>
          <w:lang w:val="hy-AM"/>
        </w:rPr>
        <w:t>կնքվելիք պայմանագրի համարը</w:t>
      </w:r>
    </w:p>
    <w:p w14:paraId="5EF7C490" w14:textId="77777777"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պարտավորությունների (այսուհետ՝ երաշխավորված պարտավորություններ) կատարման ապահովում: </w:t>
      </w:r>
    </w:p>
    <w:p w14:paraId="623CB2EF" w14:textId="77777777" w:rsidR="00784172" w:rsidRPr="00784172" w:rsidRDefault="00784172" w:rsidP="00784172">
      <w:pPr>
        <w:shd w:val="clear" w:color="auto" w:fill="FFFFFF"/>
        <w:ind w:firstLine="708"/>
        <w:rPr>
          <w:rFonts w:ascii="GHEA Grapalat" w:hAnsi="GHEA Grapalat"/>
          <w:sz w:val="20"/>
          <w:szCs w:val="20"/>
          <w:lang w:val="hy-AM"/>
        </w:rPr>
      </w:pPr>
      <w:r w:rsidRPr="00784172">
        <w:rPr>
          <w:rFonts w:ascii="GHEA Grapalat" w:hAnsi="GHEA Grapalat"/>
          <w:sz w:val="20"/>
          <w:szCs w:val="20"/>
          <w:lang w:val="hy-AM"/>
        </w:rPr>
        <w:t xml:space="preserve">2. Երաշխիքով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 xml:space="preserve"> (այսուհետ՝ երաշխիք տվող </w:t>
      </w:r>
    </w:p>
    <w:p w14:paraId="4DA966DF" w14:textId="77777777" w:rsidR="00784172" w:rsidRPr="00784172" w:rsidRDefault="00784172" w:rsidP="00784172">
      <w:pPr>
        <w:shd w:val="clear" w:color="auto" w:fill="FFFFFF"/>
        <w:ind w:firstLine="375"/>
        <w:rPr>
          <w:rFonts w:ascii="GHEA Grapalat" w:hAnsi="GHEA Grapalat"/>
          <w:sz w:val="20"/>
          <w:szCs w:val="20"/>
          <w:lang w:val="hy-AM"/>
        </w:rPr>
      </w:pPr>
      <w:r w:rsidRPr="00784172">
        <w:rPr>
          <w:rFonts w:ascii="GHEA Grapalat" w:hAnsi="GHEA Grapalat"/>
          <w:sz w:val="20"/>
          <w:szCs w:val="20"/>
          <w:lang w:val="hy-AM"/>
        </w:rPr>
        <w:tab/>
      </w:r>
      <w:r w:rsidRPr="00784172">
        <w:rPr>
          <w:rFonts w:ascii="GHEA Grapalat" w:hAnsi="GHEA Grapalat"/>
          <w:sz w:val="20"/>
          <w:szCs w:val="20"/>
          <w:lang w:val="hy-AM"/>
        </w:rPr>
        <w:tab/>
      </w:r>
      <w:r w:rsidRPr="00784172">
        <w:rPr>
          <w:rFonts w:ascii="GHEA Grapalat" w:hAnsi="GHEA Grapalat"/>
          <w:sz w:val="20"/>
          <w:szCs w:val="20"/>
          <w:lang w:val="hy-AM"/>
        </w:rPr>
        <w:tab/>
        <w:t xml:space="preserve">                         </w:t>
      </w:r>
      <w:r w:rsidRPr="00784172">
        <w:rPr>
          <w:rFonts w:ascii="GHEA Grapalat" w:hAnsi="GHEA Grapalat" w:cs="Sylfaen"/>
          <w:vertAlign w:val="superscript"/>
          <w:lang w:val="hy-AM"/>
        </w:rPr>
        <w:t>երաշխիքը տվող բանկի անվանումը</w:t>
      </w:r>
    </w:p>
    <w:p w14:paraId="76DC5000" w14:textId="77777777" w:rsidR="00784172" w:rsidRPr="00784172" w:rsidRDefault="00784172" w:rsidP="00784172">
      <w:pPr>
        <w:shd w:val="clear" w:color="auto" w:fill="FFFFFF"/>
        <w:rPr>
          <w:rFonts w:ascii="GHEA Grapalat" w:hAnsi="GHEA Grapalat"/>
          <w:sz w:val="20"/>
          <w:szCs w:val="20"/>
          <w:u w:val="single"/>
          <w:lang w:val="hy-AM"/>
        </w:rPr>
      </w:pPr>
      <w:r w:rsidRPr="00784172">
        <w:rPr>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p>
    <w:p w14:paraId="7CF60BC7" w14:textId="77777777" w:rsidR="00784172" w:rsidRPr="00784172" w:rsidRDefault="00784172" w:rsidP="00784172">
      <w:pPr>
        <w:shd w:val="clear" w:color="auto" w:fill="FFFFFF"/>
        <w:ind w:left="7080" w:firstLine="708"/>
        <w:rPr>
          <w:rFonts w:ascii="GHEA Grapalat" w:hAnsi="GHEA Grapalat"/>
          <w:sz w:val="20"/>
          <w:szCs w:val="20"/>
          <w:u w:val="single"/>
          <w:lang w:val="hy-AM"/>
        </w:rPr>
      </w:pPr>
      <w:r w:rsidRPr="00784172">
        <w:rPr>
          <w:rFonts w:ascii="GHEA Grapalat" w:hAnsi="GHEA Grapalat" w:cs="Sylfaen"/>
          <w:vertAlign w:val="superscript"/>
          <w:lang w:val="hy-AM"/>
        </w:rPr>
        <w:t xml:space="preserve">   գումարը թվերով և տառերով</w:t>
      </w:r>
    </w:p>
    <w:p w14:paraId="062ED432" w14:textId="77777777"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u w:val="single"/>
          <w:lang w:val="hy-AM"/>
        </w:rPr>
        <w:tab/>
      </w:r>
      <w:r w:rsidRPr="00784172">
        <w:rPr>
          <w:rFonts w:ascii="GHEA Grapalat" w:hAnsi="GHEA Grapalat"/>
          <w:sz w:val="20"/>
          <w:szCs w:val="20"/>
          <w:lang w:val="hy-AM"/>
        </w:rPr>
        <w:t>հաշվեհամարին փոխանցման միջոցով:</w:t>
      </w:r>
    </w:p>
    <w:p w14:paraId="4D8F423A" w14:textId="77777777" w:rsidR="00784172" w:rsidRPr="00784172" w:rsidRDefault="00784172" w:rsidP="00784172">
      <w:pPr>
        <w:shd w:val="clear" w:color="auto" w:fill="FFFFFF"/>
        <w:rPr>
          <w:rFonts w:ascii="GHEA Grapalat" w:hAnsi="GHEA Grapalat"/>
          <w:sz w:val="20"/>
          <w:szCs w:val="20"/>
          <w:lang w:val="hy-AM"/>
        </w:rPr>
      </w:pPr>
      <w:r w:rsidRPr="00784172">
        <w:rPr>
          <w:rFonts w:ascii="GHEA Grapalat" w:hAnsi="GHEA Grapalat" w:cs="Sylfaen"/>
          <w:vertAlign w:val="superscript"/>
          <w:lang w:val="hy-AM"/>
        </w:rPr>
        <w:t xml:space="preserve">                                                                                      հաշվեհամարը</w:t>
      </w:r>
    </w:p>
    <w:p w14:paraId="0BEC9087"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3. Սույն երաշխիքն անհետկանչելի է:</w:t>
      </w:r>
    </w:p>
    <w:p w14:paraId="0D713C46"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C2209DE"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5. Երաշխիքը գործում է բենեֆիցիարի և պրիցիպալի միջև կնքվելիքN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14:paraId="50E16B94" w14:textId="77777777" w:rsidR="00784172" w:rsidRPr="00784172" w:rsidRDefault="00784172" w:rsidP="00784172">
      <w:pPr>
        <w:shd w:val="clear" w:color="auto" w:fill="FFFFFF"/>
        <w:ind w:left="4956" w:firstLine="708"/>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 </w:t>
      </w:r>
    </w:p>
    <w:p w14:paraId="72E8F61D" w14:textId="77777777" w:rsidR="00784172" w:rsidRPr="00784172" w:rsidRDefault="00784172" w:rsidP="00784172">
      <w:pPr>
        <w:tabs>
          <w:tab w:val="left" w:pos="0"/>
        </w:tabs>
        <w:mirrorIndents/>
        <w:jc w:val="both"/>
        <w:rPr>
          <w:rFonts w:ascii="GHEA Grapalat" w:hAnsi="GHEA Grapalat"/>
          <w:color w:val="000000"/>
          <w:sz w:val="20"/>
          <w:szCs w:val="20"/>
          <w:u w:val="single"/>
          <w:lang w:val="hy-AM" w:eastAsia="ru-RU"/>
        </w:rPr>
      </w:pPr>
      <w:r w:rsidRPr="00784172">
        <w:rPr>
          <w:rFonts w:ascii="GHEA Grapalat" w:hAnsi="GHEA Grapalat"/>
          <w:color w:val="000000"/>
          <w:sz w:val="20"/>
          <w:szCs w:val="20"/>
          <w:lang w:val="hy-AM" w:eastAsia="ru-RU"/>
        </w:rPr>
        <w:t xml:space="preserve">պայմանագիրն ուժի մեջ մտնելու օրվանից մինչև </w:t>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olor w:val="000000"/>
          <w:sz w:val="20"/>
          <w:szCs w:val="20"/>
          <w:u w:val="single"/>
          <w:lang w:val="hy-AM" w:eastAsia="ru-RU"/>
        </w:rPr>
        <w:tab/>
      </w:r>
      <w:r w:rsidRPr="00784172">
        <w:rPr>
          <w:rFonts w:ascii="GHEA Grapalat" w:hAnsi="GHEA Grapalat" w:cs="Sylfaen"/>
          <w:vertAlign w:val="superscript"/>
          <w:lang w:val="hy-AM" w:eastAsia="ru-RU"/>
        </w:rPr>
        <w:t>կնքվելիք պայմանագրով նախատեսված աշխատանքի կատարման վերջնաժամկետը, ներառյալ երաշխիքային ժամկետը</w:t>
      </w:r>
    </w:p>
    <w:p w14:paraId="6E369F35" w14:textId="77777777" w:rsidR="00784172" w:rsidRPr="00784172" w:rsidRDefault="00784172" w:rsidP="00784172">
      <w:pPr>
        <w:tabs>
          <w:tab w:val="left" w:pos="0"/>
        </w:tabs>
        <w:mirrorIndents/>
        <w:jc w:val="both"/>
        <w:rPr>
          <w:rFonts w:ascii="GHEA Grapalat" w:hAnsi="GHEA Grapalat"/>
          <w:color w:val="000000"/>
          <w:sz w:val="20"/>
          <w:szCs w:val="20"/>
          <w:lang w:val="hy-AM" w:eastAsia="ru-RU"/>
        </w:rPr>
      </w:pPr>
      <w:r w:rsidRPr="00784172">
        <w:rPr>
          <w:rFonts w:ascii="GHEA Grapalat" w:hAnsi="GHEA Grapalat"/>
          <w:color w:val="000000"/>
          <w:sz w:val="20"/>
          <w:szCs w:val="20"/>
          <w:lang w:val="hy-AM" w:eastAsia="ru-RU"/>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4086AB04"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95B8E8D"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 xml:space="preserve">1) N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t xml:space="preserve">     </w:t>
      </w:r>
      <w:r w:rsidRPr="00784172">
        <w:rPr>
          <w:rFonts w:ascii="GHEA Grapalat" w:hAnsi="GHEA Grapalat"/>
          <w:color w:val="000000"/>
          <w:sz w:val="20"/>
          <w:szCs w:val="20"/>
          <w:lang w:val="hy-AM"/>
        </w:rPr>
        <w:t xml:space="preserve"> պայմանագրի, ներառյալ նաև դրանում կատարված</w:t>
      </w:r>
    </w:p>
    <w:p w14:paraId="18785F63" w14:textId="77777777"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կնքվելիք պայմանագրի համարը </w:t>
      </w:r>
    </w:p>
    <w:p w14:paraId="5CF01A3A" w14:textId="77777777" w:rsidR="00784172" w:rsidRPr="00784172" w:rsidRDefault="00784172" w:rsidP="00784172">
      <w:pPr>
        <w:shd w:val="clear" w:color="auto" w:fill="FFFFFF"/>
        <w:rPr>
          <w:rFonts w:ascii="GHEA Grapalat" w:hAnsi="GHEA Grapalat"/>
          <w:color w:val="000000"/>
          <w:sz w:val="20"/>
          <w:szCs w:val="20"/>
          <w:lang w:val="hy-AM"/>
        </w:rPr>
      </w:pPr>
      <w:r w:rsidRPr="00784172">
        <w:rPr>
          <w:rFonts w:ascii="GHEA Grapalat" w:hAnsi="GHEA Grapalat"/>
          <w:color w:val="000000"/>
          <w:sz w:val="20"/>
          <w:szCs w:val="20"/>
          <w:lang w:val="hy-AM"/>
        </w:rPr>
        <w:t>կատարված փոփոխությունների, լրացուցիչ համաձայնագրերի պատճենները.</w:t>
      </w:r>
    </w:p>
    <w:p w14:paraId="022B04EE"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784172">
          <w:rPr>
            <w:rFonts w:ascii="GHEA Grapalat" w:hAnsi="GHEA Grapalat"/>
            <w:color w:val="0000FF"/>
            <w:sz w:val="20"/>
            <w:szCs w:val="20"/>
            <w:u w:val="single"/>
            <w:lang w:val="hy-AM"/>
          </w:rPr>
          <w:t>www.procurement.am</w:t>
        </w:r>
      </w:hyperlink>
      <w:r w:rsidRPr="00784172">
        <w:rPr>
          <w:rFonts w:ascii="GHEA Grapalat" w:hAnsi="GHEA Grapalat"/>
          <w:color w:val="000000"/>
          <w:sz w:val="20"/>
          <w:szCs w:val="20"/>
          <w:lang w:val="hy-AM"/>
        </w:rPr>
        <w:t xml:space="preserve"> հասցեով գործող տեղեկագրում հրապարակած ծանուցումը:</w:t>
      </w:r>
    </w:p>
    <w:p w14:paraId="4768DA7A"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C92671F"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8. Երաշխիք տվող անձը մերժում է բենեֆիցիարի պահանջը, եթե`</w:t>
      </w:r>
    </w:p>
    <w:p w14:paraId="378AD0DA"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637B04B3" w14:textId="77777777" w:rsidR="00784172" w:rsidRPr="00784172" w:rsidRDefault="00784172" w:rsidP="00784172">
      <w:pPr>
        <w:shd w:val="clear" w:color="auto" w:fill="FFFFFF"/>
        <w:ind w:firstLine="375"/>
        <w:rPr>
          <w:rFonts w:ascii="GHEA Grapalat" w:hAnsi="GHEA Grapalat"/>
          <w:color w:val="000000"/>
          <w:sz w:val="20"/>
          <w:szCs w:val="20"/>
          <w:lang w:val="hy-AM"/>
        </w:rPr>
      </w:pPr>
      <w:r w:rsidRPr="00784172">
        <w:rPr>
          <w:rFonts w:ascii="GHEA Grapalat" w:hAnsi="GHEA Grapalat"/>
          <w:color w:val="000000"/>
          <w:sz w:val="20"/>
          <w:szCs w:val="20"/>
          <w:lang w:val="hy-AM"/>
        </w:rPr>
        <w:t>2) պահանջը ներկայացվել է երաշխիքով սահմանված ժամկետի ավարտից հետո:</w:t>
      </w:r>
    </w:p>
    <w:p w14:paraId="01702823"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6C089C7"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3726092"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35EFBF12"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p>
    <w:p w14:paraId="4981DCF2" w14:textId="77777777" w:rsidR="00784172" w:rsidRPr="00784172" w:rsidRDefault="00784172" w:rsidP="00784172">
      <w:pPr>
        <w:shd w:val="clear" w:color="auto" w:fill="FFFFFF"/>
        <w:ind w:firstLine="375"/>
        <w:jc w:val="both"/>
        <w:rPr>
          <w:rFonts w:ascii="GHEA Grapalat" w:hAnsi="GHEA Grapalat"/>
          <w:color w:val="000000"/>
          <w:sz w:val="20"/>
          <w:szCs w:val="20"/>
          <w:u w:val="single"/>
          <w:lang w:val="hy-AM"/>
        </w:rPr>
      </w:pPr>
      <w:r w:rsidRPr="00784172">
        <w:rPr>
          <w:rFonts w:ascii="GHEA Grapalat" w:hAnsi="GHEA Grapalat"/>
          <w:color w:val="000000"/>
          <w:sz w:val="20"/>
          <w:szCs w:val="20"/>
          <w:lang w:val="hy-AM"/>
        </w:rPr>
        <w:t xml:space="preserve">Գործադիր մարմնի ղեկավար </w:t>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14:paraId="16060DBA"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p>
    <w:p w14:paraId="01495BEF" w14:textId="77777777" w:rsidR="00784172" w:rsidRPr="00784172" w:rsidRDefault="00784172" w:rsidP="00784172">
      <w:pPr>
        <w:shd w:val="clear" w:color="auto" w:fill="FFFFFF"/>
        <w:ind w:firstLine="375"/>
        <w:jc w:val="both"/>
        <w:rPr>
          <w:rFonts w:ascii="GHEA Grapalat" w:hAnsi="GHEA Grapalat"/>
          <w:color w:val="000000"/>
          <w:sz w:val="20"/>
          <w:szCs w:val="20"/>
          <w:lang w:val="hy-AM"/>
        </w:rPr>
      </w:pP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r w:rsidRPr="00784172">
        <w:rPr>
          <w:rFonts w:ascii="GHEA Grapalat" w:hAnsi="GHEA Grapalat"/>
          <w:color w:val="000000"/>
          <w:sz w:val="20"/>
          <w:szCs w:val="20"/>
          <w:u w:val="single"/>
          <w:lang w:val="hy-AM"/>
        </w:rPr>
        <w:tab/>
      </w:r>
    </w:p>
    <w:p w14:paraId="76589E9C" w14:textId="77777777" w:rsidR="00784172" w:rsidRPr="00784172" w:rsidRDefault="00784172" w:rsidP="00784172">
      <w:pPr>
        <w:shd w:val="clear" w:color="auto" w:fill="FFFFFF"/>
        <w:rPr>
          <w:rFonts w:ascii="GHEA Grapalat" w:hAnsi="GHEA Grapalat" w:cs="Sylfaen"/>
          <w:vertAlign w:val="superscript"/>
          <w:lang w:val="hy-AM"/>
        </w:rPr>
      </w:pPr>
      <w:r w:rsidRPr="00784172">
        <w:rPr>
          <w:rFonts w:ascii="GHEA Grapalat" w:hAnsi="GHEA Grapalat" w:cs="Sylfaen"/>
          <w:vertAlign w:val="superscript"/>
          <w:lang w:val="hy-AM"/>
        </w:rPr>
        <w:t xml:space="preserve">                                                        ամիսը, ամսաթիվը, տարեթիվը</w:t>
      </w:r>
    </w:p>
    <w:p w14:paraId="40C9CF1E" w14:textId="77777777" w:rsidR="00784172" w:rsidRPr="00784172" w:rsidRDefault="00784172" w:rsidP="00784172">
      <w:pPr>
        <w:ind w:firstLine="567"/>
        <w:jc w:val="center"/>
        <w:rPr>
          <w:rFonts w:ascii="GHEA Grapalat" w:hAnsi="GHEA Grapalat" w:cs="Arial"/>
          <w:b/>
          <w:sz w:val="20"/>
          <w:szCs w:val="20"/>
          <w:lang w:val="hy-AM"/>
        </w:rPr>
      </w:pPr>
    </w:p>
    <w:p w14:paraId="191B8E4A" w14:textId="77777777" w:rsidR="00784172" w:rsidRPr="00784172" w:rsidRDefault="00784172" w:rsidP="00784172">
      <w:pPr>
        <w:ind w:firstLine="567"/>
        <w:jc w:val="right"/>
        <w:rPr>
          <w:rFonts w:ascii="GHEA Grapalat" w:hAnsi="GHEA Grapalat"/>
          <w:sz w:val="20"/>
          <w:lang w:val="hy-AM"/>
        </w:rPr>
      </w:pPr>
    </w:p>
    <w:p w14:paraId="512E5EEF" w14:textId="77777777" w:rsidR="00784172" w:rsidRPr="00784172" w:rsidRDefault="00784172" w:rsidP="00784172">
      <w:pPr>
        <w:jc w:val="right"/>
        <w:rPr>
          <w:rFonts w:ascii="GHEA Grapalat" w:hAnsi="GHEA Grapalat" w:cs="GHEA Grapalat"/>
          <w:i/>
          <w:sz w:val="18"/>
          <w:szCs w:val="18"/>
          <w:lang w:val="hy-AM"/>
        </w:rPr>
      </w:pPr>
      <w:r w:rsidRPr="00784172">
        <w:rPr>
          <w:rFonts w:ascii="GHEA Grapalat" w:hAnsi="GHEA Grapalat"/>
          <w:b/>
          <w:lang w:val="hy-AM"/>
        </w:rPr>
        <w:br w:type="page"/>
      </w:r>
    </w:p>
    <w:p w14:paraId="7AFCDD8C" w14:textId="77777777"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lastRenderedPageBreak/>
        <w:t>Հավելված 5.1</w:t>
      </w:r>
    </w:p>
    <w:p w14:paraId="51CC452F" w14:textId="5C0CE5F3" w:rsidR="00784172" w:rsidRPr="00784172" w:rsidRDefault="003C47E0" w:rsidP="00784172">
      <w:pPr>
        <w:ind w:firstLine="567"/>
        <w:jc w:val="right"/>
        <w:rPr>
          <w:rFonts w:ascii="GHEA Grapalat" w:hAnsi="GHEA Grapalat" w:cs="Sylfaen"/>
          <w:b/>
          <w:sz w:val="20"/>
          <w:szCs w:val="20"/>
          <w:lang w:val="hy-AM"/>
        </w:rPr>
      </w:pPr>
      <w:r w:rsidRPr="003C47E0">
        <w:rPr>
          <w:rFonts w:ascii="GHEA Grapalat" w:hAnsi="GHEA Grapalat" w:cs="Sylfaen"/>
          <w:b/>
          <w:sz w:val="20"/>
          <w:szCs w:val="20"/>
          <w:lang w:val="af-ZA"/>
        </w:rPr>
        <w:t>ԱՄԽՀ-ԲՄԱՇՁԲ-22/05</w:t>
      </w:r>
      <w:r>
        <w:rPr>
          <w:rFonts w:ascii="GHEA Grapalat" w:hAnsi="GHEA Grapalat" w:cs="Sylfaen"/>
          <w:b/>
          <w:sz w:val="20"/>
          <w:szCs w:val="20"/>
          <w:lang w:val="af-ZA"/>
        </w:rPr>
        <w:t xml:space="preserve"> </w:t>
      </w:r>
      <w:r w:rsidR="00784172" w:rsidRPr="00784172">
        <w:rPr>
          <w:rFonts w:ascii="GHEA Grapalat" w:hAnsi="GHEA Grapalat" w:cs="Sylfaen"/>
          <w:b/>
          <w:sz w:val="20"/>
          <w:szCs w:val="20"/>
          <w:lang w:val="hy-AM"/>
        </w:rPr>
        <w:t>ծածկագրով</w:t>
      </w:r>
    </w:p>
    <w:p w14:paraId="2487098C" w14:textId="77777777" w:rsidR="00784172" w:rsidRPr="00784172" w:rsidRDefault="00784172" w:rsidP="00784172">
      <w:pPr>
        <w:ind w:firstLine="567"/>
        <w:jc w:val="right"/>
        <w:rPr>
          <w:rFonts w:ascii="GHEA Grapalat" w:hAnsi="GHEA Grapalat" w:cs="Sylfaen"/>
          <w:b/>
          <w:sz w:val="20"/>
          <w:szCs w:val="20"/>
          <w:lang w:val="hy-AM"/>
        </w:rPr>
      </w:pPr>
      <w:r w:rsidRPr="00784172">
        <w:rPr>
          <w:rFonts w:ascii="GHEA Grapalat" w:hAnsi="GHEA Grapalat" w:cs="Sylfaen"/>
          <w:b/>
          <w:sz w:val="20"/>
          <w:szCs w:val="20"/>
          <w:lang w:val="hy-AM"/>
        </w:rPr>
        <w:t>բաց մրցույթի հրավերի</w:t>
      </w:r>
    </w:p>
    <w:p w14:paraId="6B8601CB" w14:textId="77777777"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b/>
          <w:sz w:val="18"/>
          <w:szCs w:val="18"/>
          <w:lang w:val="hy-AM"/>
        </w:rPr>
        <w:t xml:space="preserve">       </w:t>
      </w:r>
      <w:r w:rsidRPr="00784172">
        <w:rPr>
          <w:rFonts w:ascii="GHEA Grapalat" w:hAnsi="GHEA Grapalat" w:cs="GHEA Grapalat"/>
          <w:b/>
          <w:sz w:val="20"/>
          <w:szCs w:val="20"/>
          <w:lang w:val="hy-AM"/>
        </w:rPr>
        <w:t xml:space="preserve">ՏՈւԺԱՆՔԻ ՄԱՍԻՆ ՀԱՄԱՁԱՅՆԱԳԻՐ </w:t>
      </w:r>
    </w:p>
    <w:p w14:paraId="0EFFC2F5" w14:textId="77777777" w:rsidR="00784172" w:rsidRPr="00784172" w:rsidRDefault="00784172" w:rsidP="00784172">
      <w:pPr>
        <w:jc w:val="center"/>
        <w:rPr>
          <w:rFonts w:ascii="GHEA Grapalat" w:hAnsi="GHEA Grapalat" w:cs="GHEA Grapalat"/>
          <w:b/>
          <w:sz w:val="20"/>
          <w:szCs w:val="20"/>
          <w:lang w:val="hy-AM"/>
        </w:rPr>
      </w:pPr>
      <w:r w:rsidRPr="00784172">
        <w:rPr>
          <w:rFonts w:ascii="GHEA Grapalat" w:hAnsi="GHEA Grapalat" w:cs="GHEA Grapalat"/>
          <w:sz w:val="20"/>
          <w:szCs w:val="20"/>
          <w:lang w:val="hy-AM"/>
        </w:rPr>
        <w:t xml:space="preserve">  </w:t>
      </w:r>
      <w:r w:rsidRPr="00784172">
        <w:rPr>
          <w:rFonts w:ascii="GHEA Grapalat" w:hAnsi="GHEA Grapalat" w:cs="GHEA Grapalat"/>
          <w:b/>
          <w:sz w:val="20"/>
          <w:szCs w:val="20"/>
          <w:lang w:val="hy-AM"/>
        </w:rPr>
        <w:t xml:space="preserve"> </w:t>
      </w:r>
      <w:r w:rsidRPr="00784172">
        <w:rPr>
          <w:rFonts w:ascii="GHEA Grapalat" w:hAnsi="GHEA Grapalat" w:cs="GHEA Grapalat"/>
          <w:b/>
          <w:sz w:val="18"/>
          <w:szCs w:val="18"/>
          <w:lang w:val="hy-AM"/>
        </w:rPr>
        <w:t xml:space="preserve">         (պայմանագրի ապահովում)</w:t>
      </w:r>
    </w:p>
    <w:p w14:paraId="04E6EE60" w14:textId="77777777" w:rsidR="00784172" w:rsidRPr="00784172" w:rsidRDefault="00784172" w:rsidP="00784172">
      <w:pPr>
        <w:rPr>
          <w:rFonts w:ascii="GHEA Grapalat" w:hAnsi="GHEA Grapalat" w:cs="GHEA Grapalat"/>
          <w:b/>
          <w:sz w:val="20"/>
          <w:szCs w:val="20"/>
          <w:lang w:val="hy-AM"/>
        </w:rPr>
      </w:pPr>
    </w:p>
    <w:p w14:paraId="2A538349" w14:textId="77777777" w:rsidR="00784172" w:rsidRPr="00784172" w:rsidRDefault="00784172" w:rsidP="00784172">
      <w:pPr>
        <w:rPr>
          <w:rFonts w:ascii="GHEA Grapalat" w:hAnsi="GHEA Grapalat" w:cs="GHEA Grapalat"/>
          <w:sz w:val="20"/>
          <w:szCs w:val="20"/>
          <w:lang w:val="hy-AM"/>
        </w:rPr>
      </w:pPr>
      <w:r w:rsidRPr="00784172">
        <w:rPr>
          <w:rFonts w:ascii="GHEA Grapalat" w:hAnsi="GHEA Grapalat" w:cs="GHEA Grapalat"/>
          <w:sz w:val="20"/>
          <w:szCs w:val="20"/>
          <w:lang w:val="hy-AM"/>
        </w:rPr>
        <w:t xml:space="preserve">     ք. Երևան</w:t>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r>
      <w:r w:rsidRPr="00784172">
        <w:rPr>
          <w:rFonts w:ascii="GHEA Grapalat" w:hAnsi="GHEA Grapalat" w:cs="GHEA Grapalat"/>
          <w:sz w:val="20"/>
          <w:szCs w:val="20"/>
          <w:lang w:val="hy-AM"/>
        </w:rPr>
        <w:tab/>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sz w:val="20"/>
          <w:szCs w:val="20"/>
          <w:lang w:val="hy-AM"/>
        </w:rPr>
        <w:t>»</w:t>
      </w:r>
      <w:r w:rsidRPr="00784172">
        <w:rPr>
          <w:rFonts w:ascii="GHEA Grapalat" w:hAnsi="GHEA Grapalat" w:cs="GHEA Grapalat"/>
          <w:sz w:val="20"/>
          <w:szCs w:val="20"/>
          <w:u w:val="single"/>
          <w:lang w:val="hy-AM"/>
        </w:rPr>
        <w:t xml:space="preserve">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lang w:val="hy-AM"/>
        </w:rPr>
        <w:t xml:space="preserve"> 20   թ.**</w:t>
      </w:r>
    </w:p>
    <w:p w14:paraId="60E05A04" w14:textId="77777777" w:rsidR="00784172" w:rsidRPr="00784172" w:rsidRDefault="00784172" w:rsidP="00784172">
      <w:pPr>
        <w:rPr>
          <w:rFonts w:ascii="GHEA Grapalat" w:hAnsi="GHEA Grapalat" w:cs="GHEA Grapalat"/>
          <w:sz w:val="20"/>
          <w:szCs w:val="20"/>
          <w:lang w:val="hy-AM"/>
        </w:rPr>
      </w:pPr>
    </w:p>
    <w:p w14:paraId="19EA24C5" w14:textId="77777777" w:rsidR="00784172" w:rsidRPr="00784172" w:rsidRDefault="00784172" w:rsidP="00784172">
      <w:pPr>
        <w:jc w:val="both"/>
        <w:rPr>
          <w:rFonts w:ascii="GHEA Grapalat" w:hAnsi="GHEA Grapalat" w:cs="GHEA Grapalat"/>
          <w:sz w:val="20"/>
          <w:szCs w:val="20"/>
          <w:u w:val="single"/>
          <w:vertAlign w:val="subscript"/>
          <w:lang w:val="hy-AM"/>
        </w:rPr>
      </w:pP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u w:val="single"/>
          <w:vertAlign w:val="subscript"/>
          <w:lang w:val="hy-AM"/>
        </w:rPr>
        <w:tab/>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 xml:space="preserve">ի դեմս Ընկերության տնօրեն </w:t>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14:paraId="469160D3" w14:textId="77777777" w:rsidR="00784172" w:rsidRPr="00784172" w:rsidRDefault="00784172" w:rsidP="00784172">
      <w:pPr>
        <w:jc w:val="both"/>
        <w:rPr>
          <w:rFonts w:ascii="GHEA Grapalat" w:hAnsi="GHEA Grapalat" w:cs="GHEA Grapalat"/>
          <w:sz w:val="20"/>
          <w:szCs w:val="20"/>
          <w:lang w:val="hy-AM"/>
        </w:rPr>
      </w:pPr>
      <w:r w:rsidRPr="00784172">
        <w:rPr>
          <w:rFonts w:ascii="GHEA Grapalat" w:hAnsi="GHEA Grapalat"/>
          <w:sz w:val="20"/>
          <w:szCs w:val="20"/>
          <w:vertAlign w:val="superscript"/>
          <w:lang w:val="hy-AM"/>
        </w:rPr>
        <w:t xml:space="preserve">       Ընկերության անվանումը</w:t>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r>
      <w:r w:rsidRPr="00784172">
        <w:rPr>
          <w:rFonts w:ascii="GHEA Grapalat" w:hAnsi="GHEA Grapalat" w:cs="GHEA Grapalat"/>
          <w:sz w:val="20"/>
          <w:szCs w:val="20"/>
          <w:vertAlign w:val="subscript"/>
          <w:lang w:val="hy-AM"/>
        </w:rPr>
        <w:tab/>
        <w:t xml:space="preserve">    </w:t>
      </w:r>
      <w:r w:rsidRPr="00784172">
        <w:rPr>
          <w:rFonts w:ascii="GHEA Grapalat" w:hAnsi="GHEA Grapalat"/>
          <w:sz w:val="20"/>
          <w:szCs w:val="20"/>
          <w:vertAlign w:val="superscript"/>
          <w:lang w:val="hy-AM"/>
        </w:rPr>
        <w:t>Ընկերության տնօրենի անուն ազգանունը, անձնագրային տվյալները</w:t>
      </w:r>
      <w:r w:rsidRPr="00784172">
        <w:rPr>
          <w:rFonts w:ascii="GHEA Grapalat" w:hAnsi="GHEA Grapalat" w:cs="GHEA Grapalat"/>
          <w:sz w:val="20"/>
          <w:szCs w:val="20"/>
          <w:vertAlign w:val="subscript"/>
          <w:lang w:val="hy-AM"/>
        </w:rPr>
        <w:t xml:space="preserve">, </w:t>
      </w:r>
      <w:r w:rsidRPr="00784172">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23C4E86" w14:textId="77777777" w:rsidR="00784172" w:rsidRPr="00784172" w:rsidRDefault="00784172" w:rsidP="00784172">
      <w:pPr>
        <w:ind w:firstLine="708"/>
        <w:jc w:val="both"/>
        <w:rPr>
          <w:rFonts w:ascii="GHEA Grapalat" w:hAnsi="GHEA Grapalat" w:cs="GHEA Grapalat"/>
          <w:sz w:val="20"/>
          <w:szCs w:val="20"/>
          <w:lang w:val="hy-AM"/>
        </w:rPr>
      </w:pPr>
    </w:p>
    <w:p w14:paraId="6E9D5CA5" w14:textId="77777777" w:rsidR="00784172" w:rsidRPr="00784172" w:rsidRDefault="00784172" w:rsidP="00784172">
      <w:pPr>
        <w:ind w:left="360"/>
        <w:jc w:val="center"/>
        <w:rPr>
          <w:rFonts w:ascii="GHEA Grapalat" w:hAnsi="GHEA Grapalat" w:cs="GHEA Grapalat"/>
          <w:b/>
          <w:bCs/>
          <w:sz w:val="20"/>
          <w:szCs w:val="20"/>
          <w:lang w:val="pt-BR"/>
        </w:rPr>
      </w:pPr>
      <w:r w:rsidRPr="00784172">
        <w:rPr>
          <w:rFonts w:ascii="GHEA Grapalat" w:hAnsi="GHEA Grapalat" w:cs="GHEA Grapalat"/>
          <w:b/>
          <w:sz w:val="20"/>
          <w:szCs w:val="20"/>
          <w:lang w:val="hy-AM"/>
        </w:rPr>
        <w:t>1. Համաձայնության առարկան</w:t>
      </w:r>
    </w:p>
    <w:p w14:paraId="25F80A59" w14:textId="77777777" w:rsidR="00784172" w:rsidRPr="00784172" w:rsidRDefault="00784172" w:rsidP="00784172">
      <w:pPr>
        <w:jc w:val="both"/>
        <w:rPr>
          <w:rFonts w:ascii="GHEA Grapalat" w:hAnsi="GHEA Grapalat" w:cs="GHEA Grapalat"/>
          <w:b/>
          <w:bCs/>
          <w:sz w:val="20"/>
          <w:szCs w:val="20"/>
          <w:lang w:val="pt-BR"/>
        </w:rPr>
      </w:pPr>
      <w:r w:rsidRPr="00784172">
        <w:rPr>
          <w:rFonts w:ascii="GHEA Grapalat" w:hAnsi="GHEA Grapalat" w:cs="GHEA Grapalat"/>
          <w:sz w:val="20"/>
          <w:szCs w:val="20"/>
          <w:lang w:val="pt-BR"/>
        </w:rPr>
        <w:tab/>
      </w:r>
      <w:r w:rsidRPr="00784172">
        <w:rPr>
          <w:rFonts w:ascii="GHEA Grapalat" w:hAnsi="GHEA Grapalat" w:cs="GHEA Grapalat"/>
          <w:sz w:val="20"/>
          <w:szCs w:val="20"/>
          <w:lang w:val="pt-BR"/>
        </w:rPr>
        <w:tab/>
        <w:t xml:space="preserve">                               </w:t>
      </w:r>
    </w:p>
    <w:p w14:paraId="37B1BB18" w14:textId="77777777" w:rsidR="00784172" w:rsidRPr="00784172" w:rsidRDefault="00784172" w:rsidP="00784172">
      <w:pPr>
        <w:ind w:left="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1.1 Ընկերությունը մասնակցում է </w:t>
      </w:r>
      <w:r w:rsidRPr="00784172">
        <w:rPr>
          <w:rFonts w:ascii="GHEA Grapalat" w:hAnsi="GHEA Grapalat" w:cs="GHEA Grapalat"/>
          <w:sz w:val="20"/>
          <w:szCs w:val="20"/>
          <w:u w:val="single"/>
          <w:lang w:val="pt-BR"/>
        </w:rPr>
        <w:tab/>
      </w:r>
      <w:r w:rsidRPr="00784172">
        <w:rPr>
          <w:rFonts w:ascii="GHEA Grapalat" w:hAnsi="GHEA Grapalat" w:cs="GHEA Grapalat"/>
          <w:sz w:val="20"/>
          <w:szCs w:val="20"/>
          <w:u w:val="single"/>
          <w:lang w:val="pt-BR"/>
        </w:rPr>
        <w:tab/>
      </w:r>
      <w:r w:rsidRPr="00784172">
        <w:rPr>
          <w:rFonts w:ascii="GHEA Grapalat" w:hAnsi="GHEA Grapalat" w:cs="GHEA Grapalat"/>
          <w:sz w:val="20"/>
          <w:szCs w:val="20"/>
          <w:u w:val="single"/>
          <w:lang w:val="pt-BR"/>
        </w:rPr>
        <w:tab/>
        <w:t xml:space="preserve">    </w:t>
      </w:r>
      <w:r w:rsidRPr="00784172">
        <w:rPr>
          <w:rFonts w:ascii="GHEA Grapalat" w:hAnsi="GHEA Grapalat" w:cs="GHEA Grapalat"/>
          <w:sz w:val="20"/>
          <w:szCs w:val="20"/>
          <w:u w:val="single"/>
          <w:lang w:val="pt-BR"/>
        </w:rPr>
        <w:tab/>
        <w:t xml:space="preserve">           </w:t>
      </w:r>
      <w:r w:rsidRPr="00784172">
        <w:rPr>
          <w:rFonts w:ascii="GHEA Grapalat" w:hAnsi="GHEA Grapalat" w:cs="GHEA Grapalat"/>
          <w:sz w:val="20"/>
          <w:szCs w:val="20"/>
          <w:u w:val="single"/>
          <w:lang w:val="pt-BR"/>
        </w:rPr>
        <w:tab/>
      </w:r>
      <w:r w:rsidRPr="00784172">
        <w:rPr>
          <w:rFonts w:ascii="GHEA Grapalat" w:hAnsi="GHEA Grapalat" w:cs="GHEA Grapalat"/>
          <w:sz w:val="20"/>
          <w:szCs w:val="20"/>
          <w:lang w:val="pt-BR"/>
        </w:rPr>
        <w:t xml:space="preserve">*  (այսուհետ` Պատվիրատու) կողմից </w:t>
      </w:r>
    </w:p>
    <w:p w14:paraId="38635B7D" w14:textId="77777777" w:rsidR="00784172" w:rsidRPr="00784172" w:rsidRDefault="00784172" w:rsidP="00784172">
      <w:pPr>
        <w:ind w:left="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w:t>
      </w:r>
      <w:r w:rsidRPr="00784172">
        <w:rPr>
          <w:rFonts w:ascii="GHEA Grapalat" w:hAnsi="GHEA Grapalat"/>
          <w:sz w:val="20"/>
          <w:szCs w:val="20"/>
          <w:vertAlign w:val="superscript"/>
          <w:lang w:val="hy-AM"/>
        </w:rPr>
        <w:t>պատվիրատուի անվանումը</w:t>
      </w:r>
    </w:p>
    <w:p w14:paraId="56B9A718" w14:textId="77777777" w:rsidR="00784172" w:rsidRPr="00784172" w:rsidRDefault="00784172" w:rsidP="00784172">
      <w:pPr>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կազմակերպված` </w:t>
      </w:r>
      <w:r w:rsidRPr="00784172">
        <w:rPr>
          <w:rFonts w:ascii="GHEA Grapalat" w:hAnsi="GHEA Grapalat" w:cs="GHEA Grapalat"/>
          <w:sz w:val="20"/>
          <w:szCs w:val="20"/>
          <w:u w:val="single"/>
          <w:lang w:val="pt-BR"/>
        </w:rPr>
        <w:t xml:space="preserve"> </w:t>
      </w:r>
      <w:r w:rsidRPr="00784172">
        <w:rPr>
          <w:rFonts w:ascii="GHEA Grapalat" w:hAnsi="GHEA Grapalat" w:cs="GHEA Grapalat"/>
          <w:sz w:val="20"/>
          <w:szCs w:val="20"/>
          <w:u w:val="single"/>
          <w:lang w:val="pt-BR"/>
        </w:rPr>
        <w:tab/>
        <w:t xml:space="preserve">                                             </w:t>
      </w:r>
      <w:r w:rsidRPr="00784172">
        <w:rPr>
          <w:rFonts w:ascii="GHEA Grapalat" w:hAnsi="GHEA Grapalat" w:cs="GHEA Grapalat"/>
          <w:sz w:val="20"/>
          <w:szCs w:val="20"/>
          <w:lang w:val="pt-BR"/>
        </w:rPr>
        <w:t>* ծածկագրով գնման ընթացակարգին:</w:t>
      </w:r>
    </w:p>
    <w:p w14:paraId="2B4C3802" w14:textId="77777777" w:rsidR="00784172" w:rsidRPr="00784172" w:rsidRDefault="00784172" w:rsidP="00784172">
      <w:pPr>
        <w:ind w:left="426"/>
        <w:jc w:val="both"/>
        <w:rPr>
          <w:rFonts w:ascii="GHEA Grapalat" w:hAnsi="GHEA Grapalat" w:cs="GHEA Grapalat"/>
          <w:sz w:val="20"/>
          <w:szCs w:val="20"/>
          <w:lang w:val="pt-BR"/>
        </w:rPr>
      </w:pPr>
      <w:r w:rsidRPr="00784172">
        <w:rPr>
          <w:rFonts w:ascii="GHEA Grapalat" w:hAnsi="GHEA Grapalat"/>
          <w:sz w:val="20"/>
          <w:szCs w:val="20"/>
          <w:vertAlign w:val="superscript"/>
          <w:lang w:val="pt-BR"/>
        </w:rPr>
        <w:t xml:space="preserve">                                                        </w:t>
      </w:r>
      <w:r w:rsidRPr="00784172">
        <w:rPr>
          <w:rFonts w:ascii="GHEA Grapalat" w:hAnsi="GHEA Grapalat"/>
          <w:sz w:val="20"/>
          <w:szCs w:val="20"/>
          <w:vertAlign w:val="superscript"/>
          <w:lang w:val="hy-AM"/>
        </w:rPr>
        <w:t>ընթացակարգի ծածկագիրը</w:t>
      </w:r>
    </w:p>
    <w:p w14:paraId="260D7AF9" w14:textId="77777777" w:rsidR="00784172" w:rsidRPr="00784172" w:rsidRDefault="00784172" w:rsidP="00784172">
      <w:pPr>
        <w:ind w:firstLine="426"/>
        <w:jc w:val="both"/>
        <w:rPr>
          <w:rFonts w:ascii="GHEA Grapalat" w:hAnsi="GHEA Grapalat" w:cs="GHEA Grapalat"/>
          <w:color w:val="5B9BD5"/>
          <w:sz w:val="20"/>
          <w:szCs w:val="20"/>
          <w:lang w:val="hy-AM"/>
        </w:rPr>
      </w:pPr>
      <w:r w:rsidRPr="00784172">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E33588E" w14:textId="77777777" w:rsidR="00784172" w:rsidRPr="00784172" w:rsidRDefault="00784172" w:rsidP="00784172">
      <w:pPr>
        <w:ind w:firstLine="426"/>
        <w:jc w:val="both"/>
        <w:rPr>
          <w:rFonts w:ascii="GHEA Grapalat" w:hAnsi="GHEA Grapalat" w:cs="GHEA Grapalat"/>
          <w:color w:val="000000"/>
          <w:sz w:val="20"/>
          <w:szCs w:val="20"/>
          <w:lang w:val="pt-BR"/>
        </w:rPr>
      </w:pPr>
      <w:r w:rsidRPr="00784172">
        <w:rPr>
          <w:rFonts w:ascii="GHEA Grapalat" w:hAnsi="GHEA Grapalat" w:cs="GHEA Grapalat"/>
          <w:color w:val="000000"/>
          <w:sz w:val="20"/>
          <w:szCs w:val="20"/>
          <w:lang w:val="pt-BR"/>
        </w:rPr>
        <w:t>1.3 Ընկերությունը</w:t>
      </w:r>
      <w:r w:rsidRPr="00784172">
        <w:rPr>
          <w:rFonts w:ascii="GHEA Grapalat" w:hAnsi="GHEA Grapalat" w:cs="GHEA Grapalat"/>
          <w:color w:val="000000"/>
          <w:sz w:val="20"/>
          <w:szCs w:val="20"/>
          <w:lang w:val="hy-AM"/>
        </w:rPr>
        <w:t xml:space="preserve"> սույն </w:t>
      </w:r>
      <w:r w:rsidRPr="00784172">
        <w:rPr>
          <w:rFonts w:ascii="GHEA Grapalat" w:hAnsi="GHEA Grapalat" w:cs="GHEA Grapalat"/>
          <w:color w:val="000000"/>
          <w:sz w:val="20"/>
          <w:szCs w:val="20"/>
          <w:lang w:val="pt-BR"/>
        </w:rPr>
        <w:t>տուժանքի համաձայնագ</w:t>
      </w:r>
      <w:r w:rsidRPr="00784172">
        <w:rPr>
          <w:rFonts w:ascii="GHEA Grapalat" w:hAnsi="GHEA Grapalat" w:cs="GHEA Grapalat"/>
          <w:color w:val="000000"/>
          <w:sz w:val="20"/>
          <w:szCs w:val="20"/>
          <w:lang w:val="hy-AM"/>
        </w:rPr>
        <w:t>ր</w:t>
      </w:r>
      <w:r w:rsidRPr="00784172">
        <w:rPr>
          <w:rFonts w:ascii="GHEA Grapalat" w:hAnsi="GHEA Grapalat" w:cs="GHEA Grapalat"/>
          <w:color w:val="000000"/>
          <w:sz w:val="20"/>
          <w:szCs w:val="20"/>
          <w:lang w:val="pt-BR"/>
        </w:rPr>
        <w:t>ի</w:t>
      </w:r>
      <w:r w:rsidRPr="00784172">
        <w:rPr>
          <w:rFonts w:ascii="GHEA Grapalat" w:hAnsi="GHEA Grapalat" w:cs="GHEA Grapalat"/>
          <w:color w:val="000000"/>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42D91EF8" w14:textId="77777777"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85F2C7" w14:textId="77777777"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784172">
        <w:rPr>
          <w:rFonts w:ascii="GHEA Grapalat" w:hAnsi="GHEA Grapalat" w:cs="GHEA Grapalat"/>
          <w:color w:val="000000"/>
          <w:sz w:val="20"/>
          <w:szCs w:val="20"/>
          <w:lang w:val="pt-BR"/>
        </w:rPr>
        <w:t>Ընկերության</w:t>
      </w:r>
      <w:r w:rsidRPr="00784172">
        <w:rPr>
          <w:rFonts w:ascii="GHEA Grapalat" w:hAnsi="GHEA Grapalat" w:cs="GHEA Grapalat"/>
          <w:color w:val="000000"/>
          <w:sz w:val="20"/>
          <w:szCs w:val="20"/>
          <w:lang w:val="hy-AM"/>
        </w:rPr>
        <w:t xml:space="preserve"> հաշվից  գանձելու համար՝ առանց լրացուցիչ ակցեպտավորման: </w:t>
      </w:r>
    </w:p>
    <w:p w14:paraId="13BF783D" w14:textId="77777777" w:rsidR="00784172" w:rsidRPr="00784172" w:rsidRDefault="00784172" w:rsidP="00784172">
      <w:pPr>
        <w:ind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գ)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3747BA0" w14:textId="77777777" w:rsidR="00784172" w:rsidRPr="00784172" w:rsidRDefault="00784172" w:rsidP="00784172">
      <w:pPr>
        <w:ind w:left="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դ) </w:t>
      </w:r>
      <w:r w:rsidRPr="00784172">
        <w:rPr>
          <w:rFonts w:ascii="GHEA Grapalat" w:hAnsi="GHEA Grapalat" w:cs="GHEA Grapalat"/>
          <w:color w:val="000000"/>
          <w:sz w:val="20"/>
          <w:szCs w:val="20"/>
          <w:lang w:val="pt-BR"/>
        </w:rPr>
        <w:t>Ընկերությունը</w:t>
      </w:r>
      <w:r w:rsidRPr="00784172">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6B77D33" w14:textId="77777777" w:rsidR="00784172" w:rsidRPr="00784172" w:rsidRDefault="00784172" w:rsidP="00784172">
      <w:pPr>
        <w:ind w:firstLine="426"/>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84AB95D" w14:textId="77777777"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784172">
        <w:rPr>
          <w:rFonts w:ascii="GHEA Grapalat" w:hAnsi="GHEA Grapalat" w:cs="GHEA Grapalat"/>
          <w:sz w:val="20"/>
          <w:szCs w:val="20"/>
          <w:lang w:val="hy-AM"/>
        </w:rPr>
        <w:t xml:space="preserve">Պահանջագիրը բնօրինակներով </w:t>
      </w:r>
      <w:r w:rsidRPr="00784172">
        <w:rPr>
          <w:rFonts w:ascii="GHEA Grapalat" w:hAnsi="GHEA Grapalat" w:cs="GHEA Grapalat"/>
          <w:sz w:val="20"/>
          <w:szCs w:val="20"/>
          <w:lang w:val="pt-BR"/>
        </w:rPr>
        <w:t xml:space="preserve">ներկայացնում է </w:t>
      </w:r>
      <w:r w:rsidRPr="00784172">
        <w:rPr>
          <w:rFonts w:ascii="GHEA Grapalat" w:hAnsi="GHEA Grapalat" w:cs="GHEA Grapalat"/>
          <w:sz w:val="20"/>
          <w:szCs w:val="20"/>
          <w:lang w:val="hy-AM"/>
        </w:rPr>
        <w:t>Վճարող Բանկին</w:t>
      </w:r>
      <w:r w:rsidRPr="00784172">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784172">
        <w:rPr>
          <w:rFonts w:ascii="GHEA Grapalat" w:hAnsi="GHEA Grapalat" w:cs="GHEA Grapalat"/>
          <w:sz w:val="20"/>
          <w:szCs w:val="20"/>
          <w:lang w:val="hy-AM"/>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թվային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ստորագրությամբ</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հաստատված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լինելու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դեպքում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դրանք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Բանկին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են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ներկայացվում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էլեկտրոնային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կրիչներով</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ինչպես</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նաև</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դրանցից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արտատպված</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թղթային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տարբերակներով</w:t>
      </w:r>
      <w:r w:rsidRPr="00784172">
        <w:rPr>
          <w:rFonts w:ascii="GHEA Grapalat" w:hAnsi="GHEA Grapalat" w:cs="GHEA Grapalat"/>
          <w:sz w:val="20"/>
          <w:szCs w:val="20"/>
          <w:lang w:val="pt-BR"/>
        </w:rPr>
        <w:t>:</w:t>
      </w:r>
    </w:p>
    <w:p w14:paraId="05B5E23B" w14:textId="77777777" w:rsidR="00784172" w:rsidRPr="00784172" w:rsidRDefault="00784172" w:rsidP="00784172">
      <w:pPr>
        <w:numPr>
          <w:ilvl w:val="1"/>
          <w:numId w:val="25"/>
        </w:numPr>
        <w:ind w:left="0" w:firstLine="426"/>
        <w:jc w:val="both"/>
        <w:rPr>
          <w:rFonts w:ascii="GHEA Grapalat" w:hAnsi="GHEA Grapalat" w:cs="GHEA Grapalat"/>
          <w:color w:val="000000"/>
          <w:sz w:val="20"/>
          <w:szCs w:val="20"/>
          <w:lang w:val="hy-AM"/>
        </w:rPr>
      </w:pPr>
      <w:r w:rsidRPr="00784172">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DB4A2D0" w14:textId="77777777"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hy-AM"/>
        </w:rPr>
        <w:t>Վճարող Բանկի կողմից Պ</w:t>
      </w:r>
      <w:r w:rsidRPr="00784172">
        <w:rPr>
          <w:rFonts w:ascii="GHEA Grapalat" w:hAnsi="GHEA Grapalat" w:cs="GHEA Grapalat"/>
          <w:sz w:val="20"/>
          <w:szCs w:val="20"/>
          <w:lang w:val="pt-BR"/>
        </w:rPr>
        <w:t xml:space="preserve">ահանջագրում նշված գումարի վճարման հետևանքով </w:t>
      </w:r>
      <w:r w:rsidRPr="00784172">
        <w:rPr>
          <w:rFonts w:ascii="GHEA Grapalat" w:hAnsi="GHEA Grapalat" w:cs="GHEA Grapalat"/>
          <w:sz w:val="20"/>
          <w:szCs w:val="20"/>
          <w:lang w:val="hy-AM"/>
        </w:rPr>
        <w:t xml:space="preserve">Ընկերության </w:t>
      </w:r>
      <w:r w:rsidRPr="00784172">
        <w:rPr>
          <w:rFonts w:ascii="GHEA Grapalat" w:hAnsi="GHEA Grapalat" w:cs="GHEA Grapalat"/>
          <w:sz w:val="20"/>
          <w:szCs w:val="20"/>
          <w:lang w:val="pt-BR"/>
        </w:rPr>
        <w:t xml:space="preserve">առաջացած ռիսկերի (Ընկերության կրած վնասների) </w:t>
      </w:r>
      <w:r w:rsidRPr="00784172">
        <w:rPr>
          <w:rFonts w:ascii="GHEA Grapalat" w:hAnsi="GHEA Grapalat" w:cs="GHEA Grapalat"/>
          <w:sz w:val="20"/>
          <w:szCs w:val="20"/>
          <w:lang w:val="hy-AM"/>
        </w:rPr>
        <w:t xml:space="preserve">և բացասական հետևանքների </w:t>
      </w:r>
      <w:r w:rsidRPr="00784172">
        <w:rPr>
          <w:rFonts w:ascii="GHEA Grapalat" w:hAnsi="GHEA Grapalat" w:cs="GHEA Grapalat"/>
          <w:sz w:val="20"/>
          <w:szCs w:val="20"/>
          <w:lang w:val="pt-BR"/>
        </w:rPr>
        <w:t>համար Բանկը</w:t>
      </w:r>
      <w:r w:rsidRPr="00784172">
        <w:rPr>
          <w:rFonts w:ascii="GHEA Grapalat" w:hAnsi="GHEA Grapalat" w:cs="GHEA Grapalat"/>
          <w:sz w:val="20"/>
          <w:szCs w:val="20"/>
          <w:lang w:val="hy-AM"/>
        </w:rPr>
        <w:t xml:space="preserve"> որևէ</w:t>
      </w:r>
      <w:r w:rsidRPr="00784172">
        <w:rPr>
          <w:rFonts w:ascii="GHEA Grapalat" w:hAnsi="GHEA Grapalat" w:cs="GHEA Grapalat"/>
          <w:sz w:val="20"/>
          <w:szCs w:val="20"/>
          <w:lang w:val="pt-BR"/>
        </w:rPr>
        <w:t xml:space="preserve"> պատասխանատվություն չի կրում</w:t>
      </w:r>
      <w:r w:rsidRPr="00784172">
        <w:rPr>
          <w:rFonts w:ascii="GHEA Grapalat" w:hAnsi="GHEA Grapalat" w:cs="GHEA Grapalat"/>
          <w:sz w:val="20"/>
          <w:szCs w:val="20"/>
          <w:lang w:val="hy-AM"/>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D6D3F1" w14:textId="77777777"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hy-AM"/>
        </w:rPr>
        <w:t>Այն դեպքում</w:t>
      </w:r>
      <w:r w:rsidRPr="00784172">
        <w:rPr>
          <w:rFonts w:ascii="GHEA Grapalat" w:hAnsi="GHEA Grapalat" w:cs="GHEA Grapalat"/>
          <w:sz w:val="20"/>
          <w:szCs w:val="20"/>
          <w:lang w:val="pt-BR"/>
        </w:rPr>
        <w:t>,</w:t>
      </w:r>
      <w:r w:rsidRPr="00784172">
        <w:rPr>
          <w:rFonts w:ascii="GHEA Grapalat" w:hAnsi="GHEA Grapalat" w:cs="GHEA Grapalat"/>
          <w:sz w:val="20"/>
          <w:szCs w:val="20"/>
          <w:lang w:val="hy-AM"/>
        </w:rPr>
        <w:t xml:space="preserve"> երբ Ընկերության հաշվի միջոցները չեն բավարարում</w:t>
      </w:r>
      <w:r w:rsidRPr="00784172">
        <w:rPr>
          <w:rFonts w:ascii="GHEA Grapalat" w:hAnsi="GHEA Grapalat" w:cs="GHEA Grapalat"/>
          <w:sz w:val="20"/>
          <w:szCs w:val="20"/>
        </w:rPr>
        <w:t>՝</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Վճարող</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բանկը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վճարման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պահանջագիրը</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ստանալուց</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հետո՝</w:t>
      </w:r>
      <w:r w:rsidRPr="00784172">
        <w:rPr>
          <w:rFonts w:ascii="GHEA Grapalat" w:hAnsi="GHEA Grapalat" w:cs="GHEA Grapalat"/>
          <w:sz w:val="20"/>
          <w:szCs w:val="20"/>
          <w:lang w:val="pt-BR"/>
        </w:rPr>
        <w:t xml:space="preserve"> 2 (</w:t>
      </w:r>
      <w:r w:rsidRPr="00784172">
        <w:rPr>
          <w:rFonts w:ascii="GHEA Grapalat" w:hAnsi="GHEA Grapalat" w:cs="GHEA Grapalat"/>
          <w:sz w:val="20"/>
          <w:szCs w:val="20"/>
        </w:rPr>
        <w:t>երկու</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աշխատանքային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օրվա</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ընթացքում</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պետք</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է</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տեղեկացնի</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Պատվիրատուին՝</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գրավոր</w:t>
      </w:r>
      <w:r w:rsidRPr="00784172">
        <w:rPr>
          <w:rFonts w:ascii="GHEA Grapalat" w:hAnsi="GHEA Grapalat" w:cs="GHEA Grapalat"/>
          <w:sz w:val="20"/>
          <w:szCs w:val="20"/>
          <w:lang w:val="pt-BR"/>
        </w:rPr>
        <w:t xml:space="preserve"> </w:t>
      </w:r>
      <w:r w:rsidRPr="00784172">
        <w:rPr>
          <w:rFonts w:ascii="GHEA Grapalat" w:hAnsi="GHEA Grapalat" w:cs="GHEA Grapalat"/>
          <w:sz w:val="20"/>
          <w:szCs w:val="20"/>
        </w:rPr>
        <w:t>ձևով</w:t>
      </w:r>
      <w:r w:rsidRPr="00784172">
        <w:rPr>
          <w:rFonts w:ascii="GHEA Grapalat" w:hAnsi="GHEA Grapalat" w:cs="GHEA Grapalat"/>
          <w:sz w:val="20"/>
          <w:szCs w:val="20"/>
          <w:lang w:val="pt-BR"/>
        </w:rPr>
        <w:t>:</w:t>
      </w:r>
    </w:p>
    <w:p w14:paraId="1D8D77E1" w14:textId="77777777" w:rsidR="00784172" w:rsidRPr="00784172" w:rsidRDefault="00784172" w:rsidP="00784172">
      <w:pPr>
        <w:numPr>
          <w:ilvl w:val="1"/>
          <w:numId w:val="25"/>
        </w:numPr>
        <w:ind w:left="0" w:firstLine="426"/>
        <w:jc w:val="both"/>
        <w:rPr>
          <w:rFonts w:ascii="GHEA Grapalat" w:hAnsi="GHEA Grapalat" w:cs="GHEA Grapalat"/>
          <w:sz w:val="20"/>
          <w:szCs w:val="20"/>
          <w:lang w:val="pt-BR"/>
        </w:rPr>
      </w:pPr>
      <w:r w:rsidRPr="00784172">
        <w:rPr>
          <w:rFonts w:ascii="GHEA Grapalat" w:hAnsi="GHEA Grapalat" w:cs="GHEA Grapalat"/>
          <w:sz w:val="20"/>
          <w:szCs w:val="20"/>
          <w:lang w:val="pt-BR"/>
        </w:rPr>
        <w:t xml:space="preserve"> Սույն համաձայնագիրը և կից </w:t>
      </w:r>
      <w:r w:rsidRPr="00784172">
        <w:rPr>
          <w:rFonts w:ascii="GHEA Grapalat" w:hAnsi="GHEA Grapalat" w:cs="GHEA Grapalat"/>
          <w:sz w:val="20"/>
          <w:szCs w:val="20"/>
          <w:lang w:val="hy-AM"/>
        </w:rPr>
        <w:t>Պ</w:t>
      </w:r>
      <w:r w:rsidRPr="00784172">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573CB679" w14:textId="77777777" w:rsidR="00784172" w:rsidRPr="00784172" w:rsidRDefault="00784172" w:rsidP="00784172">
      <w:pPr>
        <w:jc w:val="both"/>
        <w:rPr>
          <w:rFonts w:ascii="GHEA Grapalat" w:hAnsi="GHEA Grapalat" w:cs="GHEA Grapalat"/>
          <w:sz w:val="20"/>
          <w:szCs w:val="20"/>
          <w:lang w:val="hy-AM"/>
        </w:rPr>
      </w:pPr>
    </w:p>
    <w:p w14:paraId="4F312197" w14:textId="77777777" w:rsidR="00784172" w:rsidRPr="00784172" w:rsidRDefault="00784172" w:rsidP="00784172">
      <w:pPr>
        <w:ind w:left="360"/>
        <w:jc w:val="center"/>
        <w:rPr>
          <w:rFonts w:ascii="GHEA Grapalat" w:hAnsi="GHEA Grapalat" w:cs="GHEA Grapalat"/>
          <w:b/>
          <w:bCs/>
          <w:sz w:val="20"/>
          <w:szCs w:val="20"/>
          <w:lang w:val="hy-AM"/>
        </w:rPr>
      </w:pPr>
      <w:r w:rsidRPr="00784172">
        <w:rPr>
          <w:rFonts w:ascii="GHEA Grapalat" w:hAnsi="GHEA Grapalat" w:cs="GHEA Grapalat"/>
          <w:b/>
          <w:bCs/>
          <w:sz w:val="20"/>
          <w:szCs w:val="20"/>
          <w:lang w:val="hy-AM"/>
        </w:rPr>
        <w:t>2.Այլ պայմաններ</w:t>
      </w:r>
    </w:p>
    <w:p w14:paraId="2AE26B55"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14:paraId="4B3C6EAD"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86EB1AC"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9A2F09E" w14:textId="77777777" w:rsidR="00784172" w:rsidRPr="00784172" w:rsidDel="00A13215"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AF5D521" w14:textId="77777777" w:rsidR="00784172" w:rsidRPr="00784172" w:rsidRDefault="00784172" w:rsidP="00784172">
      <w:pPr>
        <w:ind w:firstLine="567"/>
        <w:jc w:val="both"/>
        <w:rPr>
          <w:rFonts w:ascii="GHEA Grapalat" w:hAnsi="GHEA Grapalat" w:cs="GHEA Grapalat"/>
          <w:sz w:val="20"/>
          <w:szCs w:val="20"/>
          <w:lang w:val="hy-AM"/>
        </w:rPr>
      </w:pPr>
      <w:r w:rsidRPr="00784172">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43FE5D3B" w14:textId="77777777" w:rsidR="00784172" w:rsidRPr="00784172" w:rsidRDefault="00784172" w:rsidP="00784172">
      <w:pPr>
        <w:ind w:firstLine="567"/>
        <w:jc w:val="both"/>
        <w:rPr>
          <w:rFonts w:ascii="GHEA Grapalat" w:hAnsi="GHEA Grapalat" w:cs="GHEA Grapalat"/>
          <w:sz w:val="20"/>
          <w:szCs w:val="20"/>
          <w:lang w:val="hy-AM"/>
        </w:rPr>
      </w:pPr>
    </w:p>
    <w:p w14:paraId="104B7F39" w14:textId="77777777" w:rsidR="00784172" w:rsidRPr="00784172" w:rsidRDefault="00784172" w:rsidP="00784172">
      <w:pPr>
        <w:ind w:firstLine="567"/>
        <w:jc w:val="center"/>
        <w:rPr>
          <w:rFonts w:ascii="GHEA Grapalat" w:hAnsi="GHEA Grapalat" w:cs="GHEA Grapalat"/>
          <w:sz w:val="20"/>
          <w:szCs w:val="20"/>
          <w:lang w:val="hy-AM"/>
        </w:rPr>
      </w:pPr>
      <w:r w:rsidRPr="00784172">
        <w:rPr>
          <w:rFonts w:ascii="GHEA Grapalat" w:hAnsi="GHEA Grapalat" w:cs="GHEA Grapalat"/>
          <w:b/>
          <w:sz w:val="20"/>
          <w:szCs w:val="20"/>
          <w:lang w:val="hy-AM"/>
        </w:rPr>
        <w:t>3. Ընկերության հասցեն, բանկային վավերապայմանները`</w:t>
      </w:r>
    </w:p>
    <w:p w14:paraId="3B5C5891" w14:textId="77777777" w:rsidR="00784172" w:rsidRPr="00784172" w:rsidRDefault="00784172" w:rsidP="00784172">
      <w:pPr>
        <w:jc w:val="both"/>
        <w:rPr>
          <w:rFonts w:ascii="GHEA Grapalat" w:hAnsi="GHEA Grapalat" w:cs="GHEA Grapalat"/>
          <w:sz w:val="20"/>
          <w:szCs w:val="20"/>
          <w:u w:val="single"/>
          <w:lang w:val="hy-AM"/>
        </w:rPr>
      </w:pP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r w:rsidRPr="00784172">
        <w:rPr>
          <w:rFonts w:ascii="GHEA Grapalat" w:hAnsi="GHEA Grapalat" w:cs="GHEA Grapalat"/>
          <w:sz w:val="20"/>
          <w:szCs w:val="20"/>
          <w:u w:val="single"/>
          <w:lang w:val="hy-AM"/>
        </w:rPr>
        <w:tab/>
      </w:r>
    </w:p>
    <w:p w14:paraId="60BE889E"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անվանումը</w:t>
      </w:r>
    </w:p>
    <w:p w14:paraId="088BFC5B" w14:textId="77777777" w:rsidR="00784172" w:rsidRPr="00784172" w:rsidRDefault="00784172" w:rsidP="00784172">
      <w:pPr>
        <w:jc w:val="both"/>
        <w:rPr>
          <w:rFonts w:ascii="GHEA Grapalat" w:hAnsi="GHEA Grapalat"/>
          <w:sz w:val="20"/>
          <w:szCs w:val="20"/>
          <w:u w:val="single"/>
          <w:vertAlign w:val="superscript"/>
          <w:lang w:val="hy-AM"/>
        </w:rPr>
      </w:pPr>
      <w:r w:rsidRPr="00784172">
        <w:rPr>
          <w:rFonts w:ascii="GHEA Grapalat" w:hAnsi="GHEA Grapalat"/>
          <w:sz w:val="20"/>
          <w:szCs w:val="20"/>
          <w:vertAlign w:val="superscript"/>
          <w:lang w:val="hy-AM"/>
        </w:rPr>
        <w:t xml:space="preserve"> </w:t>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14:paraId="7D5CD232"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հասցեն</w:t>
      </w:r>
    </w:p>
    <w:p w14:paraId="6CF8CFA2" w14:textId="77777777" w:rsidR="00784172" w:rsidRPr="00784172" w:rsidRDefault="00784172" w:rsidP="00784172">
      <w:pPr>
        <w:jc w:val="both"/>
        <w:rPr>
          <w:rFonts w:ascii="GHEA Grapalat" w:hAnsi="GHEA Grapalat"/>
          <w:sz w:val="20"/>
          <w:szCs w:val="20"/>
          <w:u w:val="single"/>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14:paraId="20426347"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ընկերությանը սպասարկող բանկի անվանումը</w:t>
      </w:r>
    </w:p>
    <w:p w14:paraId="2DE76426"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14:paraId="20F9D8FA"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բանկային հաշվեհամարը</w:t>
      </w:r>
    </w:p>
    <w:p w14:paraId="2C05BA20"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14:paraId="72C22627"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հարկ վճարողի հաշվառման համարը</w:t>
      </w:r>
    </w:p>
    <w:p w14:paraId="1D3E9FC7" w14:textId="77777777" w:rsidR="00784172" w:rsidRPr="00784172" w:rsidRDefault="00784172" w:rsidP="00784172">
      <w:pPr>
        <w:jc w:val="both"/>
        <w:rPr>
          <w:rFonts w:ascii="GHEA Grapalat" w:hAnsi="GHEA Grapalat"/>
          <w:sz w:val="20"/>
          <w:szCs w:val="20"/>
          <w:u w:val="single"/>
          <w:vertAlign w:val="superscript"/>
          <w:lang w:val="hy-AM"/>
        </w:rPr>
      </w:pP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r w:rsidRPr="00784172">
        <w:rPr>
          <w:rFonts w:ascii="GHEA Grapalat" w:hAnsi="GHEA Grapalat"/>
          <w:sz w:val="20"/>
          <w:szCs w:val="20"/>
          <w:u w:val="single"/>
          <w:vertAlign w:val="superscript"/>
          <w:lang w:val="hy-AM"/>
        </w:rPr>
        <w:tab/>
      </w:r>
    </w:p>
    <w:p w14:paraId="068467A5" w14:textId="77777777" w:rsidR="00784172" w:rsidRPr="00784172" w:rsidRDefault="00784172" w:rsidP="00784172">
      <w:pPr>
        <w:jc w:val="both"/>
        <w:rPr>
          <w:rFonts w:ascii="GHEA Grapalat" w:hAnsi="GHEA Grapalat"/>
          <w:sz w:val="20"/>
          <w:szCs w:val="20"/>
          <w:vertAlign w:val="superscript"/>
          <w:lang w:val="hy-AM"/>
        </w:rPr>
      </w:pPr>
      <w:r w:rsidRPr="00784172">
        <w:rPr>
          <w:rFonts w:ascii="GHEA Grapalat" w:hAnsi="GHEA Grapalat"/>
          <w:sz w:val="20"/>
          <w:szCs w:val="20"/>
          <w:vertAlign w:val="superscript"/>
          <w:lang w:val="hy-AM"/>
        </w:rPr>
        <w:t xml:space="preserve">       ընկերության տնօրենի անունը, ազգանունը և ստորագրությունը</w:t>
      </w:r>
    </w:p>
    <w:p w14:paraId="2088C9F5" w14:textId="77777777"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Կ.Տ</w:t>
      </w:r>
    </w:p>
    <w:p w14:paraId="3AB88B81" w14:textId="77777777" w:rsidR="00784172" w:rsidRPr="00784172" w:rsidRDefault="00784172" w:rsidP="00784172">
      <w:pPr>
        <w:jc w:val="both"/>
        <w:rPr>
          <w:rFonts w:ascii="GHEA Grapalat" w:hAnsi="GHEA Grapalat"/>
          <w:sz w:val="20"/>
          <w:szCs w:val="20"/>
          <w:lang w:val="hy-AM"/>
        </w:rPr>
      </w:pPr>
    </w:p>
    <w:p w14:paraId="54CCA2FD" w14:textId="77777777" w:rsidR="00784172" w:rsidRPr="00784172" w:rsidRDefault="00784172" w:rsidP="00784172">
      <w:pPr>
        <w:jc w:val="both"/>
        <w:rPr>
          <w:rFonts w:ascii="GHEA Grapalat" w:hAnsi="GHEA Grapalat"/>
          <w:sz w:val="20"/>
          <w:szCs w:val="20"/>
          <w:lang w:val="hy-AM"/>
        </w:rPr>
      </w:pPr>
      <w:r w:rsidRPr="00784172">
        <w:rPr>
          <w:rFonts w:ascii="GHEA Grapalat" w:hAnsi="GHEA Grapalat"/>
          <w:sz w:val="20"/>
          <w:szCs w:val="20"/>
          <w:lang w:val="hy-AM"/>
        </w:rPr>
        <w:t>Օր/ամիս/տարի</w:t>
      </w:r>
    </w:p>
    <w:p w14:paraId="4995968E" w14:textId="77777777" w:rsidR="00784172" w:rsidRPr="00784172" w:rsidRDefault="00784172" w:rsidP="00784172">
      <w:pPr>
        <w:jc w:val="center"/>
        <w:rPr>
          <w:rFonts w:ascii="GHEA Grapalat" w:hAnsi="GHEA Grapalat" w:cs="GHEA Grapalat"/>
          <w:sz w:val="20"/>
          <w:szCs w:val="20"/>
          <w:lang w:val="hy-AM"/>
        </w:rPr>
      </w:pPr>
    </w:p>
    <w:p w14:paraId="0ABDACD7"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784172">
        <w:rPr>
          <w:rFonts w:ascii="GHEA Grapalat" w:hAnsi="GHEA Grapalat" w:cs="Sylfaen"/>
          <w:i/>
          <w:sz w:val="20"/>
          <w:szCs w:val="20"/>
          <w:lang w:val="hy-AM"/>
        </w:rPr>
        <w:t xml:space="preserve">* </w:t>
      </w:r>
      <w:r w:rsidRPr="00784172">
        <w:rPr>
          <w:rFonts w:ascii="GHEA Grapalat" w:hAnsi="GHEA Grapalat"/>
          <w:i/>
          <w:sz w:val="20"/>
          <w:szCs w:val="20"/>
          <w:lang w:val="hy-AM"/>
        </w:rPr>
        <w:t>լրացվում է հանձնաժողովի քարտուղարի կողմից` մինչև հրավերը տեղեկագրում հրապարակելը:</w:t>
      </w:r>
    </w:p>
    <w:p w14:paraId="299C731F"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71F93CE2"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A19507" w14:textId="77777777" w:rsidR="00784172" w:rsidRPr="00784172" w:rsidRDefault="00784172" w:rsidP="00784172">
      <w:pPr>
        <w:ind w:firstLine="567"/>
        <w:jc w:val="right"/>
        <w:rPr>
          <w:rFonts w:ascii="GHEA Grapalat" w:hAnsi="GHEA Grapalat"/>
          <w:b/>
          <w:sz w:val="20"/>
          <w:szCs w:val="20"/>
          <w:lang w:val="hy-AM"/>
        </w:rPr>
      </w:pPr>
      <w:r w:rsidRPr="00784172">
        <w:rPr>
          <w:rFonts w:ascii="GHEA Grapalat" w:hAnsi="GHEA Grapalat"/>
          <w:b/>
          <w:sz w:val="20"/>
          <w:szCs w:val="20"/>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784172" w:rsidRPr="00784172" w14:paraId="7749FAED" w14:textId="77777777"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DEE8D0" w14:textId="77777777" w:rsidR="00784172" w:rsidRPr="00784172" w:rsidRDefault="00784172" w:rsidP="00784172">
            <w:pPr>
              <w:rPr>
                <w:rFonts w:ascii="GHEA Grapalat" w:hAnsi="GHEA Grapalat" w:cs="Sylfaen"/>
                <w:b/>
                <w:bCs/>
                <w:sz w:val="20"/>
                <w:szCs w:val="20"/>
                <w:lang w:val="hy-AM"/>
              </w:rPr>
            </w:pPr>
            <w:r w:rsidRPr="00784172">
              <w:rPr>
                <w:rFonts w:ascii="GHEA Grapalat" w:hAnsi="GHEA Grapalat" w:cs="Sylfaen"/>
                <w:sz w:val="20"/>
                <w:szCs w:val="20"/>
              </w:rPr>
              <w:lastRenderedPageBreak/>
              <w:t xml:space="preserve">1.                                                              </w:t>
            </w:r>
            <w:r w:rsidRPr="00784172">
              <w:rPr>
                <w:rFonts w:ascii="GHEA Grapalat" w:hAnsi="GHEA Grapalat" w:cs="Sylfaen"/>
                <w:b/>
                <w:bCs/>
                <w:sz w:val="20"/>
                <w:szCs w:val="20"/>
              </w:rPr>
              <w:t>ՎՃԱՐՄԱՆ</w:t>
            </w:r>
            <w:r w:rsidRPr="00784172">
              <w:rPr>
                <w:rFonts w:ascii="GHEA Grapalat" w:hAnsi="GHEA Grapalat" w:cs="Arial"/>
                <w:b/>
                <w:bCs/>
                <w:sz w:val="20"/>
                <w:szCs w:val="20"/>
              </w:rPr>
              <w:t xml:space="preserve"> </w:t>
            </w:r>
            <w:r w:rsidRPr="00784172">
              <w:rPr>
                <w:rFonts w:ascii="GHEA Grapalat" w:hAnsi="GHEA Grapalat" w:cs="Sylfaen"/>
                <w:b/>
                <w:bCs/>
                <w:sz w:val="20"/>
                <w:szCs w:val="20"/>
              </w:rPr>
              <w:t xml:space="preserve">ՊԱՀԱՆՋԱԳԻՐ* </w:t>
            </w:r>
          </w:p>
          <w:p w14:paraId="3896410A" w14:textId="77777777" w:rsidR="00784172" w:rsidRPr="00784172" w:rsidRDefault="00784172" w:rsidP="00784172">
            <w:pPr>
              <w:jc w:val="center"/>
              <w:rPr>
                <w:rFonts w:ascii="GHEA Grapalat" w:hAnsi="GHEA Grapalat" w:cs="Arial"/>
                <w:bCs/>
                <w:i/>
                <w:sz w:val="20"/>
                <w:szCs w:val="20"/>
              </w:rPr>
            </w:pPr>
          </w:p>
        </w:tc>
      </w:tr>
      <w:tr w:rsidR="00784172" w:rsidRPr="00784172" w14:paraId="7C84734E" w14:textId="77777777"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C59F8" w14:textId="77777777"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2</w:t>
            </w:r>
            <w:r w:rsidRPr="00784172">
              <w:rPr>
                <w:rFonts w:ascii="GHEA Grapalat" w:hAnsi="GHEA Grapalat" w:cs="Sylfaen"/>
                <w:sz w:val="20"/>
                <w:szCs w:val="20"/>
              </w:rPr>
              <w:t>.</w:t>
            </w:r>
            <w:r w:rsidRPr="00784172">
              <w:rPr>
                <w:rFonts w:ascii="GHEA Grapalat" w:hAnsi="GHEA Grapalat" w:cs="Sylfaen"/>
                <w:sz w:val="20"/>
                <w:szCs w:val="20"/>
                <w:lang w:val="hy-AM"/>
              </w:rPr>
              <w:t xml:space="preserve"> Թիվ </w:t>
            </w:r>
          </w:p>
        </w:tc>
      </w:tr>
      <w:tr w:rsidR="00784172" w:rsidRPr="00784172" w14:paraId="758C4CFB" w14:textId="77777777" w:rsidTr="00784172">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86D0D"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3</w:t>
            </w:r>
            <w:r w:rsidRPr="00784172">
              <w:rPr>
                <w:rFonts w:ascii="GHEA Grapalat" w:hAnsi="GHEA Grapalat" w:cs="Sylfaen"/>
                <w:sz w:val="20"/>
                <w:szCs w:val="20"/>
              </w:rPr>
              <w:t>.                                                         Ներկայացման</w:t>
            </w:r>
            <w:r w:rsidRPr="00784172">
              <w:rPr>
                <w:rFonts w:ascii="GHEA Grapalat" w:hAnsi="GHEA Grapalat" w:cs="Arial"/>
                <w:sz w:val="20"/>
                <w:szCs w:val="20"/>
              </w:rPr>
              <w:t xml:space="preserve"> </w:t>
            </w:r>
            <w:r w:rsidRPr="00784172">
              <w:rPr>
                <w:rFonts w:ascii="GHEA Grapalat" w:hAnsi="GHEA Grapalat" w:cs="Sylfaen"/>
                <w:sz w:val="20"/>
                <w:szCs w:val="20"/>
              </w:rPr>
              <w:t>ամսաթիվը</w:t>
            </w:r>
            <w:r w:rsidRPr="00784172">
              <w:rPr>
                <w:rFonts w:ascii="GHEA Grapalat" w:hAnsi="GHEA Grapalat" w:cs="Arial"/>
                <w:sz w:val="20"/>
                <w:szCs w:val="20"/>
              </w:rPr>
              <w:t xml:space="preserve">`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tc>
      </w:tr>
      <w:tr w:rsidR="00784172" w:rsidRPr="00784172" w14:paraId="1443FD30" w14:textId="77777777" w:rsidTr="00784172">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724168"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4</w:t>
            </w:r>
            <w:r w:rsidRPr="00784172">
              <w:rPr>
                <w:rFonts w:ascii="GHEA Grapalat" w:hAnsi="GHEA Grapalat" w:cs="Sylfaen"/>
                <w:sz w:val="20"/>
                <w:szCs w:val="20"/>
              </w:rPr>
              <w:t xml:space="preserve">. </w:t>
            </w: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Sylfaen"/>
                <w:sz w:val="20"/>
                <w:szCs w:val="20"/>
              </w:rPr>
              <w:t xml:space="preserve">(Ընկերություն </w:t>
            </w:r>
            <w:r w:rsidRPr="00784172">
              <w:rPr>
                <w:rFonts w:ascii="GHEA Grapalat" w:hAnsi="GHEA Grapalat" w:cs="Arial"/>
                <w:sz w:val="20"/>
                <w:szCs w:val="20"/>
              </w:rPr>
              <w:t>`</w:t>
            </w:r>
          </w:p>
        </w:tc>
      </w:tr>
      <w:tr w:rsidR="00784172" w:rsidRPr="00784172" w14:paraId="458BA33D" w14:textId="77777777" w:rsidTr="007841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4DC14"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5</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ն սպասարկող Ֆինանսական կազմակերպություն </w:t>
            </w:r>
            <w:r w:rsidRPr="00784172">
              <w:rPr>
                <w:rFonts w:ascii="GHEA Grapalat" w:hAnsi="GHEA Grapalat" w:cs="Sylfaen"/>
                <w:sz w:val="20"/>
                <w:szCs w:val="20"/>
              </w:rPr>
              <w:t>(</w:t>
            </w:r>
            <w:r w:rsidRPr="00784172">
              <w:rPr>
                <w:rFonts w:ascii="GHEA Grapalat" w:hAnsi="GHEA Grapalat" w:cs="Arial"/>
                <w:sz w:val="20"/>
                <w:szCs w:val="20"/>
              </w:rPr>
              <w:t xml:space="preserve"> </w:t>
            </w:r>
            <w:r w:rsidRPr="00784172">
              <w:rPr>
                <w:rFonts w:ascii="GHEA Grapalat" w:hAnsi="GHEA Grapalat" w:cs="Sylfaen"/>
                <w:sz w:val="20"/>
                <w:szCs w:val="20"/>
              </w:rPr>
              <w:t>բանկ)</w:t>
            </w:r>
            <w:r w:rsidRPr="00784172">
              <w:rPr>
                <w:rFonts w:ascii="GHEA Grapalat" w:hAnsi="GHEA Grapalat" w:cs="Arial"/>
                <w:sz w:val="20"/>
                <w:szCs w:val="20"/>
              </w:rPr>
              <w:t>`</w:t>
            </w:r>
          </w:p>
        </w:tc>
      </w:tr>
      <w:tr w:rsidR="00784172" w:rsidRPr="00784172" w14:paraId="02E9477F" w14:textId="77777777" w:rsidTr="007841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0228F0"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6</w:t>
            </w:r>
            <w:r w:rsidRPr="00784172">
              <w:rPr>
                <w:rFonts w:ascii="GHEA Grapalat" w:hAnsi="GHEA Grapalat" w:cs="Sylfaen"/>
                <w:sz w:val="20"/>
                <w:szCs w:val="20"/>
              </w:rPr>
              <w:t>. Վճարողի</w:t>
            </w:r>
            <w:r w:rsidRPr="00784172">
              <w:rPr>
                <w:rFonts w:ascii="GHEA Grapalat" w:hAnsi="GHEA Grapalat" w:cs="Sylfaen"/>
                <w:sz w:val="20"/>
                <w:szCs w:val="20"/>
                <w:lang w:val="hy-AM"/>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w:t>
            </w:r>
          </w:p>
        </w:tc>
      </w:tr>
      <w:tr w:rsidR="00784172" w:rsidRPr="00784172" w14:paraId="28A1D3F5" w14:textId="77777777"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68917A"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7</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p>
        </w:tc>
      </w:tr>
      <w:tr w:rsidR="00784172" w:rsidRPr="00784172" w14:paraId="24756A5E" w14:textId="77777777"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4D384A"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8</w:t>
            </w:r>
            <w:r w:rsidRPr="00784172">
              <w:rPr>
                <w:rFonts w:ascii="GHEA Grapalat" w:hAnsi="GHEA Grapalat" w:cs="Sylfaen"/>
                <w:sz w:val="20"/>
                <w:szCs w:val="20"/>
              </w:rPr>
              <w:t>. Վճարողի</w:t>
            </w:r>
            <w:r w:rsidRPr="00784172">
              <w:rPr>
                <w:rFonts w:ascii="GHEA Grapalat" w:hAnsi="GHEA Grapalat" w:cs="Arial"/>
                <w:sz w:val="20"/>
                <w:szCs w:val="20"/>
              </w:rPr>
              <w:t xml:space="preserve"> </w:t>
            </w:r>
            <w:r w:rsidRPr="00784172">
              <w:rPr>
                <w:rFonts w:ascii="GHEA Grapalat" w:hAnsi="GHEA Grapalat" w:cs="Sylfaen"/>
                <w:sz w:val="20"/>
                <w:szCs w:val="20"/>
              </w:rPr>
              <w:t>ՀԾՀ</w:t>
            </w:r>
            <w:r w:rsidRPr="00784172">
              <w:rPr>
                <w:rFonts w:ascii="GHEA Grapalat" w:hAnsi="GHEA Grapalat" w:cs="Arial"/>
                <w:sz w:val="20"/>
                <w:szCs w:val="20"/>
              </w:rPr>
              <w:t>`</w:t>
            </w:r>
          </w:p>
        </w:tc>
      </w:tr>
      <w:tr w:rsidR="00784172" w:rsidRPr="00784172" w14:paraId="5521F409" w14:textId="77777777"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7E58D0"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9</w:t>
            </w:r>
            <w:r w:rsidRPr="00784172">
              <w:rPr>
                <w:rFonts w:ascii="GHEA Grapalat" w:hAnsi="GHEA Grapalat" w:cs="Sylfaen"/>
                <w:sz w:val="20"/>
                <w:szCs w:val="20"/>
              </w:rPr>
              <w:t>. 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 </w:t>
            </w:r>
            <w:r w:rsidRPr="00784172">
              <w:rPr>
                <w:rFonts w:ascii="GHEA Grapalat" w:hAnsi="GHEA Grapalat" w:cs="Arial"/>
                <w:sz w:val="20"/>
                <w:szCs w:val="20"/>
              </w:rPr>
              <w:t>`</w:t>
            </w:r>
          </w:p>
        </w:tc>
      </w:tr>
      <w:tr w:rsidR="00784172" w:rsidRPr="00784172" w14:paraId="0010D96B" w14:textId="77777777" w:rsidTr="00784172">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9BDA42" w14:textId="77777777" w:rsidR="00784172" w:rsidRPr="00784172" w:rsidRDefault="00784172" w:rsidP="00784172">
            <w:pPr>
              <w:rPr>
                <w:rFonts w:ascii="GHEA Grapalat" w:hAnsi="GHEA Grapalat" w:cs="Sylfaen"/>
                <w:sz w:val="20"/>
                <w:szCs w:val="20"/>
                <w:lang w:val="ru-RU"/>
              </w:rPr>
            </w:pPr>
            <w:r w:rsidRPr="00784172">
              <w:rPr>
                <w:rFonts w:ascii="GHEA Grapalat" w:hAnsi="GHEA Grapalat" w:cs="Sylfaen"/>
                <w:sz w:val="20"/>
                <w:szCs w:val="20"/>
                <w:lang w:val="ru-RU"/>
              </w:rPr>
              <w:t xml:space="preserve">10. </w:t>
            </w:r>
            <w:r w:rsidRPr="00784172">
              <w:rPr>
                <w:rFonts w:ascii="GHEA Grapalat" w:hAnsi="GHEA Grapalat" w:cs="Sylfaen"/>
                <w:sz w:val="20"/>
                <w:szCs w:val="20"/>
              </w:rPr>
              <w:t xml:space="preserve"> Շահառուի</w:t>
            </w:r>
            <w:r w:rsidRPr="00784172">
              <w:rPr>
                <w:rFonts w:ascii="GHEA Grapalat" w:hAnsi="GHEA Grapalat" w:cs="Arial"/>
                <w:sz w:val="20"/>
                <w:szCs w:val="20"/>
              </w:rPr>
              <w:t xml:space="preserve"> </w:t>
            </w:r>
            <w:r w:rsidRPr="00784172">
              <w:rPr>
                <w:rFonts w:ascii="GHEA Grapalat" w:hAnsi="GHEA Grapalat" w:cs="Sylfaen"/>
                <w:sz w:val="20"/>
                <w:szCs w:val="20"/>
              </w:rPr>
              <w:t xml:space="preserve"> ՀԾՀ</w:t>
            </w:r>
            <w:r w:rsidRPr="00784172">
              <w:rPr>
                <w:rFonts w:ascii="GHEA Grapalat" w:hAnsi="GHEA Grapalat" w:cs="Sylfaen"/>
                <w:sz w:val="20"/>
                <w:szCs w:val="20"/>
                <w:lang w:val="ru-RU"/>
              </w:rPr>
              <w:t xml:space="preserve"> (</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14:paraId="19DF77AB" w14:textId="77777777" w:rsidTr="00784172">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717D45" w14:textId="75DE80BA"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lang w:val="hy-AM"/>
              </w:rPr>
              <w:t>11</w:t>
            </w:r>
            <w:r w:rsidRPr="00784172">
              <w:rPr>
                <w:rFonts w:ascii="GHEA Grapalat" w:hAnsi="GHEA Grapalat" w:cs="Sylfaen"/>
                <w:sz w:val="20"/>
                <w:szCs w:val="20"/>
              </w:rPr>
              <w:t>. Շահառուի</w:t>
            </w:r>
            <w:r w:rsidRPr="00784172">
              <w:rPr>
                <w:rFonts w:ascii="GHEA Grapalat" w:hAnsi="GHEA Grapalat" w:cs="Arial"/>
                <w:sz w:val="20"/>
                <w:szCs w:val="20"/>
              </w:rPr>
              <w:t xml:space="preserve"> </w:t>
            </w:r>
            <w:r w:rsidRPr="00784172">
              <w:rPr>
                <w:rFonts w:ascii="GHEA Grapalat" w:hAnsi="GHEA Grapalat" w:cs="Sylfaen"/>
                <w:sz w:val="20"/>
                <w:szCs w:val="20"/>
              </w:rPr>
              <w:t>ՀՎՀՀ</w:t>
            </w:r>
            <w:r w:rsidRPr="00784172">
              <w:rPr>
                <w:rFonts w:ascii="GHEA Grapalat" w:hAnsi="GHEA Grapalat" w:cs="Arial"/>
                <w:sz w:val="20"/>
                <w:szCs w:val="20"/>
              </w:rPr>
              <w:t>`</w:t>
            </w:r>
            <w:r w:rsidR="003C47E0">
              <w:rPr>
                <w:rFonts w:ascii="GHEA Grapalat" w:hAnsi="GHEA Grapalat" w:cs="Arial"/>
                <w:sz w:val="20"/>
                <w:szCs w:val="20"/>
              </w:rPr>
              <w:t xml:space="preserve">  </w:t>
            </w:r>
            <w:r w:rsidR="003C47E0" w:rsidRPr="003C47E0">
              <w:rPr>
                <w:rFonts w:ascii="GHEA Grapalat" w:hAnsi="GHEA Grapalat" w:cs="Arial"/>
                <w:b/>
                <w:sz w:val="20"/>
                <w:szCs w:val="20"/>
              </w:rPr>
              <w:t>04440504</w:t>
            </w:r>
          </w:p>
        </w:tc>
      </w:tr>
      <w:tr w:rsidR="00784172" w:rsidRPr="00784172" w14:paraId="3D74CC76" w14:textId="77777777" w:rsidTr="00784172">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FE93B2" w14:textId="5A31A65E" w:rsidR="00784172" w:rsidRPr="00784172" w:rsidRDefault="00784172" w:rsidP="00784172">
            <w:pPr>
              <w:rPr>
                <w:rFonts w:ascii="GHEA Grapalat" w:hAnsi="GHEA Grapalat" w:cs="Arial"/>
                <w:sz w:val="20"/>
                <w:szCs w:val="20"/>
              </w:rPr>
            </w:pPr>
            <w:proofErr w:type="gramStart"/>
            <w:r w:rsidRPr="00784172">
              <w:rPr>
                <w:rFonts w:ascii="GHEA Grapalat" w:hAnsi="GHEA Grapalat" w:cs="Sylfaen"/>
                <w:sz w:val="20"/>
                <w:szCs w:val="20"/>
              </w:rPr>
              <w:t>1</w:t>
            </w:r>
            <w:r w:rsidRPr="00784172">
              <w:rPr>
                <w:rFonts w:ascii="GHEA Grapalat" w:hAnsi="GHEA Grapalat" w:cs="Sylfaen"/>
                <w:sz w:val="20"/>
                <w:szCs w:val="20"/>
                <w:lang w:val="hy-AM"/>
              </w:rPr>
              <w:t>2</w:t>
            </w:r>
            <w:r w:rsidRPr="00784172">
              <w:rPr>
                <w:rFonts w:ascii="GHEA Grapalat" w:hAnsi="GHEA Grapalat" w:cs="Sylfaen"/>
                <w:sz w:val="20"/>
                <w:szCs w:val="20"/>
              </w:rPr>
              <w:t>.Շահառուի</w:t>
            </w:r>
            <w:r w:rsidRPr="00784172">
              <w:rPr>
                <w:rFonts w:ascii="GHEA Grapalat" w:hAnsi="GHEA Grapalat" w:cs="Sylfaen"/>
                <w:sz w:val="20"/>
                <w:szCs w:val="20"/>
                <w:lang w:val="hy-AM"/>
              </w:rPr>
              <w:t>ն</w:t>
            </w:r>
            <w:r w:rsidRPr="00784172">
              <w:rPr>
                <w:rFonts w:ascii="GHEA Grapalat" w:hAnsi="GHEA Grapalat" w:cs="Arial"/>
                <w:sz w:val="20"/>
                <w:szCs w:val="20"/>
              </w:rPr>
              <w:t xml:space="preserve"> </w:t>
            </w:r>
            <w:r w:rsidRPr="00784172">
              <w:rPr>
                <w:rFonts w:ascii="GHEA Grapalat" w:hAnsi="GHEA Grapalat" w:cs="Sylfaen"/>
                <w:sz w:val="20"/>
                <w:szCs w:val="20"/>
                <w:lang w:val="hy-AM"/>
              </w:rPr>
              <w:t xml:space="preserve"> սպասարկող</w:t>
            </w:r>
            <w:proofErr w:type="gramEnd"/>
            <w:r w:rsidRPr="00784172">
              <w:rPr>
                <w:rFonts w:ascii="GHEA Grapalat" w:hAnsi="GHEA Grapalat" w:cs="Sylfaen"/>
                <w:sz w:val="20"/>
                <w:szCs w:val="20"/>
                <w:lang w:val="hy-AM"/>
              </w:rPr>
              <w:t xml:space="preserve"> Ֆինանսական կազմակերպություն</w:t>
            </w:r>
            <w:r w:rsidRPr="00784172">
              <w:rPr>
                <w:rFonts w:ascii="GHEA Grapalat" w:hAnsi="GHEA Grapalat" w:cs="Sylfaen"/>
                <w:sz w:val="20"/>
                <w:szCs w:val="20"/>
              </w:rPr>
              <w:t xml:space="preserve"> (բանկ)</w:t>
            </w:r>
            <w:r w:rsidRPr="00784172">
              <w:rPr>
                <w:rFonts w:ascii="GHEA Grapalat" w:hAnsi="GHEA Grapalat" w:cs="Arial"/>
                <w:sz w:val="20"/>
                <w:szCs w:val="20"/>
              </w:rPr>
              <w:t>`</w:t>
            </w:r>
            <w:r w:rsidR="003C47E0">
              <w:rPr>
                <w:rFonts w:ascii="GHEA Grapalat" w:hAnsi="GHEA Grapalat" w:cs="Arial"/>
                <w:sz w:val="20"/>
                <w:szCs w:val="20"/>
              </w:rPr>
              <w:t xml:space="preserve"> </w:t>
            </w:r>
            <w:r w:rsidR="003C47E0" w:rsidRPr="003C47E0">
              <w:rPr>
                <w:rFonts w:ascii="GHEA Grapalat" w:hAnsi="GHEA Grapalat" w:cs="Arial"/>
                <w:b/>
                <w:sz w:val="20"/>
                <w:szCs w:val="20"/>
              </w:rPr>
              <w:t xml:space="preserve">ՀՀ ֆին.նախ. </w:t>
            </w:r>
            <w:proofErr w:type="gramStart"/>
            <w:r w:rsidR="003C47E0" w:rsidRPr="003C47E0">
              <w:rPr>
                <w:rFonts w:ascii="GHEA Grapalat" w:hAnsi="GHEA Grapalat" w:cs="Arial"/>
                <w:b/>
                <w:sz w:val="20"/>
                <w:szCs w:val="20"/>
              </w:rPr>
              <w:t>գործ</w:t>
            </w:r>
            <w:proofErr w:type="gramEnd"/>
            <w:r w:rsidR="003C47E0" w:rsidRPr="003C47E0">
              <w:rPr>
                <w:rFonts w:ascii="GHEA Grapalat" w:hAnsi="GHEA Grapalat" w:cs="Arial"/>
                <w:b/>
                <w:sz w:val="20"/>
                <w:szCs w:val="20"/>
              </w:rPr>
              <w:t>. Վարչ.</w:t>
            </w:r>
          </w:p>
        </w:tc>
      </w:tr>
      <w:tr w:rsidR="00784172" w:rsidRPr="00784172" w14:paraId="2AEDDA61" w14:textId="77777777" w:rsidTr="00784172">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D49891" w14:textId="3DC857B0"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3</w:t>
            </w:r>
            <w:r w:rsidRPr="00784172">
              <w:rPr>
                <w:rFonts w:ascii="GHEA Grapalat" w:hAnsi="GHEA Grapalat" w:cs="Sylfaen"/>
                <w:sz w:val="20"/>
                <w:szCs w:val="20"/>
              </w:rPr>
              <w:t>.Շահառուի</w:t>
            </w:r>
            <w:r w:rsidRPr="00784172">
              <w:rPr>
                <w:rFonts w:ascii="GHEA Grapalat" w:hAnsi="GHEA Grapalat" w:cs="Arial"/>
                <w:sz w:val="20"/>
                <w:szCs w:val="20"/>
              </w:rPr>
              <w:t xml:space="preserve"> </w:t>
            </w:r>
            <w:r w:rsidRPr="00784172">
              <w:rPr>
                <w:rFonts w:ascii="GHEA Grapalat" w:hAnsi="GHEA Grapalat" w:cs="Sylfaen"/>
                <w:sz w:val="20"/>
                <w:szCs w:val="20"/>
              </w:rPr>
              <w:t>հաշվի</w:t>
            </w:r>
            <w:r w:rsidRPr="00784172">
              <w:rPr>
                <w:rFonts w:ascii="GHEA Grapalat" w:hAnsi="GHEA Grapalat" w:cs="Arial"/>
                <w:sz w:val="20"/>
                <w:szCs w:val="20"/>
              </w:rPr>
              <w:t xml:space="preserve"> </w:t>
            </w:r>
            <w:r w:rsidRPr="00784172">
              <w:rPr>
                <w:rFonts w:ascii="GHEA Grapalat" w:hAnsi="GHEA Grapalat" w:cs="Sylfaen"/>
                <w:sz w:val="20"/>
                <w:szCs w:val="20"/>
              </w:rPr>
              <w:t>համարը</w:t>
            </w:r>
            <w:r w:rsidRPr="00784172">
              <w:rPr>
                <w:rFonts w:ascii="GHEA Grapalat" w:hAnsi="GHEA Grapalat" w:cs="Arial"/>
                <w:sz w:val="20"/>
                <w:szCs w:val="20"/>
              </w:rPr>
              <w:t xml:space="preserve"> (</w:t>
            </w:r>
            <w:r w:rsidRPr="00784172">
              <w:rPr>
                <w:rFonts w:ascii="GHEA Grapalat" w:hAnsi="GHEA Grapalat" w:cs="Sylfaen"/>
                <w:sz w:val="20"/>
                <w:szCs w:val="20"/>
              </w:rPr>
              <w:t>հշ</w:t>
            </w:r>
            <w:r w:rsidRPr="00784172">
              <w:rPr>
                <w:rFonts w:ascii="GHEA Grapalat" w:hAnsi="GHEA Grapalat" w:cs="Arial"/>
                <w:sz w:val="20"/>
                <w:szCs w:val="20"/>
              </w:rPr>
              <w:t>.N)</w:t>
            </w:r>
            <w:r w:rsidR="003C47E0">
              <w:rPr>
                <w:rFonts w:ascii="GHEA Grapalat" w:hAnsi="GHEA Grapalat" w:cs="Arial"/>
                <w:sz w:val="20"/>
                <w:szCs w:val="20"/>
              </w:rPr>
              <w:t xml:space="preserve"> </w:t>
            </w:r>
            <w:r w:rsidR="003C47E0" w:rsidRPr="003C47E0">
              <w:rPr>
                <w:rFonts w:ascii="GHEA Grapalat" w:hAnsi="GHEA Grapalat" w:cs="Arial"/>
                <w:b/>
                <w:sz w:val="20"/>
                <w:szCs w:val="20"/>
              </w:rPr>
              <w:t>900322525024</w:t>
            </w:r>
          </w:p>
        </w:tc>
      </w:tr>
      <w:tr w:rsidR="00784172" w:rsidRPr="00784172" w14:paraId="75E61A49" w14:textId="77777777"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DF7DB4"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4</w:t>
            </w:r>
            <w:r w:rsidRPr="00784172">
              <w:rPr>
                <w:rFonts w:ascii="GHEA Grapalat" w:hAnsi="GHEA Grapalat" w:cs="Sylfaen"/>
                <w:sz w:val="20"/>
                <w:szCs w:val="20"/>
              </w:rPr>
              <w:t>.Գումարը</w:t>
            </w:r>
            <w:r w:rsidRPr="00784172">
              <w:rPr>
                <w:rFonts w:ascii="GHEA Grapalat" w:hAnsi="GHEA Grapalat" w:cs="Arial"/>
                <w:sz w:val="20"/>
                <w:szCs w:val="20"/>
              </w:rPr>
              <w:t xml:space="preserve"> </w:t>
            </w:r>
            <w:r w:rsidRPr="003C47E0">
              <w:rPr>
                <w:rFonts w:ascii="GHEA Grapalat" w:hAnsi="GHEA Grapalat" w:cs="Arial"/>
                <w:sz w:val="20"/>
                <w:szCs w:val="20"/>
              </w:rPr>
              <w:t>(</w:t>
            </w:r>
            <w:r w:rsidRPr="00784172">
              <w:rPr>
                <w:rFonts w:ascii="GHEA Grapalat" w:hAnsi="GHEA Grapalat" w:cs="Sylfaen"/>
                <w:sz w:val="20"/>
                <w:szCs w:val="20"/>
              </w:rPr>
              <w:t>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3C47E0">
              <w:rPr>
                <w:rFonts w:ascii="GHEA Grapalat" w:hAnsi="GHEA Grapalat" w:cs="Sylfaen"/>
                <w:sz w:val="20"/>
                <w:szCs w:val="20"/>
              </w:rPr>
              <w:t>)</w:t>
            </w:r>
            <w:r w:rsidRPr="00784172">
              <w:rPr>
                <w:rFonts w:ascii="GHEA Grapalat" w:hAnsi="GHEA Grapalat" w:cs="Arial"/>
                <w:sz w:val="20"/>
                <w:szCs w:val="20"/>
              </w:rPr>
              <w:t>`</w:t>
            </w:r>
          </w:p>
        </w:tc>
      </w:tr>
      <w:tr w:rsidR="00784172" w:rsidRPr="00784172" w14:paraId="567D1CBB" w14:textId="77777777"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8B4FB2"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15. </w:t>
            </w:r>
            <w:r w:rsidRPr="00784172">
              <w:rPr>
                <w:rFonts w:ascii="GHEA Grapalat" w:hAnsi="GHEA Grapalat" w:cs="Sylfaen"/>
                <w:sz w:val="20"/>
                <w:szCs w:val="20"/>
                <w:lang w:val="hy-AM"/>
              </w:rPr>
              <w:t xml:space="preserve">Ակցեպտավորված գումարը՝ </w:t>
            </w:r>
            <w:r w:rsidRPr="00784172">
              <w:rPr>
                <w:rFonts w:ascii="GHEA Grapalat" w:hAnsi="GHEA Grapalat" w:cs="Sylfaen"/>
                <w:sz w:val="20"/>
                <w:szCs w:val="20"/>
              </w:rPr>
              <w:t xml:space="preserve"> (թվերով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Sylfaen"/>
                <w:sz w:val="20"/>
                <w:szCs w:val="20"/>
                <w:lang w:val="hy-AM"/>
              </w:rPr>
              <w:t xml:space="preserve">  </w:t>
            </w:r>
            <w:r w:rsidRPr="00784172">
              <w:rPr>
                <w:rFonts w:ascii="GHEA Grapalat" w:hAnsi="GHEA Grapalat" w:cs="Sylfaen"/>
                <w:sz w:val="20"/>
                <w:szCs w:val="20"/>
              </w:rPr>
              <w:t>(</w:t>
            </w:r>
            <w:r w:rsidRPr="00784172">
              <w:rPr>
                <w:rFonts w:ascii="GHEA Grapalat" w:hAnsi="GHEA Grapalat" w:cs="Sylfaen"/>
                <w:sz w:val="20"/>
                <w:szCs w:val="20"/>
                <w:lang w:val="hy-AM"/>
              </w:rPr>
              <w:t>նախատեսված է նշված գումարի մասնակի ակցեպտի համար, որը չի կիրառվում</w:t>
            </w:r>
            <w:r w:rsidRPr="00784172">
              <w:rPr>
                <w:rFonts w:ascii="GHEA Grapalat" w:hAnsi="GHEA Grapalat" w:cs="Sylfaen"/>
                <w:sz w:val="20"/>
                <w:szCs w:val="20"/>
              </w:rPr>
              <w:t>)</w:t>
            </w:r>
          </w:p>
        </w:tc>
      </w:tr>
      <w:tr w:rsidR="00784172" w:rsidRPr="00784172" w14:paraId="343B1A25" w14:textId="77777777"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8C40D33"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ru-RU"/>
              </w:rPr>
              <w:t>6</w:t>
            </w:r>
            <w:r w:rsidRPr="00784172">
              <w:rPr>
                <w:rFonts w:ascii="GHEA Grapalat" w:hAnsi="GHEA Grapalat" w:cs="Sylfaen"/>
                <w:sz w:val="20"/>
                <w:szCs w:val="20"/>
              </w:rPr>
              <w:t>.Արժույթը</w:t>
            </w:r>
            <w:r w:rsidRPr="00784172">
              <w:rPr>
                <w:rFonts w:ascii="GHEA Grapalat" w:hAnsi="GHEA Grapalat" w:cs="Arial"/>
                <w:sz w:val="20"/>
                <w:szCs w:val="20"/>
              </w:rPr>
              <w:t xml:space="preserve"> (</w:t>
            </w:r>
            <w:r w:rsidRPr="00784172">
              <w:rPr>
                <w:rFonts w:ascii="GHEA Grapalat" w:hAnsi="GHEA Grapalat" w:cs="Sylfaen"/>
                <w:sz w:val="20"/>
                <w:szCs w:val="20"/>
              </w:rPr>
              <w:t>բառերով</w:t>
            </w:r>
            <w:r w:rsidRPr="00784172">
              <w:rPr>
                <w:rFonts w:ascii="GHEA Grapalat" w:hAnsi="GHEA Grapalat" w:cs="Arial"/>
                <w:sz w:val="20"/>
                <w:szCs w:val="20"/>
              </w:rPr>
              <w:t xml:space="preserve"> </w:t>
            </w:r>
            <w:r w:rsidRPr="00784172">
              <w:rPr>
                <w:rFonts w:ascii="GHEA Grapalat" w:hAnsi="GHEA Grapalat" w:cs="Sylfaen"/>
                <w:sz w:val="20"/>
                <w:szCs w:val="20"/>
              </w:rPr>
              <w:t>և</w:t>
            </w:r>
            <w:r w:rsidRPr="00784172">
              <w:rPr>
                <w:rFonts w:ascii="GHEA Grapalat" w:hAnsi="GHEA Grapalat" w:cs="Arial"/>
                <w:sz w:val="20"/>
                <w:szCs w:val="20"/>
              </w:rPr>
              <w:t xml:space="preserve"> </w:t>
            </w:r>
            <w:r w:rsidRPr="00784172">
              <w:rPr>
                <w:rFonts w:ascii="GHEA Grapalat" w:hAnsi="GHEA Grapalat" w:cs="Sylfaen"/>
                <w:sz w:val="20"/>
                <w:szCs w:val="20"/>
              </w:rPr>
              <w:t>կոդով</w:t>
            </w:r>
            <w:r w:rsidRPr="00784172">
              <w:rPr>
                <w:rFonts w:ascii="GHEA Grapalat" w:hAnsi="GHEA Grapalat" w:cs="Arial"/>
                <w:sz w:val="20"/>
                <w:szCs w:val="20"/>
              </w:rPr>
              <w:t>)`</w:t>
            </w:r>
          </w:p>
        </w:tc>
      </w:tr>
      <w:tr w:rsidR="00784172" w:rsidRPr="00784172" w14:paraId="36101A52" w14:textId="77777777" w:rsidTr="00784172">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66D542" w14:textId="77777777" w:rsidR="00784172" w:rsidRPr="00784172" w:rsidRDefault="00784172" w:rsidP="00784172">
            <w:pPr>
              <w:rPr>
                <w:rFonts w:ascii="GHEA Grapalat" w:hAnsi="GHEA Grapalat" w:cs="Arial"/>
                <w:sz w:val="20"/>
                <w:szCs w:val="20"/>
                <w:lang w:val="hy-AM"/>
              </w:rPr>
            </w:pPr>
            <w:r w:rsidRPr="00784172">
              <w:rPr>
                <w:rFonts w:ascii="GHEA Grapalat" w:hAnsi="GHEA Grapalat" w:cs="Sylfaen"/>
                <w:sz w:val="20"/>
                <w:szCs w:val="20"/>
              </w:rPr>
              <w:t>1</w:t>
            </w:r>
            <w:r w:rsidRPr="00784172">
              <w:rPr>
                <w:rFonts w:ascii="GHEA Grapalat" w:hAnsi="GHEA Grapalat" w:cs="Sylfaen"/>
                <w:sz w:val="20"/>
                <w:szCs w:val="20"/>
                <w:lang w:val="hy-AM"/>
              </w:rPr>
              <w:t>7</w:t>
            </w:r>
            <w:r w:rsidRPr="00784172">
              <w:rPr>
                <w:rFonts w:ascii="GHEA Grapalat" w:hAnsi="GHEA Grapalat" w:cs="Sylfaen"/>
                <w:sz w:val="20"/>
                <w:szCs w:val="20"/>
              </w:rPr>
              <w:t>.Գործարքի</w:t>
            </w:r>
            <w:r w:rsidRPr="00784172">
              <w:rPr>
                <w:rFonts w:ascii="GHEA Grapalat" w:hAnsi="GHEA Grapalat" w:cs="Arial"/>
                <w:sz w:val="20"/>
                <w:szCs w:val="20"/>
              </w:rPr>
              <w:t xml:space="preserve"> (</w:t>
            </w:r>
            <w:r w:rsidRPr="00784172">
              <w:rPr>
                <w:rFonts w:ascii="GHEA Grapalat" w:hAnsi="GHEA Grapalat" w:cs="Sylfaen"/>
                <w:sz w:val="20"/>
                <w:szCs w:val="20"/>
              </w:rPr>
              <w:t>վճարման</w:t>
            </w:r>
            <w:r w:rsidRPr="00784172">
              <w:rPr>
                <w:rFonts w:ascii="GHEA Grapalat" w:hAnsi="GHEA Grapalat" w:cs="Arial"/>
                <w:sz w:val="20"/>
                <w:szCs w:val="20"/>
              </w:rPr>
              <w:t xml:space="preserve">) </w:t>
            </w:r>
            <w:r w:rsidRPr="00784172">
              <w:rPr>
                <w:rFonts w:ascii="GHEA Grapalat" w:hAnsi="GHEA Grapalat" w:cs="Sylfaen"/>
                <w:sz w:val="20"/>
                <w:szCs w:val="20"/>
              </w:rPr>
              <w:t>նպատակը</w:t>
            </w:r>
            <w:r w:rsidRPr="00784172">
              <w:rPr>
                <w:rFonts w:ascii="GHEA Grapalat" w:hAnsi="GHEA Grapalat" w:cs="Arial"/>
                <w:sz w:val="20"/>
                <w:szCs w:val="20"/>
              </w:rPr>
              <w:t>`</w:t>
            </w:r>
            <w:r w:rsidRPr="00784172">
              <w:rPr>
                <w:rFonts w:ascii="GHEA Grapalat" w:hAnsi="GHEA Grapalat" w:cs="Arial"/>
                <w:sz w:val="20"/>
                <w:szCs w:val="20"/>
                <w:lang w:val="hy-AM"/>
              </w:rPr>
              <w:t xml:space="preserve">  </w:t>
            </w:r>
            <w:r w:rsidRPr="00784172">
              <w:rPr>
                <w:rFonts w:ascii="GHEA Grapalat" w:hAnsi="GHEA Grapalat" w:cs="Sylfaen"/>
                <w:bCs/>
                <w:i/>
                <w:sz w:val="20"/>
                <w:szCs w:val="20"/>
              </w:rPr>
              <w:t>(</w:t>
            </w:r>
            <w:r w:rsidRPr="00784172">
              <w:rPr>
                <w:rFonts w:ascii="GHEA Grapalat" w:hAnsi="GHEA Grapalat" w:cs="Sylfaen"/>
                <w:bCs/>
                <w:i/>
                <w:sz w:val="20"/>
                <w:szCs w:val="20"/>
                <w:lang w:val="hy-AM"/>
              </w:rPr>
              <w:t>պայմանագրի կատարման</w:t>
            </w:r>
            <w:r w:rsidRPr="00784172">
              <w:rPr>
                <w:rFonts w:ascii="GHEA Grapalat" w:hAnsi="GHEA Grapalat" w:cs="Sylfaen"/>
                <w:bCs/>
                <w:i/>
                <w:sz w:val="20"/>
                <w:szCs w:val="20"/>
              </w:rPr>
              <w:t xml:space="preserve"> ապահովմ</w:t>
            </w:r>
            <w:r w:rsidRPr="00784172">
              <w:rPr>
                <w:rFonts w:ascii="GHEA Grapalat" w:hAnsi="GHEA Grapalat" w:cs="Sylfaen"/>
                <w:bCs/>
                <w:i/>
                <w:sz w:val="20"/>
                <w:szCs w:val="20"/>
                <w:lang w:val="hy-AM"/>
              </w:rPr>
              <w:t>ան համար</w:t>
            </w:r>
            <w:r w:rsidRPr="00784172">
              <w:rPr>
                <w:rFonts w:ascii="GHEA Grapalat" w:hAnsi="GHEA Grapalat" w:cs="Sylfaen"/>
                <w:bCs/>
                <w:i/>
                <w:sz w:val="20"/>
                <w:szCs w:val="20"/>
              </w:rPr>
              <w:t>)</w:t>
            </w:r>
          </w:p>
        </w:tc>
      </w:tr>
      <w:tr w:rsidR="00784172" w:rsidRPr="00784172" w14:paraId="68F15184" w14:textId="77777777" w:rsidTr="00784172">
        <w:trPr>
          <w:trHeight w:val="424"/>
        </w:trPr>
        <w:tc>
          <w:tcPr>
            <w:tcW w:w="10980" w:type="dxa"/>
            <w:gridSpan w:val="2"/>
            <w:tcBorders>
              <w:top w:val="single" w:sz="4" w:space="0" w:color="auto"/>
              <w:left w:val="single" w:sz="4" w:space="0" w:color="auto"/>
              <w:right w:val="single" w:sz="4" w:space="0" w:color="000000"/>
            </w:tcBorders>
            <w:noWrap/>
            <w:vAlign w:val="bottom"/>
          </w:tcPr>
          <w:p w14:paraId="22CE915C" w14:textId="77777777" w:rsidR="00784172" w:rsidRPr="00784172" w:rsidRDefault="00784172" w:rsidP="00784172">
            <w:pPr>
              <w:rPr>
                <w:rFonts w:ascii="GHEA Grapalat" w:hAnsi="GHEA Grapalat" w:cs="Arial"/>
                <w:sz w:val="20"/>
                <w:szCs w:val="20"/>
              </w:rPr>
            </w:pPr>
            <w:r w:rsidRPr="00784172">
              <w:rPr>
                <w:rFonts w:ascii="GHEA Grapalat" w:hAnsi="GHEA Grapalat" w:cs="Sylfaen"/>
                <w:sz w:val="20"/>
                <w:szCs w:val="20"/>
              </w:rPr>
              <w:t>1</w:t>
            </w:r>
            <w:r w:rsidRPr="00784172">
              <w:rPr>
                <w:rFonts w:ascii="GHEA Grapalat" w:hAnsi="GHEA Grapalat" w:cs="Sylfaen"/>
                <w:sz w:val="20"/>
                <w:szCs w:val="20"/>
                <w:lang w:val="hy-AM"/>
              </w:rPr>
              <w:t>8</w:t>
            </w:r>
            <w:r w:rsidRPr="00784172">
              <w:rPr>
                <w:rFonts w:ascii="GHEA Grapalat" w:hAnsi="GHEA Grapalat" w:cs="Sylfaen"/>
                <w:sz w:val="20"/>
                <w:szCs w:val="20"/>
              </w:rPr>
              <w:t xml:space="preserve">. </w:t>
            </w:r>
            <w:r w:rsidRPr="00784172">
              <w:rPr>
                <w:rFonts w:ascii="GHEA Grapalat" w:hAnsi="GHEA Grapalat" w:cs="Sylfaen"/>
                <w:sz w:val="20"/>
                <w:szCs w:val="20"/>
                <w:lang w:val="hy-AM"/>
              </w:rPr>
              <w:t xml:space="preserve">Վճարման կատարման հիմքերը՝ </w:t>
            </w:r>
            <w:r w:rsidRPr="00784172">
              <w:rPr>
                <w:rFonts w:ascii="GHEA Grapalat" w:hAnsi="GHEA Grapalat" w:cs="Sylfaen"/>
                <w:sz w:val="20"/>
                <w:szCs w:val="20"/>
              </w:rPr>
              <w:t>(</w:t>
            </w:r>
            <w:r w:rsidRPr="00784172">
              <w:rPr>
                <w:rFonts w:ascii="GHEA Grapalat" w:hAnsi="GHEA Grapalat" w:cs="Sylfaen"/>
                <w:sz w:val="20"/>
                <w:szCs w:val="20"/>
                <w:lang w:val="hy-AM"/>
              </w:rPr>
              <w:t>Փաստաթղթերի</w:t>
            </w:r>
            <w:r w:rsidRPr="00784172">
              <w:rPr>
                <w:rFonts w:ascii="GHEA Grapalat" w:hAnsi="GHEA Grapalat" w:cs="Arial"/>
                <w:sz w:val="20"/>
                <w:szCs w:val="20"/>
                <w:lang w:val="hy-AM"/>
              </w:rPr>
              <w:t xml:space="preserve"> անվանումը</w:t>
            </w:r>
            <w:r w:rsidRPr="00784172">
              <w:rPr>
                <w:rFonts w:ascii="GHEA Grapalat" w:hAnsi="GHEA Grapalat" w:cs="Arial"/>
                <w:sz w:val="20"/>
                <w:szCs w:val="20"/>
              </w:rPr>
              <w:t>,</w:t>
            </w:r>
            <w:r w:rsidRPr="00784172">
              <w:rPr>
                <w:rFonts w:ascii="GHEA Grapalat" w:hAnsi="GHEA Grapalat" w:cs="Arial"/>
                <w:sz w:val="20"/>
                <w:szCs w:val="20"/>
                <w:lang w:val="hy-AM"/>
              </w:rPr>
              <w:t xml:space="preserve"> այդ թվում՝ տուժանքի մասին համաձայնագիրը, </w:t>
            </w:r>
            <w:r w:rsidRPr="00784172">
              <w:rPr>
                <w:rFonts w:ascii="GHEA Grapalat" w:hAnsi="GHEA Grapalat" w:cs="Sylfaen"/>
                <w:sz w:val="20"/>
                <w:szCs w:val="20"/>
                <w:lang w:val="hy-AM"/>
              </w:rPr>
              <w:t>դրանց</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համարները</w:t>
            </w:r>
            <w:r w:rsidRPr="00784172">
              <w:rPr>
                <w:rFonts w:ascii="GHEA Grapalat" w:hAnsi="GHEA Grapalat" w:cs="Arial"/>
                <w:sz w:val="20"/>
                <w:szCs w:val="20"/>
                <w:lang w:val="hy-AM"/>
              </w:rPr>
              <w:t>,</w:t>
            </w:r>
            <w:r w:rsidRPr="00784172">
              <w:rPr>
                <w:rFonts w:ascii="GHEA Grapalat" w:hAnsi="GHEA Grapalat" w:cs="Arial"/>
                <w:sz w:val="20"/>
                <w:szCs w:val="20"/>
              </w:rPr>
              <w:t xml:space="preserve"> </w:t>
            </w:r>
            <w:r w:rsidRPr="00784172">
              <w:rPr>
                <w:rFonts w:ascii="GHEA Grapalat" w:hAnsi="GHEA Grapalat" w:cs="Sylfaen"/>
                <w:sz w:val="20"/>
                <w:szCs w:val="20"/>
                <w:lang w:val="hy-AM"/>
              </w:rPr>
              <w:t>պ</w:t>
            </w:r>
            <w:r w:rsidRPr="00784172">
              <w:rPr>
                <w:rFonts w:ascii="GHEA Grapalat" w:hAnsi="GHEA Grapalat" w:cs="Sylfaen"/>
                <w:sz w:val="20"/>
                <w:szCs w:val="20"/>
              </w:rPr>
              <w:t xml:space="preserve">այմանագրի </w:t>
            </w:r>
            <w:r w:rsidRPr="00784172">
              <w:rPr>
                <w:rFonts w:ascii="GHEA Grapalat" w:hAnsi="GHEA Grapalat" w:cs="Arial"/>
                <w:sz w:val="20"/>
                <w:szCs w:val="20"/>
              </w:rPr>
              <w:t xml:space="preserve"> </w:t>
            </w:r>
            <w:r w:rsidRPr="00784172">
              <w:rPr>
                <w:rFonts w:ascii="GHEA Grapalat" w:hAnsi="GHEA Grapalat" w:cs="Sylfaen"/>
                <w:sz w:val="20"/>
                <w:szCs w:val="20"/>
              </w:rPr>
              <w:t>ծածկագիրը</w:t>
            </w:r>
            <w:r w:rsidRPr="00784172">
              <w:rPr>
                <w:rFonts w:ascii="GHEA Grapalat" w:hAnsi="GHEA Grapalat" w:cs="Arial"/>
                <w:sz w:val="20"/>
                <w:szCs w:val="20"/>
                <w:lang w:val="hy-AM"/>
              </w:rPr>
              <w:t xml:space="preserve"> որի հիման վրա կատարվում է  գանձումը</w:t>
            </w:r>
            <w:r w:rsidRPr="00784172">
              <w:rPr>
                <w:rFonts w:ascii="GHEA Grapalat" w:hAnsi="GHEA Grapalat" w:cs="Arial"/>
                <w:sz w:val="20"/>
                <w:szCs w:val="20"/>
              </w:rPr>
              <w:t>)</w:t>
            </w:r>
            <w:r w:rsidRPr="00784172">
              <w:rPr>
                <w:rFonts w:ascii="GHEA Grapalat" w:hAnsi="GHEA Grapalat" w:cs="Sylfaen"/>
                <w:sz w:val="20"/>
                <w:szCs w:val="20"/>
              </w:rPr>
              <w:t>`</w:t>
            </w:r>
          </w:p>
          <w:p w14:paraId="69AB3A88" w14:textId="77777777" w:rsidR="00784172" w:rsidRPr="00784172" w:rsidRDefault="00784172" w:rsidP="00784172">
            <w:pPr>
              <w:rPr>
                <w:rFonts w:ascii="GHEA Grapalat" w:hAnsi="GHEA Grapalat" w:cs="Arial"/>
                <w:sz w:val="20"/>
                <w:szCs w:val="20"/>
              </w:rPr>
            </w:pPr>
          </w:p>
        </w:tc>
      </w:tr>
      <w:tr w:rsidR="00784172" w:rsidRPr="00784172" w14:paraId="4C004A1B" w14:textId="77777777" w:rsidTr="003C47E0">
        <w:trPr>
          <w:trHeight w:val="80"/>
        </w:trPr>
        <w:tc>
          <w:tcPr>
            <w:tcW w:w="10980" w:type="dxa"/>
            <w:gridSpan w:val="2"/>
            <w:tcBorders>
              <w:left w:val="single" w:sz="4" w:space="0" w:color="auto"/>
              <w:bottom w:val="single" w:sz="4" w:space="0" w:color="auto"/>
              <w:right w:val="single" w:sz="4" w:space="0" w:color="000000"/>
            </w:tcBorders>
            <w:noWrap/>
            <w:vAlign w:val="bottom"/>
          </w:tcPr>
          <w:p w14:paraId="0CD11431" w14:textId="49D8D839" w:rsidR="00784172" w:rsidRPr="00784172" w:rsidRDefault="003C47E0" w:rsidP="00784172">
            <w:pPr>
              <w:rPr>
                <w:rFonts w:ascii="GHEA Grapalat" w:hAnsi="GHEA Grapalat" w:cs="Arial"/>
                <w:sz w:val="20"/>
                <w:szCs w:val="20"/>
                <w:lang w:val="hy-AM"/>
              </w:rPr>
            </w:pPr>
            <w:r>
              <w:rPr>
                <w:rFonts w:ascii="GHEA Grapalat" w:hAnsi="GHEA Grapalat"/>
                <w:b/>
                <w:lang w:val="af-ZA"/>
              </w:rPr>
              <w:t>ԱՄԽՀ-ԲՄԱՇՁԲ-22/05</w:t>
            </w:r>
          </w:p>
        </w:tc>
      </w:tr>
      <w:tr w:rsidR="00784172" w:rsidRPr="00784172" w14:paraId="5811A1FF" w14:textId="77777777" w:rsidTr="007841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27D163" w14:textId="77777777" w:rsidR="00784172" w:rsidRPr="00784172" w:rsidRDefault="00784172" w:rsidP="00784172">
            <w:pPr>
              <w:rPr>
                <w:rFonts w:ascii="GHEA Grapalat" w:hAnsi="GHEA Grapalat" w:cs="Sylfaen"/>
                <w:sz w:val="20"/>
                <w:szCs w:val="20"/>
                <w:lang w:val="hy-AM"/>
              </w:rPr>
            </w:pPr>
            <w:r w:rsidRPr="00784172">
              <w:rPr>
                <w:rFonts w:ascii="GHEA Grapalat" w:hAnsi="GHEA Grapalat" w:cs="Sylfaen"/>
                <w:sz w:val="20"/>
                <w:szCs w:val="20"/>
                <w:lang w:val="hy-AM"/>
              </w:rPr>
              <w:t>19. Վճարման պայմանները՝                                &lt;ակցեպտավորված վճարում&gt;</w:t>
            </w:r>
          </w:p>
          <w:p w14:paraId="0C98AC2B" w14:textId="77777777" w:rsidR="00784172" w:rsidRPr="00784172" w:rsidRDefault="00784172" w:rsidP="00784172">
            <w:pPr>
              <w:rPr>
                <w:rFonts w:ascii="GHEA Grapalat" w:hAnsi="GHEA Grapalat" w:cs="Sylfaen"/>
                <w:sz w:val="20"/>
                <w:szCs w:val="20"/>
                <w:lang w:val="ru-RU"/>
              </w:rPr>
            </w:pPr>
          </w:p>
        </w:tc>
      </w:tr>
      <w:tr w:rsidR="00784172" w:rsidRPr="00784172" w14:paraId="6F8FAB85" w14:textId="77777777" w:rsidTr="00784172">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808C34"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 xml:space="preserve">20. Առդիր էջերի քանակը՝    </w:t>
            </w:r>
            <w:r w:rsidRPr="00784172">
              <w:rPr>
                <w:rFonts w:ascii="GHEA Grapalat" w:hAnsi="GHEA Grapalat" w:cs="Arial"/>
                <w:sz w:val="20"/>
                <w:szCs w:val="20"/>
              </w:rPr>
              <w:t xml:space="preserve">--- </w:t>
            </w:r>
            <w:r w:rsidRPr="00784172">
              <w:rPr>
                <w:rFonts w:ascii="GHEA Grapalat" w:hAnsi="GHEA Grapalat" w:cs="Arial"/>
                <w:sz w:val="20"/>
                <w:szCs w:val="20"/>
                <w:lang w:val="hy-AM"/>
              </w:rPr>
              <w:t xml:space="preserve">    </w:t>
            </w:r>
            <w:r w:rsidRPr="00784172">
              <w:rPr>
                <w:rFonts w:ascii="GHEA Grapalat" w:hAnsi="GHEA Grapalat" w:cs="Sylfaen"/>
                <w:sz w:val="20"/>
                <w:szCs w:val="20"/>
              </w:rPr>
              <w:t>էջ</w:t>
            </w:r>
          </w:p>
          <w:p w14:paraId="598F7531" w14:textId="77777777" w:rsidR="00784172" w:rsidRPr="00784172" w:rsidRDefault="00784172" w:rsidP="00784172">
            <w:pPr>
              <w:rPr>
                <w:rFonts w:ascii="GHEA Grapalat" w:hAnsi="GHEA Grapalat" w:cs="Sylfaen"/>
                <w:sz w:val="20"/>
                <w:szCs w:val="20"/>
                <w:lang w:val="hy-AM"/>
              </w:rPr>
            </w:pPr>
          </w:p>
        </w:tc>
      </w:tr>
      <w:tr w:rsidR="00784172" w:rsidRPr="00784172" w14:paraId="14198D5A" w14:textId="77777777" w:rsidTr="00784172">
        <w:trPr>
          <w:trHeight w:val="2194"/>
        </w:trPr>
        <w:tc>
          <w:tcPr>
            <w:tcW w:w="5616" w:type="dxa"/>
            <w:tcBorders>
              <w:top w:val="nil"/>
              <w:left w:val="single" w:sz="4" w:space="0" w:color="auto"/>
              <w:bottom w:val="single" w:sz="4" w:space="0" w:color="auto"/>
              <w:right w:val="single" w:sz="4" w:space="0" w:color="auto"/>
            </w:tcBorders>
            <w:noWrap/>
            <w:vAlign w:val="bottom"/>
          </w:tcPr>
          <w:p w14:paraId="75B3FB88" w14:textId="77777777" w:rsidR="00784172" w:rsidRPr="00784172" w:rsidRDefault="00784172" w:rsidP="00784172">
            <w:pPr>
              <w:rPr>
                <w:rFonts w:ascii="GHEA Grapalat" w:hAnsi="GHEA Grapalat" w:cs="Sylfaen"/>
                <w:sz w:val="20"/>
                <w:szCs w:val="20"/>
              </w:rPr>
            </w:pPr>
            <w:r w:rsidRPr="00784172">
              <w:rPr>
                <w:rFonts w:ascii="Courier New" w:hAnsi="Courier New" w:cs="Courier New"/>
                <w:sz w:val="20"/>
                <w:szCs w:val="20"/>
              </w:rPr>
              <w:t> </w:t>
            </w:r>
            <w:r w:rsidRPr="00784172">
              <w:rPr>
                <w:rFonts w:ascii="GHEA Grapalat" w:hAnsi="GHEA Grapalat" w:cs="Arial"/>
                <w:sz w:val="20"/>
                <w:szCs w:val="20"/>
                <w:lang w:val="hy-AM"/>
              </w:rPr>
              <w:t>22</w:t>
            </w:r>
            <w:r w:rsidRPr="00784172">
              <w:rPr>
                <w:rFonts w:ascii="GHEA Grapalat" w:hAnsi="GHEA Grapalat" w:cs="Arial"/>
                <w:sz w:val="20"/>
                <w:szCs w:val="20"/>
              </w:rPr>
              <w:t>.</w:t>
            </w:r>
            <w:r w:rsidRPr="00784172">
              <w:rPr>
                <w:rFonts w:ascii="GHEA Grapalat" w:hAnsi="GHEA Grapalat" w:cs="Sylfaen"/>
                <w:sz w:val="20"/>
                <w:szCs w:val="20"/>
              </w:rPr>
              <w:t>ա. Շահառուի ստորագրությունները</w:t>
            </w:r>
          </w:p>
          <w:p w14:paraId="14C5981B" w14:textId="77777777" w:rsidR="00784172" w:rsidRPr="00784172" w:rsidRDefault="00784172" w:rsidP="00784172">
            <w:pPr>
              <w:rPr>
                <w:rFonts w:ascii="GHEA Grapalat" w:hAnsi="GHEA Grapalat" w:cs="Sylfaen"/>
                <w:sz w:val="20"/>
                <w:szCs w:val="20"/>
              </w:rPr>
            </w:pPr>
          </w:p>
          <w:p w14:paraId="7B68F57C" w14:textId="77777777"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14:paraId="049E804D" w14:textId="77777777" w:rsidR="00784172" w:rsidRPr="00784172" w:rsidRDefault="00784172" w:rsidP="00784172">
            <w:pPr>
              <w:rPr>
                <w:rFonts w:ascii="GHEA Grapalat" w:hAnsi="GHEA Grapalat" w:cs="Tahoma"/>
                <w:color w:val="000000"/>
                <w:sz w:val="20"/>
                <w:szCs w:val="20"/>
              </w:rPr>
            </w:pPr>
          </w:p>
          <w:p w14:paraId="4FACACD0" w14:textId="77777777" w:rsidR="00784172" w:rsidRPr="00784172" w:rsidRDefault="00784172" w:rsidP="00784172">
            <w:pPr>
              <w:rPr>
                <w:rFonts w:ascii="GHEA Grapalat" w:hAnsi="GHEA Grapalat" w:cs="Sylfaen"/>
                <w:sz w:val="20"/>
                <w:szCs w:val="20"/>
              </w:rPr>
            </w:pPr>
          </w:p>
          <w:p w14:paraId="2E6E9329" w14:textId="77777777"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14:paraId="63105F70" w14:textId="77777777" w:rsidR="00784172" w:rsidRPr="00784172" w:rsidRDefault="00784172" w:rsidP="00784172">
            <w:pPr>
              <w:rPr>
                <w:rFonts w:ascii="GHEA Grapalat" w:hAnsi="GHEA Grapalat" w:cs="Sylfaen"/>
                <w:sz w:val="20"/>
                <w:szCs w:val="20"/>
              </w:rPr>
            </w:pPr>
          </w:p>
          <w:p w14:paraId="062A39D6"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lang w:val="hy-AM"/>
              </w:rPr>
              <w:t>22</w:t>
            </w:r>
            <w:r w:rsidRPr="00784172">
              <w:rPr>
                <w:rFonts w:ascii="GHEA Grapalat" w:hAnsi="GHEA Grapalat" w:cs="Sylfaen"/>
                <w:sz w:val="20"/>
                <w:szCs w:val="20"/>
              </w:rPr>
              <w:t>.բ.</w:t>
            </w:r>
          </w:p>
          <w:p w14:paraId="1CF97AAC"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Կ.Տ.</w:t>
            </w:r>
          </w:p>
          <w:p w14:paraId="29E3C73E" w14:textId="77777777" w:rsidR="00784172" w:rsidRPr="00784172" w:rsidRDefault="00784172" w:rsidP="00784172">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25F5630" w14:textId="77777777" w:rsidR="00784172" w:rsidRPr="00784172" w:rsidRDefault="00784172" w:rsidP="00784172">
            <w:pPr>
              <w:rPr>
                <w:rFonts w:ascii="GHEA Grapalat" w:hAnsi="GHEA Grapalat" w:cs="Sylfaen"/>
                <w:sz w:val="20"/>
                <w:szCs w:val="20"/>
              </w:rPr>
            </w:pPr>
            <w:r w:rsidRPr="00784172">
              <w:rPr>
                <w:rFonts w:ascii="GHEA Grapalat" w:hAnsi="GHEA Grapalat" w:cs="Arial"/>
                <w:sz w:val="20"/>
                <w:szCs w:val="20"/>
                <w:lang w:val="hy-AM"/>
              </w:rPr>
              <w:t>2</w:t>
            </w:r>
            <w:r w:rsidRPr="00784172">
              <w:rPr>
                <w:rFonts w:ascii="GHEA Grapalat" w:hAnsi="GHEA Grapalat" w:cs="Arial"/>
                <w:sz w:val="20"/>
                <w:szCs w:val="20"/>
              </w:rPr>
              <w:t>1.</w:t>
            </w:r>
            <w:r w:rsidRPr="00784172">
              <w:rPr>
                <w:rFonts w:ascii="GHEA Grapalat" w:hAnsi="GHEA Grapalat" w:cs="Sylfaen"/>
                <w:sz w:val="20"/>
                <w:szCs w:val="20"/>
              </w:rPr>
              <w:t xml:space="preserve">ա. </w:t>
            </w:r>
            <w:r w:rsidRPr="00784172">
              <w:rPr>
                <w:rFonts w:ascii="Courier New" w:hAnsi="Courier New" w:cs="Courier New"/>
                <w:sz w:val="20"/>
                <w:szCs w:val="20"/>
              </w:rPr>
              <w:t> </w:t>
            </w:r>
            <w:r w:rsidRPr="00784172">
              <w:rPr>
                <w:rFonts w:ascii="GHEA Grapalat" w:hAnsi="GHEA Grapalat" w:cs="Sylfaen"/>
                <w:sz w:val="20"/>
                <w:szCs w:val="20"/>
              </w:rPr>
              <w:t>Վճարողի ստորագրությունները`</w:t>
            </w:r>
          </w:p>
          <w:p w14:paraId="3E7A3FE9" w14:textId="77777777" w:rsidR="00784172" w:rsidRPr="00784172" w:rsidRDefault="00784172" w:rsidP="00784172">
            <w:pPr>
              <w:jc w:val="right"/>
              <w:rPr>
                <w:rFonts w:ascii="GHEA Grapalat" w:hAnsi="GHEA Grapalat" w:cs="Sylfaen"/>
                <w:sz w:val="20"/>
                <w:szCs w:val="20"/>
              </w:rPr>
            </w:pPr>
          </w:p>
          <w:p w14:paraId="72F2AAA1" w14:textId="77777777"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/____________________/</w:t>
            </w:r>
          </w:p>
          <w:p w14:paraId="6288CC49" w14:textId="77777777" w:rsidR="00784172" w:rsidRPr="00784172" w:rsidRDefault="00784172" w:rsidP="00784172">
            <w:pPr>
              <w:jc w:val="right"/>
              <w:rPr>
                <w:rFonts w:ascii="GHEA Grapalat" w:hAnsi="GHEA Grapalat" w:cs="Tahoma"/>
                <w:color w:val="000000"/>
                <w:sz w:val="20"/>
                <w:szCs w:val="20"/>
              </w:rPr>
            </w:pPr>
          </w:p>
          <w:p w14:paraId="3511F8A4" w14:textId="77777777" w:rsidR="00784172" w:rsidRPr="00784172" w:rsidRDefault="00784172" w:rsidP="00784172">
            <w:pPr>
              <w:jc w:val="right"/>
              <w:rPr>
                <w:rFonts w:ascii="GHEA Grapalat" w:hAnsi="GHEA Grapalat" w:cs="Tahoma"/>
                <w:color w:val="000000"/>
                <w:sz w:val="20"/>
                <w:szCs w:val="20"/>
              </w:rPr>
            </w:pPr>
          </w:p>
          <w:p w14:paraId="0D7C898B" w14:textId="77777777" w:rsidR="00784172" w:rsidRPr="00784172" w:rsidRDefault="00784172" w:rsidP="00784172">
            <w:pPr>
              <w:jc w:val="right"/>
              <w:rPr>
                <w:rFonts w:ascii="GHEA Grapalat" w:hAnsi="GHEA Grapalat" w:cs="Sylfaen"/>
                <w:sz w:val="20"/>
                <w:szCs w:val="20"/>
              </w:rPr>
            </w:pPr>
            <w:r w:rsidRPr="00784172">
              <w:rPr>
                <w:rFonts w:ascii="GHEA Grapalat" w:hAnsi="GHEA Grapalat" w:cs="Tahoma"/>
                <w:color w:val="000000"/>
                <w:sz w:val="20"/>
                <w:szCs w:val="20"/>
              </w:rPr>
              <w:t>/____________________/</w:t>
            </w:r>
          </w:p>
          <w:p w14:paraId="7DB5446D" w14:textId="77777777" w:rsidR="00784172" w:rsidRPr="00784172" w:rsidRDefault="00784172" w:rsidP="00784172">
            <w:pPr>
              <w:jc w:val="right"/>
              <w:rPr>
                <w:rFonts w:ascii="GHEA Grapalat" w:hAnsi="GHEA Grapalat" w:cs="Sylfaen"/>
                <w:sz w:val="20"/>
                <w:szCs w:val="20"/>
              </w:rPr>
            </w:pPr>
          </w:p>
          <w:p w14:paraId="2E0F0CE0" w14:textId="77777777" w:rsidR="00784172" w:rsidRPr="00784172" w:rsidRDefault="00784172" w:rsidP="00784172">
            <w:pPr>
              <w:jc w:val="right"/>
              <w:rPr>
                <w:rFonts w:ascii="GHEA Grapalat" w:hAnsi="GHEA Grapalat" w:cs="Sylfaen"/>
                <w:sz w:val="20"/>
                <w:szCs w:val="20"/>
              </w:rPr>
            </w:pPr>
            <w:r w:rsidRPr="00784172">
              <w:rPr>
                <w:rFonts w:ascii="GHEA Grapalat" w:hAnsi="GHEA Grapalat" w:cs="Sylfaen"/>
                <w:sz w:val="20"/>
                <w:szCs w:val="20"/>
                <w:lang w:val="hy-AM"/>
              </w:rPr>
              <w:t>2</w:t>
            </w:r>
            <w:r w:rsidRPr="00784172">
              <w:rPr>
                <w:rFonts w:ascii="GHEA Grapalat" w:hAnsi="GHEA Grapalat" w:cs="Sylfaen"/>
                <w:sz w:val="20"/>
                <w:szCs w:val="20"/>
              </w:rPr>
              <w:t>1.բ.                                                                    Կ.Տ.</w:t>
            </w:r>
          </w:p>
          <w:p w14:paraId="126DA9D8" w14:textId="77777777" w:rsidR="00784172" w:rsidRPr="00784172" w:rsidRDefault="00784172" w:rsidP="00784172">
            <w:pPr>
              <w:jc w:val="right"/>
              <w:rPr>
                <w:rFonts w:ascii="GHEA Grapalat" w:hAnsi="GHEA Grapalat" w:cs="Sylfaen"/>
                <w:sz w:val="20"/>
                <w:szCs w:val="20"/>
              </w:rPr>
            </w:pPr>
          </w:p>
        </w:tc>
      </w:tr>
      <w:tr w:rsidR="00784172" w:rsidRPr="00784172" w14:paraId="540E71DE" w14:textId="77777777" w:rsidTr="00784172">
        <w:trPr>
          <w:trHeight w:val="2058"/>
        </w:trPr>
        <w:tc>
          <w:tcPr>
            <w:tcW w:w="5616" w:type="dxa"/>
            <w:tcBorders>
              <w:top w:val="single" w:sz="4" w:space="0" w:color="auto"/>
              <w:left w:val="single" w:sz="4" w:space="0" w:color="auto"/>
              <w:right w:val="single" w:sz="4" w:space="0" w:color="auto"/>
            </w:tcBorders>
            <w:noWrap/>
            <w:vAlign w:val="bottom"/>
          </w:tcPr>
          <w:p w14:paraId="33506CEB" w14:textId="77777777"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4</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Շահառուին  սպասարկող ֆինանսական կազմակերպություն</w:t>
            </w:r>
            <w:r w:rsidRPr="00784172">
              <w:rPr>
                <w:rFonts w:ascii="GHEA Grapalat" w:hAnsi="GHEA Grapalat" w:cs="Tahoma"/>
                <w:color w:val="000000"/>
                <w:sz w:val="20"/>
                <w:szCs w:val="20"/>
              </w:rPr>
              <w:t xml:space="preserve"> </w:t>
            </w:r>
          </w:p>
          <w:p w14:paraId="2F6F4831" w14:textId="77777777" w:rsidR="00784172" w:rsidRPr="00784172" w:rsidRDefault="00784172" w:rsidP="00784172">
            <w:pPr>
              <w:rPr>
                <w:rFonts w:ascii="GHEA Grapalat" w:hAnsi="GHEA Grapalat" w:cs="Tahoma"/>
                <w:color w:val="000000"/>
                <w:sz w:val="20"/>
                <w:szCs w:val="20"/>
                <w:lang w:val="hy-AM"/>
              </w:rPr>
            </w:pPr>
            <w:r w:rsidRPr="00784172">
              <w:rPr>
                <w:rFonts w:ascii="GHEA Grapalat" w:hAnsi="GHEA Grapalat" w:cs="Tahoma"/>
                <w:color w:val="000000"/>
                <w:sz w:val="20"/>
                <w:szCs w:val="20"/>
              </w:rPr>
              <w:t xml:space="preserve">                             </w:t>
            </w:r>
            <w:r w:rsidRPr="00784172">
              <w:rPr>
                <w:rFonts w:ascii="GHEA Grapalat" w:hAnsi="GHEA Grapalat" w:cs="Tahoma"/>
                <w:color w:val="000000"/>
                <w:sz w:val="20"/>
                <w:szCs w:val="20"/>
                <w:lang w:val="hy-AM"/>
              </w:rPr>
              <w:t xml:space="preserve">                 </w:t>
            </w:r>
          </w:p>
          <w:p w14:paraId="5B314AF4" w14:textId="77777777"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lang w:val="hy-AM"/>
              </w:rPr>
              <w:t xml:space="preserve">                                                 </w:t>
            </w:r>
            <w:r w:rsidRPr="00784172">
              <w:rPr>
                <w:rFonts w:ascii="GHEA Grapalat" w:hAnsi="GHEA Grapalat" w:cs="Tahoma"/>
                <w:color w:val="000000"/>
                <w:sz w:val="20"/>
                <w:szCs w:val="20"/>
              </w:rPr>
              <w:t xml:space="preserve">   /____________________/</w:t>
            </w:r>
          </w:p>
          <w:p w14:paraId="0D15539A"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14:paraId="0634F013"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/ստորագրություն/</w:t>
            </w:r>
          </w:p>
          <w:p w14:paraId="37EAB410" w14:textId="77777777" w:rsidR="00784172" w:rsidRPr="00784172" w:rsidRDefault="00784172" w:rsidP="00784172">
            <w:pPr>
              <w:rPr>
                <w:rFonts w:ascii="GHEA Grapalat" w:hAnsi="GHEA Grapalat" w:cs="Tahoma"/>
                <w:color w:val="000000"/>
                <w:sz w:val="20"/>
                <w:szCs w:val="20"/>
              </w:rPr>
            </w:pPr>
          </w:p>
          <w:p w14:paraId="420A9544" w14:textId="77777777" w:rsidR="00784172" w:rsidRPr="00784172" w:rsidRDefault="00784172" w:rsidP="00784172">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0D282C" w14:textId="77777777" w:rsidR="00784172" w:rsidRPr="00784172" w:rsidRDefault="00784172" w:rsidP="00784172">
            <w:pPr>
              <w:rPr>
                <w:rFonts w:ascii="GHEA Grapalat" w:hAnsi="GHEA Grapalat" w:cs="Tahoma"/>
                <w:color w:val="000000"/>
                <w:sz w:val="20"/>
                <w:szCs w:val="20"/>
              </w:rPr>
            </w:pPr>
            <w:r w:rsidRPr="00784172">
              <w:rPr>
                <w:rFonts w:ascii="GHEA Grapalat" w:hAnsi="GHEA Grapalat" w:cs="Tahoma"/>
                <w:color w:val="000000"/>
                <w:sz w:val="20"/>
                <w:szCs w:val="20"/>
              </w:rPr>
              <w:t>2</w:t>
            </w:r>
            <w:r w:rsidRPr="00784172">
              <w:rPr>
                <w:rFonts w:ascii="GHEA Grapalat" w:hAnsi="GHEA Grapalat" w:cs="Tahoma"/>
                <w:color w:val="000000"/>
                <w:sz w:val="20"/>
                <w:szCs w:val="20"/>
                <w:lang w:val="hy-AM"/>
              </w:rPr>
              <w:t>3</w:t>
            </w:r>
            <w:r w:rsidRPr="00784172">
              <w:rPr>
                <w:rFonts w:ascii="GHEA Grapalat" w:hAnsi="GHEA Grapalat" w:cs="Tahoma"/>
                <w:color w:val="000000"/>
                <w:sz w:val="20"/>
                <w:szCs w:val="20"/>
              </w:rPr>
              <w:t xml:space="preserve">.ա.   </w:t>
            </w:r>
            <w:r w:rsidRPr="00784172">
              <w:rPr>
                <w:rFonts w:ascii="GHEA Grapalat" w:hAnsi="GHEA Grapalat" w:cs="Tahoma"/>
                <w:color w:val="000000"/>
                <w:sz w:val="20"/>
                <w:szCs w:val="20"/>
                <w:lang w:val="hy-AM"/>
              </w:rPr>
              <w:t>Վճարողին  սպասարկող ֆինանսական կազմակերպություն</w:t>
            </w:r>
            <w:r w:rsidRPr="00784172">
              <w:rPr>
                <w:rFonts w:ascii="GHEA Grapalat" w:hAnsi="GHEA Grapalat" w:cs="Tahoma"/>
                <w:color w:val="000000"/>
                <w:sz w:val="20"/>
                <w:szCs w:val="20"/>
              </w:rPr>
              <w:t xml:space="preserve"> </w:t>
            </w:r>
          </w:p>
          <w:p w14:paraId="32CAEAFD" w14:textId="77777777" w:rsidR="00784172" w:rsidRPr="00784172" w:rsidRDefault="00784172" w:rsidP="00784172">
            <w:pPr>
              <w:jc w:val="right"/>
              <w:rPr>
                <w:rFonts w:ascii="GHEA Grapalat" w:hAnsi="GHEA Grapalat" w:cs="Tahoma"/>
                <w:color w:val="000000"/>
                <w:sz w:val="20"/>
                <w:szCs w:val="20"/>
              </w:rPr>
            </w:pPr>
          </w:p>
          <w:p w14:paraId="2DA5BEEF" w14:textId="77777777" w:rsidR="00784172" w:rsidRPr="00784172" w:rsidRDefault="00784172" w:rsidP="00784172">
            <w:pPr>
              <w:jc w:val="right"/>
              <w:rPr>
                <w:rFonts w:ascii="GHEA Grapalat" w:hAnsi="GHEA Grapalat" w:cs="Tahoma"/>
                <w:color w:val="000000"/>
                <w:sz w:val="20"/>
                <w:szCs w:val="20"/>
              </w:rPr>
            </w:pPr>
          </w:p>
          <w:p w14:paraId="4A9A9431" w14:textId="77777777" w:rsidR="00784172" w:rsidRPr="00784172" w:rsidRDefault="00784172" w:rsidP="00784172">
            <w:pPr>
              <w:jc w:val="right"/>
              <w:rPr>
                <w:rFonts w:ascii="GHEA Grapalat" w:hAnsi="GHEA Grapalat" w:cs="Tahoma"/>
                <w:color w:val="000000"/>
                <w:sz w:val="20"/>
                <w:szCs w:val="20"/>
              </w:rPr>
            </w:pPr>
            <w:r w:rsidRPr="00784172">
              <w:rPr>
                <w:rFonts w:ascii="GHEA Grapalat" w:hAnsi="GHEA Grapalat" w:cs="Tahoma"/>
                <w:color w:val="000000"/>
                <w:sz w:val="20"/>
                <w:szCs w:val="20"/>
              </w:rPr>
              <w:t>/____________________/</w:t>
            </w:r>
          </w:p>
          <w:p w14:paraId="2733EC93" w14:textId="77777777" w:rsidR="00784172" w:rsidRPr="00784172" w:rsidRDefault="00784172" w:rsidP="00784172">
            <w:pPr>
              <w:jc w:val="cente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/ստորագրություն/</w:t>
            </w:r>
          </w:p>
          <w:p w14:paraId="0E0795E7" w14:textId="77777777" w:rsidR="00784172" w:rsidRPr="00784172" w:rsidRDefault="00784172" w:rsidP="00784172">
            <w:pPr>
              <w:jc w:val="right"/>
              <w:rPr>
                <w:rFonts w:ascii="GHEA Grapalat" w:hAnsi="GHEA Grapalat" w:cs="Arial"/>
                <w:sz w:val="20"/>
                <w:szCs w:val="20"/>
                <w:lang w:val="hy-AM"/>
              </w:rPr>
            </w:pPr>
          </w:p>
        </w:tc>
      </w:tr>
      <w:tr w:rsidR="00784172" w:rsidRPr="00784172" w14:paraId="3C91CB52" w14:textId="77777777" w:rsidTr="00784172">
        <w:trPr>
          <w:trHeight w:val="2194"/>
        </w:trPr>
        <w:tc>
          <w:tcPr>
            <w:tcW w:w="5616" w:type="dxa"/>
            <w:tcBorders>
              <w:top w:val="nil"/>
              <w:left w:val="single" w:sz="4" w:space="0" w:color="auto"/>
              <w:bottom w:val="single" w:sz="4" w:space="0" w:color="auto"/>
              <w:right w:val="single" w:sz="4" w:space="0" w:color="auto"/>
            </w:tcBorders>
            <w:noWrap/>
            <w:vAlign w:val="bottom"/>
          </w:tcPr>
          <w:p w14:paraId="49333F45"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lastRenderedPageBreak/>
              <w:t>24.բ.                                                       Կ.Տ.</w:t>
            </w:r>
          </w:p>
          <w:p w14:paraId="4E0F09F0" w14:textId="77777777" w:rsidR="00784172" w:rsidRPr="00784172" w:rsidRDefault="00784172" w:rsidP="00784172">
            <w:pPr>
              <w:rPr>
                <w:rFonts w:ascii="GHEA Grapalat" w:hAnsi="GHEA Grapalat" w:cs="Sylfaen"/>
                <w:sz w:val="20"/>
                <w:szCs w:val="20"/>
              </w:rPr>
            </w:pPr>
          </w:p>
          <w:p w14:paraId="31FD2E28" w14:textId="77777777" w:rsidR="00784172" w:rsidRPr="00784172" w:rsidRDefault="00784172" w:rsidP="00784172">
            <w:pPr>
              <w:rPr>
                <w:rFonts w:ascii="GHEA Grapalat" w:hAnsi="GHEA Grapalat" w:cs="Sylfaen"/>
                <w:sz w:val="20"/>
                <w:szCs w:val="20"/>
              </w:rPr>
            </w:pPr>
          </w:p>
          <w:p w14:paraId="58E07292" w14:textId="77777777" w:rsidR="00784172" w:rsidRPr="00784172" w:rsidRDefault="00784172" w:rsidP="00784172">
            <w:pPr>
              <w:rPr>
                <w:rFonts w:ascii="GHEA Grapalat" w:hAnsi="GHEA Grapalat" w:cs="Sylfaen"/>
                <w:sz w:val="20"/>
                <w:szCs w:val="20"/>
              </w:rPr>
            </w:pPr>
            <w:r w:rsidRPr="00784172">
              <w:rPr>
                <w:rFonts w:ascii="GHEA Grapalat" w:hAnsi="GHEA Grapalat" w:cs="Tahoma"/>
                <w:color w:val="000000"/>
                <w:sz w:val="20"/>
                <w:szCs w:val="20"/>
              </w:rPr>
              <w:t xml:space="preserve"> </w:t>
            </w:r>
            <w:r w:rsidRPr="00784172">
              <w:rPr>
                <w:rFonts w:ascii="GHEA Grapalat" w:hAnsi="GHEA Grapalat" w:cs="Sylfaen"/>
                <w:sz w:val="20"/>
                <w:szCs w:val="20"/>
              </w:rPr>
              <w:t>2</w:t>
            </w:r>
            <w:r w:rsidRPr="00784172">
              <w:rPr>
                <w:rFonts w:ascii="GHEA Grapalat" w:hAnsi="GHEA Grapalat" w:cs="Sylfaen"/>
                <w:sz w:val="20"/>
                <w:szCs w:val="20"/>
                <w:lang w:val="hy-AM"/>
              </w:rPr>
              <w:t>4</w:t>
            </w:r>
            <w:r w:rsidRPr="00784172">
              <w:rPr>
                <w:rFonts w:ascii="GHEA Grapalat" w:hAnsi="GHEA Grapalat" w:cs="Sylfaen"/>
                <w:sz w:val="20"/>
                <w:szCs w:val="20"/>
              </w:rPr>
              <w:t>.</w:t>
            </w:r>
            <w:r w:rsidRPr="00784172">
              <w:rPr>
                <w:rFonts w:ascii="GHEA Grapalat" w:hAnsi="GHEA Grapalat" w:cs="Sylfaen"/>
                <w:sz w:val="20"/>
                <w:szCs w:val="20"/>
                <w:lang w:val="hy-AM"/>
              </w:rPr>
              <w:t>գ</w:t>
            </w:r>
            <w:r w:rsidRPr="00784172">
              <w:rPr>
                <w:rFonts w:ascii="GHEA Grapalat" w:hAnsi="GHEA Grapalat" w:cs="Tahoma"/>
                <w:color w:val="000000"/>
                <w:sz w:val="20"/>
                <w:szCs w:val="20"/>
              </w:rPr>
              <w:t xml:space="preserve">                                                 "___"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 xml:space="preserve">20___ </w:t>
            </w:r>
            <w:r w:rsidRPr="00784172">
              <w:rPr>
                <w:rFonts w:ascii="GHEA Grapalat" w:hAnsi="GHEA Grapalat" w:cs="Sylfaen"/>
                <w:color w:val="000000"/>
                <w:sz w:val="20"/>
                <w:szCs w:val="20"/>
              </w:rPr>
              <w:t>թ.</w:t>
            </w:r>
            <w:r w:rsidRPr="00784172">
              <w:rPr>
                <w:rFonts w:ascii="GHEA Grapalat" w:hAnsi="GHEA Grapalat" w:cs="Sylfaen"/>
                <w:sz w:val="20"/>
                <w:szCs w:val="20"/>
              </w:rPr>
              <w:t xml:space="preserve"> </w:t>
            </w:r>
          </w:p>
          <w:p w14:paraId="3598342A" w14:textId="77777777" w:rsidR="00784172" w:rsidRPr="00784172" w:rsidRDefault="00784172" w:rsidP="00784172">
            <w:pPr>
              <w:rPr>
                <w:rFonts w:ascii="GHEA Grapalat" w:hAnsi="GHEA Grapalat" w:cs="Sylfaen"/>
                <w:sz w:val="20"/>
                <w:szCs w:val="20"/>
              </w:rPr>
            </w:pPr>
          </w:p>
          <w:p w14:paraId="2B160307"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14:paraId="067F003C" w14:textId="77777777" w:rsidR="00784172" w:rsidRPr="00784172" w:rsidRDefault="00784172" w:rsidP="00784172">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138A55C"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23.բ.                                                                 Կ.Տ.    </w:t>
            </w:r>
          </w:p>
          <w:p w14:paraId="052C90AB" w14:textId="77777777" w:rsidR="00784172" w:rsidRPr="00784172" w:rsidRDefault="00784172" w:rsidP="00784172">
            <w:pPr>
              <w:rPr>
                <w:rFonts w:ascii="GHEA Grapalat" w:hAnsi="GHEA Grapalat" w:cs="Sylfaen"/>
                <w:sz w:val="20"/>
                <w:szCs w:val="20"/>
              </w:rPr>
            </w:pPr>
          </w:p>
          <w:p w14:paraId="19B6A639" w14:textId="77777777" w:rsidR="00784172" w:rsidRPr="00784172" w:rsidRDefault="00784172" w:rsidP="00784172">
            <w:pPr>
              <w:rPr>
                <w:rFonts w:ascii="GHEA Grapalat" w:hAnsi="GHEA Grapalat" w:cs="Sylfaen"/>
                <w:sz w:val="20"/>
                <w:szCs w:val="20"/>
              </w:rPr>
            </w:pPr>
            <w:r w:rsidRPr="00784172">
              <w:rPr>
                <w:rFonts w:ascii="GHEA Grapalat" w:hAnsi="GHEA Grapalat" w:cs="Sylfaen"/>
                <w:sz w:val="20"/>
                <w:szCs w:val="20"/>
              </w:rPr>
              <w:t xml:space="preserve">                     </w:t>
            </w:r>
          </w:p>
          <w:p w14:paraId="0F1391BB" w14:textId="77777777" w:rsidR="00784172" w:rsidRPr="00784172" w:rsidRDefault="00784172" w:rsidP="00784172">
            <w:pPr>
              <w:rPr>
                <w:rFonts w:ascii="GHEA Grapalat" w:hAnsi="GHEA Grapalat" w:cs="Sylfaen"/>
                <w:color w:val="000000"/>
                <w:sz w:val="20"/>
                <w:szCs w:val="20"/>
              </w:rPr>
            </w:pPr>
            <w:r w:rsidRPr="00784172">
              <w:rPr>
                <w:rFonts w:ascii="GHEA Grapalat" w:hAnsi="GHEA Grapalat" w:cs="Sylfaen"/>
                <w:sz w:val="20"/>
                <w:szCs w:val="20"/>
              </w:rPr>
              <w:t>23.</w:t>
            </w:r>
            <w:r w:rsidRPr="00784172">
              <w:rPr>
                <w:rFonts w:ascii="GHEA Grapalat" w:hAnsi="GHEA Grapalat" w:cs="Sylfaen"/>
                <w:sz w:val="20"/>
                <w:szCs w:val="20"/>
                <w:lang w:val="hy-AM"/>
              </w:rPr>
              <w:t>գ</w:t>
            </w:r>
            <w:r w:rsidRPr="00784172">
              <w:rPr>
                <w:rFonts w:ascii="GHEA Grapalat" w:hAnsi="GHEA Grapalat" w:cs="Sylfaen"/>
                <w:sz w:val="20"/>
                <w:szCs w:val="20"/>
              </w:rPr>
              <w:t xml:space="preserve">.Կատարման ամսաթիվը`           </w:t>
            </w:r>
            <w:r w:rsidRPr="00784172">
              <w:rPr>
                <w:rFonts w:ascii="GHEA Grapalat" w:hAnsi="GHEA Grapalat" w:cs="Tahoma"/>
                <w:color w:val="000000"/>
                <w:sz w:val="20"/>
                <w:szCs w:val="20"/>
              </w:rPr>
              <w:t xml:space="preserve">"___" </w:t>
            </w:r>
            <w:r w:rsidRPr="00784172">
              <w:rPr>
                <w:rFonts w:ascii="GHEA Grapalat" w:hAnsi="GHEA Grapalat" w:cs="Sylfaen"/>
                <w:color w:val="000000"/>
                <w:sz w:val="20"/>
                <w:szCs w:val="20"/>
              </w:rPr>
              <w:t xml:space="preserve">___ </w:t>
            </w:r>
            <w:r w:rsidRPr="00784172">
              <w:rPr>
                <w:rFonts w:ascii="GHEA Grapalat" w:hAnsi="GHEA Grapalat" w:cs="Tahoma"/>
                <w:color w:val="000000"/>
                <w:sz w:val="20"/>
                <w:szCs w:val="20"/>
              </w:rPr>
              <w:t>20___</w:t>
            </w:r>
            <w:r w:rsidRPr="00784172">
              <w:rPr>
                <w:rFonts w:ascii="GHEA Grapalat" w:hAnsi="GHEA Grapalat" w:cs="Sylfaen"/>
                <w:color w:val="000000"/>
                <w:sz w:val="20"/>
                <w:szCs w:val="20"/>
              </w:rPr>
              <w:t>թ.</w:t>
            </w:r>
          </w:p>
          <w:p w14:paraId="7CCA6F2C" w14:textId="77777777" w:rsidR="00784172" w:rsidRPr="00784172" w:rsidRDefault="00784172" w:rsidP="00784172">
            <w:pPr>
              <w:rPr>
                <w:rFonts w:ascii="GHEA Grapalat" w:hAnsi="GHEA Grapalat" w:cs="Sylfaen"/>
                <w:color w:val="000000"/>
                <w:sz w:val="20"/>
                <w:szCs w:val="20"/>
              </w:rPr>
            </w:pPr>
          </w:p>
          <w:p w14:paraId="7D17ECAF" w14:textId="77777777" w:rsidR="00784172" w:rsidRPr="00784172" w:rsidRDefault="00784172" w:rsidP="00784172">
            <w:pPr>
              <w:rPr>
                <w:rFonts w:ascii="GHEA Grapalat" w:hAnsi="GHEA Grapalat" w:cs="Sylfaen"/>
                <w:sz w:val="20"/>
                <w:szCs w:val="20"/>
              </w:rPr>
            </w:pPr>
          </w:p>
          <w:p w14:paraId="19DFDF9A" w14:textId="77777777" w:rsidR="00784172" w:rsidRPr="00784172" w:rsidRDefault="00784172" w:rsidP="00784172">
            <w:pPr>
              <w:jc w:val="right"/>
              <w:rPr>
                <w:rFonts w:ascii="GHEA Grapalat" w:hAnsi="GHEA Grapalat" w:cs="Arial"/>
                <w:sz w:val="20"/>
                <w:szCs w:val="20"/>
              </w:rPr>
            </w:pPr>
          </w:p>
        </w:tc>
      </w:tr>
    </w:tbl>
    <w:p w14:paraId="4031E15B"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9F2E5C"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9C25224"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ED61D4D"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2ECDF0"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9F6E85" w14:textId="77777777" w:rsidR="00784172" w:rsidRPr="00784172" w:rsidRDefault="00784172" w:rsidP="00784172">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784172">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45FA13C" w14:textId="77777777" w:rsidR="00784172" w:rsidRPr="00784172" w:rsidRDefault="00784172" w:rsidP="00784172">
      <w:pPr>
        <w:jc w:val="center"/>
        <w:rPr>
          <w:rFonts w:ascii="GHEA Grapalat" w:hAnsi="GHEA Grapalat"/>
          <w:b/>
          <w:sz w:val="22"/>
          <w:szCs w:val="22"/>
          <w:lang w:val="nl-NL"/>
        </w:rPr>
      </w:pPr>
      <w:r w:rsidRPr="00784172">
        <w:rPr>
          <w:rFonts w:ascii="GHEA Grapalat" w:hAnsi="GHEA Grapalat"/>
          <w:b/>
          <w:lang w:val="hy-AM"/>
        </w:rPr>
        <w:br w:type="page"/>
      </w:r>
      <w:r w:rsidRPr="00784172">
        <w:rPr>
          <w:rFonts w:ascii="GHEA Grapalat" w:hAnsi="GHEA Grapalat"/>
          <w:b/>
          <w:sz w:val="22"/>
          <w:szCs w:val="22"/>
          <w:lang w:val="hy-AM"/>
        </w:rPr>
        <w:lastRenderedPageBreak/>
        <w:t>Վճարման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պահանջագրի</w:t>
      </w:r>
      <w:r w:rsidRPr="00784172">
        <w:rPr>
          <w:rFonts w:ascii="GHEA Grapalat" w:hAnsi="GHEA Grapalat"/>
          <w:b/>
          <w:sz w:val="22"/>
          <w:szCs w:val="22"/>
          <w:lang w:val="nl-NL"/>
        </w:rPr>
        <w:t xml:space="preserve"> </w:t>
      </w:r>
      <w:r w:rsidRPr="00784172">
        <w:rPr>
          <w:rFonts w:ascii="GHEA Grapalat" w:hAnsi="GHEA Grapalat"/>
          <w:b/>
          <w:sz w:val="22"/>
          <w:szCs w:val="22"/>
          <w:lang w:val="hy-AM"/>
        </w:rPr>
        <w:t>պարտադիր</w:t>
      </w:r>
      <w:r w:rsidRPr="00784172">
        <w:rPr>
          <w:rFonts w:ascii="GHEA Grapalat" w:hAnsi="GHEA Grapalat"/>
          <w:b/>
          <w:sz w:val="22"/>
          <w:szCs w:val="22"/>
          <w:lang w:val="nl-NL"/>
        </w:rPr>
        <w:t xml:space="preserve"> </w:t>
      </w:r>
      <w:r w:rsidRPr="00784172">
        <w:rPr>
          <w:rFonts w:ascii="GHEA Grapalat" w:hAnsi="GHEA Grapalat"/>
          <w:b/>
          <w:sz w:val="22"/>
          <w:szCs w:val="22"/>
          <w:lang w:val="hy-AM"/>
        </w:rPr>
        <w:t>վավերապայմանները</w:t>
      </w:r>
      <w:r w:rsidRPr="00784172">
        <w:rPr>
          <w:rFonts w:ascii="GHEA Grapalat" w:hAnsi="GHEA Grapalat"/>
          <w:b/>
          <w:sz w:val="22"/>
          <w:szCs w:val="22"/>
          <w:lang w:val="nl-NL"/>
        </w:rPr>
        <w:t xml:space="preserve"> </w:t>
      </w:r>
      <w:r w:rsidRPr="00784172">
        <w:rPr>
          <w:rFonts w:ascii="GHEA Grapalat" w:hAnsi="GHEA Grapalat"/>
          <w:b/>
          <w:sz w:val="22"/>
          <w:szCs w:val="22"/>
          <w:lang w:val="hy-AM"/>
        </w:rPr>
        <w:t>և</w:t>
      </w:r>
      <w:r w:rsidRPr="00784172">
        <w:rPr>
          <w:rFonts w:ascii="GHEA Grapalat" w:hAnsi="GHEA Grapalat"/>
          <w:b/>
          <w:sz w:val="22"/>
          <w:szCs w:val="22"/>
          <w:lang w:val="nl-NL"/>
        </w:rPr>
        <w:t xml:space="preserve"> </w:t>
      </w:r>
      <w:r w:rsidRPr="00784172">
        <w:rPr>
          <w:rFonts w:ascii="GHEA Grapalat" w:hAnsi="GHEA Grapalat"/>
          <w:b/>
          <w:sz w:val="22"/>
          <w:szCs w:val="22"/>
          <w:lang w:val="hy-AM"/>
        </w:rPr>
        <w:t>լրացման</w:t>
      </w:r>
      <w:r w:rsidRPr="00784172">
        <w:rPr>
          <w:rFonts w:ascii="GHEA Grapalat" w:hAnsi="GHEA Grapalat"/>
          <w:b/>
          <w:sz w:val="22"/>
          <w:szCs w:val="22"/>
          <w:lang w:val="nl-NL"/>
        </w:rPr>
        <w:t xml:space="preserve"> </w:t>
      </w:r>
      <w:r w:rsidRPr="00784172">
        <w:rPr>
          <w:rFonts w:ascii="GHEA Grapalat" w:hAnsi="GHEA Grapalat"/>
          <w:b/>
          <w:sz w:val="22"/>
          <w:szCs w:val="22"/>
          <w:lang w:val="hy-AM"/>
        </w:rPr>
        <w:t>ուղեցույցը</w:t>
      </w:r>
    </w:p>
    <w:p w14:paraId="23B94820" w14:textId="77777777" w:rsidR="00784172" w:rsidRPr="00784172" w:rsidRDefault="00784172" w:rsidP="00784172">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784172" w:rsidRPr="00784172" w14:paraId="0C0E2BEE" w14:textId="77777777" w:rsidTr="00784172">
        <w:tc>
          <w:tcPr>
            <w:tcW w:w="720" w:type="dxa"/>
            <w:tcBorders>
              <w:top w:val="single" w:sz="4" w:space="0" w:color="auto"/>
              <w:left w:val="single" w:sz="4" w:space="0" w:color="auto"/>
              <w:bottom w:val="single" w:sz="4" w:space="0" w:color="auto"/>
              <w:right w:val="single" w:sz="4" w:space="0" w:color="auto"/>
            </w:tcBorders>
          </w:tcPr>
          <w:p w14:paraId="1610B87D" w14:textId="77777777"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A82441E"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27BE8ED"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Նշված դաշտի/</w:t>
            </w:r>
          </w:p>
          <w:p w14:paraId="36A37E27"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2B5E88" w14:textId="77777777" w:rsidR="00784172" w:rsidRPr="00784172" w:rsidRDefault="00784172" w:rsidP="00784172">
            <w:pPr>
              <w:jc w:val="center"/>
              <w:rPr>
                <w:rFonts w:ascii="GHEA Grapalat" w:hAnsi="GHEA Grapalat"/>
                <w:b/>
                <w:sz w:val="20"/>
                <w:szCs w:val="20"/>
                <w:lang w:val="hy-AM"/>
              </w:rPr>
            </w:pPr>
            <w:r w:rsidRPr="00784172">
              <w:rPr>
                <w:rFonts w:ascii="GHEA Grapalat" w:hAnsi="GHEA Grapalat"/>
                <w:b/>
                <w:sz w:val="20"/>
                <w:szCs w:val="20"/>
              </w:rPr>
              <w:t>Վավերապայմանի լրացման պահանջը</w:t>
            </w:r>
            <w:r w:rsidRPr="00784172">
              <w:rPr>
                <w:rFonts w:ascii="GHEA Grapalat" w:hAnsi="GHEA Grapalat"/>
                <w:b/>
                <w:sz w:val="20"/>
                <w:szCs w:val="20"/>
                <w:lang w:val="hy-AM"/>
              </w:rPr>
              <w:t xml:space="preserve"> </w:t>
            </w:r>
          </w:p>
          <w:p w14:paraId="4FD6625E"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E889D9E"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Վավերապայմանը</w:t>
            </w:r>
          </w:p>
          <w:p w14:paraId="0A139EB4"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 xml:space="preserve">լրացնող կողմը` </w:t>
            </w:r>
          </w:p>
          <w:p w14:paraId="2DBC0CE0"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շահառուն կամ վճարողը</w:t>
            </w:r>
          </w:p>
          <w:p w14:paraId="2246AAAB" w14:textId="77777777" w:rsidR="00784172" w:rsidRPr="00784172" w:rsidRDefault="00784172" w:rsidP="00784172">
            <w:pPr>
              <w:ind w:left="-588" w:firstLine="588"/>
              <w:jc w:val="center"/>
              <w:rPr>
                <w:rFonts w:ascii="GHEA Grapalat" w:hAnsi="GHEA Grapalat"/>
                <w:b/>
                <w:sz w:val="20"/>
                <w:szCs w:val="20"/>
              </w:rPr>
            </w:pPr>
            <w:r w:rsidRPr="00784172">
              <w:rPr>
                <w:rFonts w:ascii="GHEA Grapalat" w:hAnsi="GHEA Grapalat"/>
                <w:b/>
                <w:sz w:val="20"/>
                <w:szCs w:val="20"/>
              </w:rPr>
              <w:t>(</w:t>
            </w:r>
            <w:r w:rsidRPr="00784172">
              <w:rPr>
                <w:rFonts w:ascii="GHEA Grapalat" w:hAnsi="GHEA Grapalat"/>
                <w:b/>
                <w:sz w:val="20"/>
                <w:szCs w:val="20"/>
                <w:lang w:val="hy-AM"/>
              </w:rPr>
              <w:t>գնումների գործընթացի հետ կապված</w:t>
            </w:r>
            <w:r w:rsidRPr="00784172">
              <w:rPr>
                <w:rFonts w:ascii="GHEA Grapalat" w:hAnsi="GHEA Grapalat"/>
                <w:b/>
                <w:sz w:val="20"/>
                <w:szCs w:val="20"/>
              </w:rPr>
              <w:t>)</w:t>
            </w:r>
          </w:p>
        </w:tc>
      </w:tr>
      <w:tr w:rsidR="00784172" w:rsidRPr="00784172" w14:paraId="35642237" w14:textId="77777777" w:rsidTr="00784172">
        <w:tc>
          <w:tcPr>
            <w:tcW w:w="720" w:type="dxa"/>
            <w:tcBorders>
              <w:top w:val="single" w:sz="4" w:space="0" w:color="auto"/>
              <w:left w:val="single" w:sz="4" w:space="0" w:color="auto"/>
              <w:bottom w:val="single" w:sz="4" w:space="0" w:color="auto"/>
              <w:right w:val="single" w:sz="4" w:space="0" w:color="auto"/>
            </w:tcBorders>
          </w:tcPr>
          <w:p w14:paraId="16B7F9B8"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AF3BA6C"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3438C03"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15F3392"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C4A31C5" w14:textId="77777777" w:rsidR="00784172" w:rsidRPr="00784172" w:rsidRDefault="00784172" w:rsidP="00784172">
            <w:pPr>
              <w:jc w:val="center"/>
              <w:rPr>
                <w:rFonts w:ascii="GHEA Grapalat" w:hAnsi="GHEA Grapalat"/>
                <w:b/>
                <w:sz w:val="20"/>
                <w:szCs w:val="20"/>
              </w:rPr>
            </w:pPr>
            <w:r w:rsidRPr="00784172">
              <w:rPr>
                <w:rFonts w:ascii="GHEA Grapalat" w:hAnsi="GHEA Grapalat"/>
                <w:b/>
                <w:sz w:val="20"/>
                <w:szCs w:val="20"/>
              </w:rPr>
              <w:t>5</w:t>
            </w:r>
          </w:p>
        </w:tc>
      </w:tr>
      <w:tr w:rsidR="00784172" w:rsidRPr="00784172" w14:paraId="55B1C965" w14:textId="77777777" w:rsidTr="00784172">
        <w:tc>
          <w:tcPr>
            <w:tcW w:w="720" w:type="dxa"/>
            <w:tcBorders>
              <w:top w:val="single" w:sz="4" w:space="0" w:color="auto"/>
              <w:left w:val="single" w:sz="4" w:space="0" w:color="auto"/>
              <w:bottom w:val="single" w:sz="4" w:space="0" w:color="auto"/>
              <w:right w:val="single" w:sz="4" w:space="0" w:color="auto"/>
            </w:tcBorders>
          </w:tcPr>
          <w:p w14:paraId="5D81750A"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A73F166"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D00BE0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87FD6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C11E602"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Փաստաթղթի վրա նախապես լրացված է &lt;Վճարման պահանջագիր&gt;</w:t>
            </w:r>
          </w:p>
        </w:tc>
      </w:tr>
      <w:tr w:rsidR="00784172" w:rsidRPr="00784172" w14:paraId="35DF2208" w14:textId="77777777" w:rsidTr="00784172">
        <w:tc>
          <w:tcPr>
            <w:tcW w:w="720" w:type="dxa"/>
            <w:tcBorders>
              <w:top w:val="single" w:sz="4" w:space="0" w:color="auto"/>
              <w:left w:val="single" w:sz="4" w:space="0" w:color="auto"/>
              <w:bottom w:val="single" w:sz="4" w:space="0" w:color="auto"/>
              <w:right w:val="single" w:sz="4" w:space="0" w:color="auto"/>
            </w:tcBorders>
          </w:tcPr>
          <w:p w14:paraId="208817DC" w14:textId="77777777" w:rsidR="00784172" w:rsidRPr="00784172" w:rsidRDefault="00784172" w:rsidP="00784172">
            <w:pPr>
              <w:numPr>
                <w:ilvl w:val="0"/>
                <w:numId w:val="26"/>
              </w:numPr>
              <w:contextualSpacing/>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2008298B" w14:textId="77777777"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742E6C1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F4DFA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435FAB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կողմից` վճարողի բանկին վճարման պահանջագիրը ներկայացնելիս</w:t>
            </w:r>
          </w:p>
        </w:tc>
      </w:tr>
      <w:tr w:rsidR="00784172" w:rsidRPr="00784172" w14:paraId="7347680A" w14:textId="77777777" w:rsidTr="00784172">
        <w:tc>
          <w:tcPr>
            <w:tcW w:w="720" w:type="dxa"/>
            <w:tcBorders>
              <w:top w:val="single" w:sz="4" w:space="0" w:color="auto"/>
              <w:left w:val="single" w:sz="4" w:space="0" w:color="auto"/>
              <w:bottom w:val="single" w:sz="4" w:space="0" w:color="auto"/>
              <w:right w:val="single" w:sz="4" w:space="0" w:color="auto"/>
            </w:tcBorders>
          </w:tcPr>
          <w:p w14:paraId="4C295C8E" w14:textId="77777777" w:rsidR="00784172" w:rsidRPr="00784172" w:rsidRDefault="00784172" w:rsidP="00784172">
            <w:pPr>
              <w:numPr>
                <w:ilvl w:val="0"/>
                <w:numId w:val="26"/>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9D090A5" w14:textId="77777777" w:rsidR="00784172" w:rsidRPr="00784172" w:rsidRDefault="00784172" w:rsidP="00784172">
            <w:pPr>
              <w:jc w:val="both"/>
              <w:rPr>
                <w:rFonts w:ascii="GHEA Grapalat" w:hAnsi="GHEA Grapalat"/>
                <w:sz w:val="20"/>
                <w:szCs w:val="20"/>
              </w:rPr>
            </w:pPr>
            <w:r w:rsidRPr="00784172">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149FAB6"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E23D9C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10659F74" w14:textId="77777777" w:rsidR="00784172" w:rsidRPr="00784172" w:rsidRDefault="00784172" w:rsidP="00784172">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5A2D80E" w14:textId="77777777" w:rsidR="00784172" w:rsidRPr="00784172" w:rsidRDefault="00784172" w:rsidP="00784172">
            <w:pPr>
              <w:ind w:left="132" w:hanging="132"/>
              <w:jc w:val="center"/>
              <w:rPr>
                <w:rFonts w:ascii="GHEA Grapalat" w:hAnsi="GHEA Grapalat"/>
                <w:sz w:val="20"/>
                <w:szCs w:val="20"/>
                <w:lang w:val="hy-AM"/>
              </w:rPr>
            </w:pPr>
            <w:r w:rsidRPr="00784172">
              <w:rPr>
                <w:rFonts w:ascii="GHEA Grapalat" w:hAnsi="GHEA Grapalat"/>
                <w:sz w:val="20"/>
                <w:szCs w:val="20"/>
              </w:rPr>
              <w:t>լրացվում է շահառուի կողմից` վճարողի բանկին վճարման պահանջագրի ներկայացման օրը</w:t>
            </w:r>
            <w:r w:rsidRPr="00784172">
              <w:rPr>
                <w:rFonts w:ascii="GHEA Grapalat" w:hAnsi="GHEA Grapalat"/>
                <w:sz w:val="20"/>
                <w:szCs w:val="20"/>
                <w:lang w:val="hy-AM"/>
              </w:rPr>
              <w:t xml:space="preserve">: </w:t>
            </w:r>
          </w:p>
        </w:tc>
      </w:tr>
      <w:tr w:rsidR="00784172" w:rsidRPr="00784172" w14:paraId="5EA2B5C2" w14:textId="77777777" w:rsidTr="00784172">
        <w:tc>
          <w:tcPr>
            <w:tcW w:w="720" w:type="dxa"/>
            <w:tcBorders>
              <w:top w:val="single" w:sz="4" w:space="0" w:color="auto"/>
              <w:left w:val="single" w:sz="4" w:space="0" w:color="auto"/>
              <w:bottom w:val="single" w:sz="4" w:space="0" w:color="auto"/>
              <w:right w:val="single" w:sz="4" w:space="0" w:color="auto"/>
            </w:tcBorders>
          </w:tcPr>
          <w:p w14:paraId="156F2CC0" w14:textId="77777777" w:rsidR="00784172" w:rsidRPr="00784172" w:rsidRDefault="00784172" w:rsidP="00784172">
            <w:pPr>
              <w:numPr>
                <w:ilvl w:val="0"/>
                <w:numId w:val="26"/>
              </w:numPr>
              <w:ind w:hanging="436"/>
              <w:contextualSpacing/>
              <w:jc w:val="both"/>
              <w:rPr>
                <w:rFonts w:ascii="GHEA Grapalat" w:hAnsi="GHEA Grapalat" w:cs="Times Armenian"/>
                <w:sz w:val="20"/>
                <w:szCs w:val="20"/>
                <w:lang w:eastAsia="ru-RU"/>
              </w:rPr>
            </w:pPr>
          </w:p>
        </w:tc>
        <w:tc>
          <w:tcPr>
            <w:tcW w:w="1938" w:type="dxa"/>
            <w:tcBorders>
              <w:top w:val="single" w:sz="4" w:space="0" w:color="auto"/>
              <w:left w:val="single" w:sz="4" w:space="0" w:color="auto"/>
              <w:bottom w:val="single" w:sz="4" w:space="0" w:color="auto"/>
              <w:right w:val="single" w:sz="4" w:space="0" w:color="auto"/>
            </w:tcBorders>
          </w:tcPr>
          <w:p w14:paraId="65148D33" w14:textId="77777777" w:rsidR="00784172" w:rsidRPr="00784172" w:rsidRDefault="00784172" w:rsidP="00784172">
            <w:pPr>
              <w:jc w:val="both"/>
              <w:rPr>
                <w:rFonts w:ascii="GHEA Grapalat" w:hAnsi="GHEA Grapalat"/>
                <w:sz w:val="20"/>
                <w:szCs w:val="20"/>
              </w:rPr>
            </w:pPr>
            <w:r w:rsidRPr="00784172">
              <w:rPr>
                <w:rFonts w:ascii="GHEA Grapalat" w:hAnsi="GHEA Grapalat" w:cs="Sylfaen"/>
                <w:sz w:val="20"/>
                <w:szCs w:val="20"/>
                <w:lang w:val="hy-AM"/>
              </w:rPr>
              <w:t>Վճարողի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079DA5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BAC66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415B169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784172">
              <w:rPr>
                <w:rFonts w:ascii="GHEA Grapalat" w:hAnsi="GHEA Grapalat"/>
                <w:sz w:val="20"/>
                <w:szCs w:val="20"/>
                <w:lang w:val="hy-AM"/>
              </w:rPr>
              <w:t xml:space="preserve"> </w:t>
            </w:r>
            <w:r w:rsidRPr="00784172">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E7F8F20" w14:textId="77777777" w:rsidR="00784172" w:rsidRPr="00784172" w:rsidRDefault="00784172" w:rsidP="00784172">
            <w:pPr>
              <w:ind w:left="252" w:hanging="252"/>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0C191843" w14:textId="77777777" w:rsidTr="00784172">
        <w:tc>
          <w:tcPr>
            <w:tcW w:w="720" w:type="dxa"/>
            <w:tcBorders>
              <w:top w:val="single" w:sz="4" w:space="0" w:color="auto"/>
              <w:left w:val="single" w:sz="4" w:space="0" w:color="auto"/>
              <w:bottom w:val="single" w:sz="4" w:space="0" w:color="auto"/>
              <w:right w:val="single" w:sz="4" w:space="0" w:color="auto"/>
            </w:tcBorders>
          </w:tcPr>
          <w:p w14:paraId="2323CC5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F62D88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E1AAD3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739A2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DECAF9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45DD5909" w14:textId="77777777" w:rsidTr="00784172">
        <w:tc>
          <w:tcPr>
            <w:tcW w:w="720" w:type="dxa"/>
            <w:tcBorders>
              <w:top w:val="single" w:sz="4" w:space="0" w:color="auto"/>
              <w:left w:val="single" w:sz="4" w:space="0" w:color="auto"/>
              <w:bottom w:val="single" w:sz="4" w:space="0" w:color="auto"/>
              <w:right w:val="single" w:sz="4" w:space="0" w:color="auto"/>
            </w:tcBorders>
          </w:tcPr>
          <w:p w14:paraId="39C4851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3330A3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1BBCA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21BA0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57EB349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54DD47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0FEE9C8F" w14:textId="77777777" w:rsidTr="00784172">
        <w:tc>
          <w:tcPr>
            <w:tcW w:w="720" w:type="dxa"/>
            <w:tcBorders>
              <w:top w:val="single" w:sz="4" w:space="0" w:color="auto"/>
              <w:left w:val="single" w:sz="4" w:space="0" w:color="auto"/>
              <w:bottom w:val="single" w:sz="4" w:space="0" w:color="auto"/>
              <w:right w:val="single" w:sz="4" w:space="0" w:color="auto"/>
            </w:tcBorders>
          </w:tcPr>
          <w:p w14:paraId="57AD8CC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7FDA3D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882BC1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A7630B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5337DA6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0C3BB2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784172" w14:paraId="3D7007F0" w14:textId="77777777" w:rsidTr="00784172">
        <w:tc>
          <w:tcPr>
            <w:tcW w:w="720" w:type="dxa"/>
            <w:tcBorders>
              <w:top w:val="single" w:sz="4" w:space="0" w:color="auto"/>
              <w:left w:val="single" w:sz="4" w:space="0" w:color="auto"/>
              <w:bottom w:val="single" w:sz="4" w:space="0" w:color="auto"/>
              <w:right w:val="single" w:sz="4" w:space="0" w:color="auto"/>
            </w:tcBorders>
          </w:tcPr>
          <w:p w14:paraId="4FF8DCE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940A58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019EFD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1240B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7D49051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w:t>
            </w:r>
            <w:r w:rsidRPr="00784172">
              <w:rPr>
                <w:rFonts w:ascii="GHEA Grapalat" w:hAnsi="GHEA Grapalat"/>
                <w:sz w:val="20"/>
                <w:szCs w:val="20"/>
              </w:rPr>
              <w:lastRenderedPageBreak/>
              <w:t>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554488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լրացվում է վճարողի կողմից</w:t>
            </w:r>
          </w:p>
        </w:tc>
      </w:tr>
      <w:tr w:rsidR="00784172" w:rsidRPr="00784172" w14:paraId="6DE21794" w14:textId="77777777" w:rsidTr="00784172">
        <w:tc>
          <w:tcPr>
            <w:tcW w:w="720" w:type="dxa"/>
            <w:tcBorders>
              <w:top w:val="single" w:sz="4" w:space="0" w:color="auto"/>
              <w:left w:val="single" w:sz="4" w:space="0" w:color="auto"/>
              <w:bottom w:val="single" w:sz="4" w:space="0" w:color="auto"/>
              <w:right w:val="single" w:sz="4" w:space="0" w:color="auto"/>
            </w:tcBorders>
          </w:tcPr>
          <w:p w14:paraId="0DED5D6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662407E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w:t>
            </w:r>
            <w:r w:rsidRPr="00784172">
              <w:rPr>
                <w:rFonts w:ascii="GHEA Grapalat" w:hAnsi="GHEA Grapalat" w:cs="Sylfaen"/>
                <w:sz w:val="20"/>
                <w:szCs w:val="20"/>
                <w:lang w:val="hy-AM"/>
              </w:rPr>
              <w:t>ի  անվանումը</w:t>
            </w:r>
            <w:r w:rsidRPr="00784172">
              <w:rPr>
                <w:rFonts w:ascii="GHEA Grapalat" w:hAnsi="GHEA Grapalat" w:cs="Sylfaen"/>
                <w:sz w:val="20"/>
                <w:szCs w:val="20"/>
              </w:rPr>
              <w:t>,</w:t>
            </w:r>
            <w:r w:rsidRPr="00784172">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F4F6B6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D8236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22D2660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7CA1FFD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67B54CF9" w14:textId="77777777" w:rsidTr="00784172">
        <w:tc>
          <w:tcPr>
            <w:tcW w:w="720" w:type="dxa"/>
            <w:tcBorders>
              <w:top w:val="single" w:sz="4" w:space="0" w:color="auto"/>
              <w:left w:val="single" w:sz="4" w:space="0" w:color="auto"/>
              <w:bottom w:val="single" w:sz="4" w:space="0" w:color="auto"/>
              <w:right w:val="single" w:sz="4" w:space="0" w:color="auto"/>
            </w:tcBorders>
          </w:tcPr>
          <w:p w14:paraId="15AF757D"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73B057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w:t>
            </w:r>
            <w:r w:rsidRPr="00784172">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E4D83E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C99D9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17B07D82"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rPr>
              <w:t xml:space="preserve"> (</w:t>
            </w:r>
            <w:r w:rsidRPr="00784172">
              <w:rPr>
                <w:rFonts w:ascii="GHEA Grapalat" w:hAnsi="GHEA Grapalat" w:cs="Sylfaen"/>
                <w:sz w:val="20"/>
                <w:szCs w:val="20"/>
                <w:lang w:val="hy-AM"/>
              </w:rPr>
              <w:t>գնումների հետ կապված գործընթացում չի լրացվում</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CBA63C"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ru-RU"/>
              </w:rPr>
              <w:t>(</w:t>
            </w:r>
            <w:r w:rsidRPr="00784172">
              <w:rPr>
                <w:rFonts w:ascii="GHEA Grapalat" w:hAnsi="GHEA Grapalat" w:cs="Sylfaen"/>
                <w:sz w:val="20"/>
                <w:szCs w:val="20"/>
                <w:lang w:val="hy-AM"/>
              </w:rPr>
              <w:t>չի լրացվում</w:t>
            </w:r>
            <w:r w:rsidRPr="00784172">
              <w:rPr>
                <w:rFonts w:ascii="GHEA Grapalat" w:hAnsi="GHEA Grapalat" w:cs="Sylfaen"/>
                <w:sz w:val="20"/>
                <w:szCs w:val="20"/>
                <w:lang w:val="ru-RU"/>
              </w:rPr>
              <w:t>)</w:t>
            </w:r>
          </w:p>
        </w:tc>
      </w:tr>
      <w:tr w:rsidR="00784172" w:rsidRPr="00784172" w14:paraId="1E0F3169" w14:textId="77777777" w:rsidTr="00784172">
        <w:tc>
          <w:tcPr>
            <w:tcW w:w="720" w:type="dxa"/>
            <w:tcBorders>
              <w:top w:val="single" w:sz="4" w:space="0" w:color="auto"/>
              <w:left w:val="single" w:sz="4" w:space="0" w:color="auto"/>
              <w:bottom w:val="single" w:sz="4" w:space="0" w:color="auto"/>
              <w:right w:val="single" w:sz="4" w:space="0" w:color="auto"/>
            </w:tcBorders>
          </w:tcPr>
          <w:p w14:paraId="3156CBF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9DC997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4EF7CA3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164A7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5934B6C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5655364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35A0F83C" w14:textId="77777777" w:rsidTr="00784172">
        <w:tc>
          <w:tcPr>
            <w:tcW w:w="720" w:type="dxa"/>
            <w:tcBorders>
              <w:top w:val="single" w:sz="4" w:space="0" w:color="auto"/>
              <w:left w:val="single" w:sz="4" w:space="0" w:color="auto"/>
              <w:bottom w:val="single" w:sz="4" w:space="0" w:color="auto"/>
              <w:right w:val="single" w:sz="4" w:space="0" w:color="auto"/>
            </w:tcBorders>
          </w:tcPr>
          <w:p w14:paraId="47E73BC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CEDD2D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1ABEFBE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BD3307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FF7847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0F89DA94" w14:textId="77777777" w:rsidTr="00784172">
        <w:tc>
          <w:tcPr>
            <w:tcW w:w="720" w:type="dxa"/>
            <w:tcBorders>
              <w:top w:val="single" w:sz="4" w:space="0" w:color="auto"/>
              <w:left w:val="single" w:sz="4" w:space="0" w:color="auto"/>
              <w:bottom w:val="single" w:sz="4" w:space="0" w:color="auto"/>
              <w:right w:val="single" w:sz="4" w:space="0" w:color="auto"/>
            </w:tcBorders>
          </w:tcPr>
          <w:p w14:paraId="7B5FE21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870C94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9E72CB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AB6CF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3F7FABE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 այն բանկային (</w:t>
            </w:r>
            <w:r w:rsidRPr="00784172">
              <w:rPr>
                <w:rFonts w:ascii="GHEA Grapalat" w:hAnsi="GHEA Grapalat"/>
                <w:sz w:val="20"/>
                <w:szCs w:val="20"/>
                <w:lang w:val="hy-AM"/>
              </w:rPr>
              <w:t>գանձապետական</w:t>
            </w:r>
            <w:r w:rsidRPr="00784172">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FF1850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նախապես լրացվում է շահառուի կողմից` հրավերով</w:t>
            </w:r>
          </w:p>
        </w:tc>
      </w:tr>
      <w:tr w:rsidR="00784172" w:rsidRPr="00784172" w14:paraId="76A628F6" w14:textId="77777777" w:rsidTr="00784172">
        <w:tc>
          <w:tcPr>
            <w:tcW w:w="720" w:type="dxa"/>
            <w:tcBorders>
              <w:top w:val="single" w:sz="4" w:space="0" w:color="auto"/>
              <w:left w:val="single" w:sz="4" w:space="0" w:color="auto"/>
              <w:bottom w:val="single" w:sz="4" w:space="0" w:color="auto"/>
              <w:right w:val="single" w:sz="4" w:space="0" w:color="auto"/>
            </w:tcBorders>
          </w:tcPr>
          <w:p w14:paraId="3693229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A348A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283A2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64B456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00B16CF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31ADE13A"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լրացվում է վճարողի կողմից</w:t>
            </w:r>
            <w:r w:rsidRPr="00784172">
              <w:rPr>
                <w:rFonts w:ascii="GHEA Grapalat" w:hAnsi="GHEA Grapalat"/>
                <w:sz w:val="20"/>
                <w:szCs w:val="20"/>
                <w:lang w:val="hy-AM"/>
              </w:rPr>
              <w:t xml:space="preserve"> </w:t>
            </w:r>
          </w:p>
        </w:tc>
      </w:tr>
      <w:tr w:rsidR="00784172" w:rsidRPr="00D33EEF" w14:paraId="3BB925EC" w14:textId="77777777" w:rsidTr="00784172">
        <w:tc>
          <w:tcPr>
            <w:tcW w:w="720" w:type="dxa"/>
            <w:tcBorders>
              <w:top w:val="single" w:sz="4" w:space="0" w:color="auto"/>
              <w:left w:val="single" w:sz="4" w:space="0" w:color="auto"/>
              <w:bottom w:val="single" w:sz="4" w:space="0" w:color="auto"/>
              <w:right w:val="single" w:sz="4" w:space="0" w:color="auto"/>
            </w:tcBorders>
          </w:tcPr>
          <w:p w14:paraId="5F7E683A"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0F716F16"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Ակցեպտավորված գումարը՝  (թվերով</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և</w:t>
            </w:r>
            <w:r w:rsidRPr="00784172">
              <w:rPr>
                <w:rFonts w:ascii="GHEA Grapalat" w:hAnsi="GHEA Grapalat" w:cs="Arial"/>
                <w:sz w:val="20"/>
                <w:szCs w:val="20"/>
                <w:lang w:val="hy-AM"/>
              </w:rPr>
              <w:t xml:space="preserve"> </w:t>
            </w:r>
            <w:r w:rsidRPr="00784172">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DBF55B1"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4731B5"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ոչ պարտադիր</w:t>
            </w:r>
          </w:p>
          <w:p w14:paraId="464AAE64"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A1110AA"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(չի լրացվում եւ չի կիրառվում)</w:t>
            </w:r>
          </w:p>
        </w:tc>
      </w:tr>
      <w:tr w:rsidR="00784172" w:rsidRPr="00784172" w14:paraId="3FD416FA" w14:textId="77777777" w:rsidTr="00784172">
        <w:tc>
          <w:tcPr>
            <w:tcW w:w="720" w:type="dxa"/>
            <w:tcBorders>
              <w:top w:val="single" w:sz="4" w:space="0" w:color="auto"/>
              <w:left w:val="single" w:sz="4" w:space="0" w:color="auto"/>
              <w:bottom w:val="single" w:sz="4" w:space="0" w:color="auto"/>
              <w:right w:val="single" w:sz="4" w:space="0" w:color="auto"/>
            </w:tcBorders>
          </w:tcPr>
          <w:p w14:paraId="48F0923F"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27479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DF32BE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4E7020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465FB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վճարողի կողմից</w:t>
            </w:r>
          </w:p>
        </w:tc>
      </w:tr>
      <w:tr w:rsidR="00784172" w:rsidRPr="00D33EEF" w14:paraId="0A87C10E" w14:textId="77777777" w:rsidTr="00784172">
        <w:tc>
          <w:tcPr>
            <w:tcW w:w="720" w:type="dxa"/>
            <w:tcBorders>
              <w:top w:val="single" w:sz="4" w:space="0" w:color="auto"/>
              <w:left w:val="single" w:sz="4" w:space="0" w:color="auto"/>
              <w:bottom w:val="single" w:sz="4" w:space="0" w:color="auto"/>
              <w:right w:val="single" w:sz="4" w:space="0" w:color="auto"/>
            </w:tcBorders>
          </w:tcPr>
          <w:p w14:paraId="4682409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DF4136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6798511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96CE6C8"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 xml:space="preserve">Պարտադիր </w:t>
            </w:r>
            <w:r w:rsidRPr="00784172">
              <w:rPr>
                <w:rFonts w:ascii="GHEA Grapalat" w:hAnsi="GHEA Grapalat"/>
                <w:sz w:val="20"/>
                <w:szCs w:val="20"/>
                <w:lang w:val="hy-AM"/>
              </w:rPr>
              <w:t xml:space="preserve">լրացվում է </w:t>
            </w:r>
            <w:r w:rsidRPr="00784172">
              <w:rPr>
                <w:rFonts w:ascii="GHEA Grapalat" w:hAnsi="GHEA Grapalat"/>
                <w:sz w:val="20"/>
                <w:szCs w:val="20"/>
              </w:rPr>
              <w:t>«</w:t>
            </w:r>
            <w:r w:rsidRPr="00784172">
              <w:rPr>
                <w:rFonts w:ascii="GHEA Grapalat" w:hAnsi="GHEA Grapalat"/>
                <w:sz w:val="20"/>
                <w:szCs w:val="20"/>
                <w:lang w:val="hy-AM"/>
              </w:rPr>
              <w:t>պայմանագրի կատարման ապահովման համար</w:t>
            </w:r>
            <w:r w:rsidRPr="00784172">
              <w:rPr>
                <w:rFonts w:ascii="GHEA Grapalat" w:hAnsi="GHEA Grapalat"/>
                <w:sz w:val="20"/>
                <w:szCs w:val="20"/>
              </w:rPr>
              <w:t>»</w:t>
            </w:r>
            <w:r w:rsidRPr="00784172">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1DE5C4D"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նախապես լրացվում է շահառուի կողմից` հրավերով</w:t>
            </w:r>
          </w:p>
        </w:tc>
      </w:tr>
      <w:tr w:rsidR="00784172" w:rsidRPr="00784172" w14:paraId="1525579F" w14:textId="77777777" w:rsidTr="00784172">
        <w:tc>
          <w:tcPr>
            <w:tcW w:w="720" w:type="dxa"/>
            <w:tcBorders>
              <w:top w:val="single" w:sz="4" w:space="0" w:color="auto"/>
              <w:left w:val="single" w:sz="4" w:space="0" w:color="auto"/>
              <w:bottom w:val="single" w:sz="4" w:space="0" w:color="auto"/>
              <w:right w:val="single" w:sz="4" w:space="0" w:color="auto"/>
            </w:tcBorders>
          </w:tcPr>
          <w:p w14:paraId="1505E9B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EE3CABA"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E512B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0BEBD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32629C0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r w:rsidRPr="00784172">
              <w:rPr>
                <w:rFonts w:ascii="GHEA Grapalat" w:hAnsi="GHEA Grapalat"/>
                <w:sz w:val="20"/>
                <w:szCs w:val="20"/>
              </w:rPr>
              <w:lastRenderedPageBreak/>
              <w:t>համարը</w:t>
            </w:r>
            <w:r w:rsidRPr="00784172">
              <w:rPr>
                <w:rFonts w:ascii="GHEA Grapalat" w:hAnsi="GHEA Grapalat"/>
                <w:sz w:val="20"/>
                <w:szCs w:val="20"/>
                <w:lang w:val="hy-AM"/>
              </w:rPr>
              <w:t>,</w:t>
            </w:r>
            <w:r w:rsidRPr="00784172">
              <w:rPr>
                <w:rFonts w:ascii="GHEA Grapalat" w:hAnsi="GHEA Grapalat" w:cs="Arial"/>
                <w:sz w:val="20"/>
                <w:szCs w:val="20"/>
                <w:lang w:val="hy-AM"/>
              </w:rPr>
              <w:t xml:space="preserve"> </w:t>
            </w:r>
            <w:r w:rsidRPr="00784172">
              <w:rPr>
                <w:rFonts w:ascii="GHEA Grapalat" w:hAnsi="GHEA Grapalat"/>
                <w:sz w:val="20"/>
                <w:szCs w:val="20"/>
              </w:rPr>
              <w:t xml:space="preserve"> գնման ընթացակարգի ծածկագիրը</w:t>
            </w:r>
            <w:r w:rsidRPr="00784172">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C077522"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 xml:space="preserve">լրացվում է </w:t>
            </w:r>
            <w:r w:rsidRPr="00784172">
              <w:rPr>
                <w:rFonts w:ascii="GHEA Grapalat" w:hAnsi="GHEA Grapalat"/>
                <w:sz w:val="20"/>
                <w:szCs w:val="20"/>
                <w:lang w:val="hy-AM"/>
              </w:rPr>
              <w:t>շահառու</w:t>
            </w:r>
            <w:r w:rsidRPr="00784172">
              <w:rPr>
                <w:rFonts w:ascii="GHEA Grapalat" w:hAnsi="GHEA Grapalat"/>
                <w:sz w:val="20"/>
                <w:szCs w:val="20"/>
              </w:rPr>
              <w:t>ի կողմից</w:t>
            </w:r>
          </w:p>
        </w:tc>
      </w:tr>
      <w:tr w:rsidR="00784172" w:rsidRPr="00D33EEF" w14:paraId="6880B6DB" w14:textId="77777777" w:rsidTr="00784172">
        <w:tc>
          <w:tcPr>
            <w:tcW w:w="720" w:type="dxa"/>
            <w:tcBorders>
              <w:top w:val="single" w:sz="4" w:space="0" w:color="auto"/>
              <w:left w:val="single" w:sz="4" w:space="0" w:color="auto"/>
              <w:bottom w:val="single" w:sz="4" w:space="0" w:color="auto"/>
              <w:right w:val="single" w:sz="4" w:space="0" w:color="auto"/>
            </w:tcBorders>
          </w:tcPr>
          <w:p w14:paraId="549F2010" w14:textId="77777777" w:rsidR="00784172" w:rsidRPr="00784172" w:rsidDel="0010680B" w:rsidRDefault="00784172" w:rsidP="00784172">
            <w:pPr>
              <w:jc w:val="center"/>
              <w:rPr>
                <w:rFonts w:ascii="GHEA Grapalat" w:hAnsi="GHEA Grapalat"/>
                <w:sz w:val="20"/>
                <w:szCs w:val="20"/>
                <w:lang w:val="hy-AM"/>
              </w:rPr>
            </w:pPr>
            <w:r w:rsidRPr="00784172">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779DF394" w14:textId="77777777" w:rsidR="00784172" w:rsidRPr="00784172" w:rsidRDefault="00784172" w:rsidP="00784172">
            <w:pPr>
              <w:jc w:val="center"/>
              <w:rPr>
                <w:rFonts w:ascii="GHEA Grapalat" w:hAnsi="GHEA Grapalat"/>
                <w:sz w:val="20"/>
                <w:szCs w:val="20"/>
              </w:rPr>
            </w:pPr>
            <w:r w:rsidRPr="00784172">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19678F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AA78EA" w14:textId="77777777" w:rsidR="00784172" w:rsidRPr="00784172" w:rsidRDefault="00784172" w:rsidP="00784172">
            <w:pPr>
              <w:jc w:val="center"/>
              <w:rPr>
                <w:rFonts w:ascii="GHEA Grapalat" w:hAnsi="GHEA Grapalat" w:cs="Sylfaen"/>
                <w:sz w:val="20"/>
                <w:szCs w:val="20"/>
                <w:lang w:val="hy-AM"/>
              </w:rPr>
            </w:pPr>
            <w:r w:rsidRPr="00784172">
              <w:rPr>
                <w:rFonts w:ascii="GHEA Grapalat" w:hAnsi="GHEA Grapalat"/>
                <w:sz w:val="20"/>
                <w:szCs w:val="20"/>
              </w:rPr>
              <w:t>պարտադիր</w:t>
            </w:r>
            <w:r w:rsidRPr="00784172">
              <w:rPr>
                <w:rFonts w:ascii="GHEA Grapalat" w:hAnsi="GHEA Grapalat" w:cs="Sylfaen"/>
                <w:sz w:val="20"/>
                <w:szCs w:val="20"/>
                <w:lang w:val="hy-AM"/>
              </w:rPr>
              <w:t xml:space="preserve"> </w:t>
            </w:r>
          </w:p>
          <w:p w14:paraId="1AED67CD" w14:textId="77777777" w:rsidR="00784172" w:rsidRPr="00784172" w:rsidRDefault="00784172" w:rsidP="00784172">
            <w:pPr>
              <w:jc w:val="center"/>
              <w:rPr>
                <w:rFonts w:ascii="GHEA Grapalat" w:hAnsi="GHEA Grapalat" w:cs="Sylfaen"/>
                <w:sz w:val="20"/>
                <w:szCs w:val="20"/>
                <w:lang w:val="hy-AM"/>
              </w:rPr>
            </w:pPr>
            <w:r w:rsidRPr="00784172">
              <w:rPr>
                <w:rFonts w:ascii="GHEA Grapalat" w:hAnsi="GHEA Grapalat" w:cs="Sylfaen"/>
                <w:sz w:val="20"/>
                <w:szCs w:val="20"/>
                <w:lang w:val="hy-AM"/>
              </w:rPr>
              <w:t xml:space="preserve">լրացվում է &lt;ակցեպտավորված վճարում&gt; բառերը, </w:t>
            </w:r>
          </w:p>
          <w:p w14:paraId="20B3EAB2"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3F67DF"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նախապես լրացվում է շահառուի կողմից </w:t>
            </w:r>
          </w:p>
        </w:tc>
      </w:tr>
      <w:tr w:rsidR="00784172" w:rsidRPr="00784172" w14:paraId="679B9AB3" w14:textId="77777777" w:rsidTr="00784172">
        <w:tc>
          <w:tcPr>
            <w:tcW w:w="720" w:type="dxa"/>
            <w:tcBorders>
              <w:top w:val="single" w:sz="4" w:space="0" w:color="auto"/>
              <w:left w:val="single" w:sz="4" w:space="0" w:color="auto"/>
              <w:bottom w:val="single" w:sz="4" w:space="0" w:color="auto"/>
              <w:right w:val="single" w:sz="4" w:space="0" w:color="auto"/>
            </w:tcBorders>
          </w:tcPr>
          <w:p w14:paraId="2CF3D3C7"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1103DD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721B5C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46739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30CE71A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784172">
              <w:rPr>
                <w:rFonts w:ascii="GHEA Grapalat" w:hAnsi="GHEA Grapalat"/>
                <w:sz w:val="20"/>
                <w:szCs w:val="20"/>
                <w:lang w:val="hy-AM"/>
              </w:rPr>
              <w:t xml:space="preserve"> </w:t>
            </w:r>
            <w:r w:rsidRPr="00784172">
              <w:rPr>
                <w:rFonts w:ascii="GHEA Grapalat" w:hAnsi="GHEA Grapalat"/>
                <w:sz w:val="20"/>
                <w:szCs w:val="20"/>
              </w:rPr>
              <w:t>(</w:t>
            </w:r>
            <w:r w:rsidRPr="00784172">
              <w:rPr>
                <w:rFonts w:ascii="GHEA Grapalat" w:hAnsi="GHEA Grapalat"/>
                <w:sz w:val="20"/>
                <w:szCs w:val="20"/>
                <w:lang w:val="hy-AM"/>
              </w:rPr>
              <w:t>վճարողի բանկին</w:t>
            </w:r>
            <w:r w:rsidRPr="00784172">
              <w:rPr>
                <w:rFonts w:ascii="GHEA Grapalat" w:hAnsi="GHEA Grapalat"/>
                <w:sz w:val="20"/>
                <w:szCs w:val="20"/>
              </w:rPr>
              <w:t>)</w:t>
            </w:r>
          </w:p>
          <w:p w14:paraId="7AEBEEA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Եթ ե լրացվել է &lt;</w:t>
            </w:r>
            <w:r w:rsidRPr="00784172">
              <w:rPr>
                <w:rFonts w:ascii="GHEA Grapalat" w:hAnsi="GHEA Grapalat" w:cs="Sylfaen"/>
                <w:sz w:val="20"/>
                <w:szCs w:val="20"/>
                <w:lang w:val="hy-AM"/>
              </w:rPr>
              <w:t>Վճարման կատարման հիմքեր&gt; դաշտը ապա այս տվյալը պարտադիր լրացվում է</w:t>
            </w:r>
            <w:r w:rsidRPr="00784172">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82FAA0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շահառուի</w:t>
            </w:r>
            <w:r w:rsidRPr="00784172">
              <w:rPr>
                <w:rFonts w:ascii="GHEA Grapalat" w:hAnsi="GHEA Grapalat"/>
                <w:sz w:val="20"/>
                <w:szCs w:val="20"/>
                <w:lang w:val="hy-AM"/>
              </w:rPr>
              <w:t xml:space="preserve"> </w:t>
            </w:r>
            <w:r w:rsidRPr="00784172">
              <w:rPr>
                <w:rFonts w:ascii="GHEA Grapalat" w:hAnsi="GHEA Grapalat"/>
                <w:sz w:val="20"/>
                <w:szCs w:val="20"/>
              </w:rPr>
              <w:t>կողմից</w:t>
            </w:r>
          </w:p>
        </w:tc>
      </w:tr>
      <w:tr w:rsidR="00784172" w:rsidRPr="00D33EEF" w14:paraId="67C1C6E4" w14:textId="77777777" w:rsidTr="00784172">
        <w:tc>
          <w:tcPr>
            <w:tcW w:w="720" w:type="dxa"/>
            <w:tcBorders>
              <w:top w:val="single" w:sz="4" w:space="0" w:color="auto"/>
              <w:left w:val="single" w:sz="4" w:space="0" w:color="auto"/>
              <w:bottom w:val="single" w:sz="4" w:space="0" w:color="auto"/>
              <w:right w:val="single" w:sz="4" w:space="0" w:color="auto"/>
            </w:tcBorders>
          </w:tcPr>
          <w:p w14:paraId="578AA70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7D36CE38"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A92454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77EC0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4BA70729"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այս դաշտը լրացվում</w:t>
            </w:r>
            <w:r w:rsidRPr="00784172">
              <w:rPr>
                <w:rFonts w:ascii="GHEA Grapalat" w:hAnsi="GHEA Grapalat"/>
                <w:sz w:val="20"/>
                <w:szCs w:val="20"/>
                <w:lang w:val="hy-AM"/>
              </w:rPr>
              <w:t xml:space="preserve"> է վճարողի կողմից պահանջագրի ներկայացման դեպքում: Ընդ որում</w:t>
            </w:r>
            <w:r w:rsidRPr="00784172">
              <w:rPr>
                <w:rFonts w:ascii="GHEA Grapalat" w:hAnsi="GHEA Grapalat"/>
                <w:sz w:val="20"/>
                <w:szCs w:val="20"/>
              </w:rPr>
              <w:t xml:space="preserve"> եթե </w:t>
            </w:r>
            <w:r w:rsidRPr="00784172">
              <w:rPr>
                <w:rFonts w:ascii="GHEA Grapalat" w:hAnsi="GHEA Grapalat" w:cs="Sylfaen"/>
                <w:sz w:val="20"/>
                <w:szCs w:val="20"/>
                <w:lang w:val="hy-AM"/>
              </w:rPr>
              <w:t xml:space="preserve">Վճարման պայմաններ դաշտում </w:t>
            </w:r>
            <w:r w:rsidRPr="00784172">
              <w:rPr>
                <w:rFonts w:ascii="GHEA Grapalat" w:hAnsi="GHEA Grapalat"/>
                <w:sz w:val="20"/>
                <w:szCs w:val="20"/>
                <w:lang w:val="hy-AM"/>
              </w:rPr>
              <w:t>նշված է &lt;ակցեպտավորված վճարում&gt; ապա</w:t>
            </w:r>
            <w:r w:rsidRPr="00784172">
              <w:rPr>
                <w:rFonts w:ascii="GHEA Grapalat" w:hAnsi="GHEA Grapalat" w:cs="Sylfaen"/>
                <w:sz w:val="20"/>
                <w:szCs w:val="20"/>
                <w:lang w:val="hy-AM"/>
              </w:rPr>
              <w:t xml:space="preserve"> </w:t>
            </w:r>
            <w:r w:rsidRPr="00784172">
              <w:rPr>
                <w:rFonts w:ascii="GHEA Grapalat" w:hAnsi="GHEA Grapalat"/>
                <w:sz w:val="20"/>
                <w:szCs w:val="20"/>
              </w:rPr>
              <w:t>վճարող</w:t>
            </w:r>
            <w:r w:rsidRPr="00784172">
              <w:rPr>
                <w:rFonts w:ascii="GHEA Grapalat" w:hAnsi="GHEA Grapalat"/>
                <w:sz w:val="20"/>
                <w:szCs w:val="20"/>
                <w:lang w:val="hy-AM"/>
              </w:rPr>
              <w:t xml:space="preserve">ը ստորագրելով՝ </w:t>
            </w:r>
            <w:r w:rsidRPr="00784172">
              <w:rPr>
                <w:rFonts w:ascii="GHEA Grapalat" w:hAnsi="GHEA Grapalat" w:cs="Sylfaen"/>
                <w:sz w:val="20"/>
                <w:szCs w:val="20"/>
                <w:lang w:val="hy-AM"/>
              </w:rPr>
              <w:t xml:space="preserve">նախապես </w:t>
            </w:r>
            <w:r w:rsidRPr="00784172">
              <w:rPr>
                <w:rFonts w:ascii="GHEA Grapalat" w:hAnsi="GHEA Grapalat"/>
                <w:sz w:val="20"/>
                <w:szCs w:val="20"/>
                <w:lang w:val="hy-AM"/>
              </w:rPr>
              <w:t xml:space="preserve">համաձայնվում  </w:t>
            </w:r>
            <w:r w:rsidRPr="00784172">
              <w:rPr>
                <w:rFonts w:ascii="GHEA Grapalat" w:hAnsi="GHEA Grapalat" w:cs="Sylfaen"/>
                <w:sz w:val="20"/>
                <w:szCs w:val="20"/>
                <w:lang w:val="hy-AM"/>
              </w:rPr>
              <w:t xml:space="preserve">  </w:t>
            </w:r>
            <w:r w:rsidRPr="00784172">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1CA8D54" w14:textId="77777777" w:rsidR="00784172" w:rsidRPr="00784172" w:rsidRDefault="00784172" w:rsidP="00784172">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29CBCC3"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ստորագրվում է վճարողի կողմից կամ </w:t>
            </w:r>
          </w:p>
          <w:p w14:paraId="4202583C"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դրվում է վճարողի էլեկտրոնային ստորագրությունը</w:t>
            </w:r>
          </w:p>
          <w:p w14:paraId="6EFFD601" w14:textId="77777777" w:rsidR="00784172" w:rsidRPr="00784172" w:rsidRDefault="00784172" w:rsidP="00784172">
            <w:pPr>
              <w:jc w:val="center"/>
              <w:rPr>
                <w:rFonts w:ascii="GHEA Grapalat" w:hAnsi="GHEA Grapalat"/>
                <w:sz w:val="20"/>
                <w:szCs w:val="20"/>
                <w:lang w:val="hy-AM"/>
              </w:rPr>
            </w:pPr>
          </w:p>
        </w:tc>
      </w:tr>
      <w:tr w:rsidR="00784172" w:rsidRPr="00D33EEF" w14:paraId="689B1099" w14:textId="77777777" w:rsidTr="00784172">
        <w:tc>
          <w:tcPr>
            <w:tcW w:w="720" w:type="dxa"/>
            <w:tcBorders>
              <w:top w:val="single" w:sz="4" w:space="0" w:color="auto"/>
              <w:left w:val="single" w:sz="4" w:space="0" w:color="auto"/>
              <w:bottom w:val="single" w:sz="4" w:space="0" w:color="auto"/>
              <w:right w:val="single" w:sz="4" w:space="0" w:color="auto"/>
            </w:tcBorders>
            <w:vAlign w:val="center"/>
          </w:tcPr>
          <w:p w14:paraId="0FF813A4" w14:textId="77777777"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w:t>
            </w:r>
            <w:r w:rsidRPr="00784172">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3B1622E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B45540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B56A2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14:paraId="03B663AA"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կնիքի առկայության դեպքում</w:t>
            </w:r>
            <w:r w:rsidRPr="00784172">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71A3027"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 xml:space="preserve">կնքվում է վճարողի կողմից </w:t>
            </w:r>
          </w:p>
          <w:p w14:paraId="12B5EEE9"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ներկայացնելիս</w:t>
            </w:r>
          </w:p>
        </w:tc>
      </w:tr>
      <w:tr w:rsidR="00784172" w:rsidRPr="00784172" w14:paraId="087DA591" w14:textId="77777777" w:rsidTr="00784172">
        <w:tc>
          <w:tcPr>
            <w:tcW w:w="720" w:type="dxa"/>
            <w:tcBorders>
              <w:top w:val="single" w:sz="4" w:space="0" w:color="auto"/>
              <w:left w:val="single" w:sz="4" w:space="0" w:color="auto"/>
              <w:bottom w:val="single" w:sz="4" w:space="0" w:color="auto"/>
              <w:right w:val="single" w:sz="4" w:space="0" w:color="auto"/>
            </w:tcBorders>
          </w:tcPr>
          <w:p w14:paraId="1FD8A10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4A5CB5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7771EA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FE0AAA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r w:rsidRPr="00784172">
              <w:rPr>
                <w:rFonts w:ascii="GHEA Grapalat" w:hAnsi="GHEA Grapalat"/>
                <w:sz w:val="20"/>
                <w:szCs w:val="20"/>
                <w:lang w:val="hy-AM"/>
              </w:rPr>
              <w:t>՝</w:t>
            </w:r>
            <w:r w:rsidRPr="00784172">
              <w:rPr>
                <w:rFonts w:ascii="GHEA Grapalat" w:hAnsi="GHEA Grapalat"/>
                <w:sz w:val="20"/>
                <w:szCs w:val="20"/>
              </w:rPr>
              <w:t xml:space="preserve"> </w:t>
            </w:r>
          </w:p>
          <w:p w14:paraId="5900111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729CE803"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ստորագրվում է շահառուի կողմից</w:t>
            </w:r>
          </w:p>
        </w:tc>
      </w:tr>
      <w:tr w:rsidR="00784172" w:rsidRPr="00784172" w14:paraId="3F0B3225" w14:textId="77777777" w:rsidTr="00784172">
        <w:tc>
          <w:tcPr>
            <w:tcW w:w="720" w:type="dxa"/>
            <w:tcBorders>
              <w:top w:val="single" w:sz="4" w:space="0" w:color="auto"/>
              <w:left w:val="single" w:sz="4" w:space="0" w:color="auto"/>
              <w:bottom w:val="single" w:sz="4" w:space="0" w:color="auto"/>
              <w:right w:val="single" w:sz="4" w:space="0" w:color="auto"/>
            </w:tcBorders>
            <w:vAlign w:val="center"/>
          </w:tcPr>
          <w:p w14:paraId="5745637F" w14:textId="77777777" w:rsidR="00784172" w:rsidRPr="00784172" w:rsidRDefault="00784172" w:rsidP="00784172">
            <w:pPr>
              <w:rPr>
                <w:rFonts w:ascii="GHEA Grapalat" w:hAnsi="GHEA Grapalat"/>
                <w:sz w:val="20"/>
                <w:szCs w:val="20"/>
              </w:rPr>
            </w:pPr>
            <w:r w:rsidRPr="00784172">
              <w:rPr>
                <w:rFonts w:ascii="GHEA Grapalat" w:hAnsi="GHEA Grapalat"/>
                <w:sz w:val="20"/>
                <w:szCs w:val="20"/>
                <w:lang w:val="hy-AM"/>
              </w:rPr>
              <w:t>22</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C06E55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4F990B27"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4DBB1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պարտադիր` </w:t>
            </w:r>
          </w:p>
          <w:p w14:paraId="6A1079F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522D8B0"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t>կնքվում է շահառուի կողմից</w:t>
            </w:r>
            <w:r w:rsidRPr="00784172">
              <w:rPr>
                <w:rFonts w:ascii="GHEA Grapalat" w:hAnsi="GHEA Grapalat"/>
                <w:sz w:val="20"/>
                <w:szCs w:val="20"/>
                <w:lang w:val="hy-AM"/>
              </w:rPr>
              <w:t xml:space="preserve"> </w:t>
            </w:r>
          </w:p>
          <w:p w14:paraId="74DF8C03"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թղթային եղանակով բանկ ներկայացնելիս</w:t>
            </w:r>
          </w:p>
        </w:tc>
      </w:tr>
      <w:tr w:rsidR="00784172" w:rsidRPr="00784172" w14:paraId="1D041079" w14:textId="77777777" w:rsidTr="00784172">
        <w:tc>
          <w:tcPr>
            <w:tcW w:w="720" w:type="dxa"/>
            <w:tcBorders>
              <w:top w:val="single" w:sz="4" w:space="0" w:color="auto"/>
              <w:left w:val="single" w:sz="4" w:space="0" w:color="auto"/>
              <w:bottom w:val="single" w:sz="4" w:space="0" w:color="auto"/>
              <w:right w:val="single" w:sz="4" w:space="0" w:color="auto"/>
            </w:tcBorders>
          </w:tcPr>
          <w:p w14:paraId="2B8F943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E36464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333813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9EFF56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75A5C6D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w:t>
            </w:r>
            <w:r w:rsidRPr="00784172">
              <w:rPr>
                <w:rFonts w:ascii="GHEA Grapalat" w:hAnsi="GHEA Grapalat"/>
                <w:sz w:val="20"/>
                <w:szCs w:val="20"/>
                <w:lang w:val="hy-AM"/>
              </w:rPr>
              <w:t xml:space="preserve"> </w:t>
            </w:r>
            <w:r w:rsidRPr="00784172">
              <w:rPr>
                <w:rFonts w:ascii="GHEA Grapalat" w:hAnsi="GHEA Grapalat"/>
                <w:sz w:val="20"/>
                <w:szCs w:val="20"/>
              </w:rPr>
              <w:t>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3C9BA7C" w14:textId="77777777" w:rsidR="00784172" w:rsidRPr="00784172" w:rsidRDefault="00784172" w:rsidP="00784172">
            <w:pPr>
              <w:jc w:val="center"/>
              <w:rPr>
                <w:rFonts w:ascii="GHEA Grapalat" w:hAnsi="GHEA Grapalat"/>
                <w:sz w:val="20"/>
                <w:szCs w:val="20"/>
              </w:rPr>
            </w:pPr>
          </w:p>
        </w:tc>
      </w:tr>
      <w:tr w:rsidR="00784172" w:rsidRPr="00784172" w14:paraId="3F4E057C" w14:textId="77777777" w:rsidTr="00784172">
        <w:tc>
          <w:tcPr>
            <w:tcW w:w="720" w:type="dxa"/>
            <w:tcBorders>
              <w:top w:val="single" w:sz="4" w:space="0" w:color="auto"/>
              <w:left w:val="single" w:sz="4" w:space="0" w:color="auto"/>
              <w:bottom w:val="single" w:sz="4" w:space="0" w:color="auto"/>
              <w:right w:val="single" w:sz="4" w:space="0" w:color="auto"/>
            </w:tcBorders>
            <w:vAlign w:val="center"/>
          </w:tcPr>
          <w:p w14:paraId="3FF8BB50" w14:textId="77777777" w:rsidR="00784172" w:rsidRPr="00784172" w:rsidRDefault="00784172" w:rsidP="00784172">
            <w:pP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3</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436BF3C"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վճարողին </w:t>
            </w:r>
            <w:r w:rsidRPr="00784172">
              <w:rPr>
                <w:rFonts w:ascii="GHEA Grapalat" w:hAnsi="GHEA Grapalat"/>
                <w:sz w:val="20"/>
                <w:szCs w:val="20"/>
              </w:rPr>
              <w:lastRenderedPageBreak/>
              <w:t xml:space="preserve">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3532C1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28CFA9F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41B8AF1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lastRenderedPageBreak/>
              <w:t>վճարման պահանջագիրը վճարողին սպասարկող ֆինանսական կազմակերպության</w:t>
            </w:r>
            <w:r w:rsidRPr="00784172">
              <w:rPr>
                <w:rFonts w:ascii="GHEA Grapalat" w:hAnsi="GHEA Grapalat"/>
                <w:sz w:val="20"/>
                <w:szCs w:val="20"/>
                <w:lang w:val="hy-AM"/>
              </w:rPr>
              <w:t>ը</w:t>
            </w:r>
            <w:r w:rsidRPr="00784172">
              <w:rPr>
                <w:rFonts w:ascii="GHEA Grapalat" w:hAnsi="GHEA Grapalat"/>
                <w:sz w:val="20"/>
                <w:szCs w:val="20"/>
              </w:rPr>
              <w:t xml:space="preserve"> թղթային եղանակով ներկայաց</w:t>
            </w:r>
            <w:r w:rsidRPr="00784172">
              <w:rPr>
                <w:rFonts w:ascii="GHEA Grapalat" w:hAnsi="GHEA Grapalat"/>
                <w:sz w:val="20"/>
                <w:szCs w:val="20"/>
                <w:lang w:val="hy-AM"/>
              </w:rPr>
              <w:t>ված լի</w:t>
            </w:r>
            <w:r w:rsidRPr="00784172">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5210873" w14:textId="77777777" w:rsidR="00784172" w:rsidRPr="00784172" w:rsidRDefault="00784172" w:rsidP="00784172">
            <w:pPr>
              <w:jc w:val="center"/>
              <w:rPr>
                <w:rFonts w:ascii="GHEA Grapalat" w:hAnsi="GHEA Grapalat"/>
                <w:sz w:val="20"/>
                <w:szCs w:val="20"/>
              </w:rPr>
            </w:pPr>
          </w:p>
        </w:tc>
      </w:tr>
      <w:tr w:rsidR="00784172" w:rsidRPr="00784172" w14:paraId="0307AA4C" w14:textId="77777777" w:rsidTr="00784172">
        <w:tc>
          <w:tcPr>
            <w:tcW w:w="720" w:type="dxa"/>
            <w:tcBorders>
              <w:top w:val="single" w:sz="4" w:space="0" w:color="auto"/>
              <w:left w:val="single" w:sz="4" w:space="0" w:color="auto"/>
              <w:bottom w:val="single" w:sz="4" w:space="0" w:color="auto"/>
              <w:right w:val="single" w:sz="4" w:space="0" w:color="auto"/>
            </w:tcBorders>
          </w:tcPr>
          <w:p w14:paraId="2F353A7E"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rPr>
              <w:lastRenderedPageBreak/>
              <w:t>2</w:t>
            </w:r>
            <w:r w:rsidRPr="00784172">
              <w:rPr>
                <w:rFonts w:ascii="GHEA Grapalat" w:hAnsi="GHEA Grapalat"/>
                <w:sz w:val="20"/>
                <w:szCs w:val="20"/>
                <w:lang w:val="hy-AM"/>
              </w:rPr>
              <w:t>3</w:t>
            </w:r>
            <w:r w:rsidRPr="00784172">
              <w:rPr>
                <w:rFonts w:ascii="GHEA Grapalat" w:hAnsi="GHEA Grapalat"/>
                <w:sz w:val="20"/>
                <w:szCs w:val="20"/>
              </w:rPr>
              <w:t>.</w:t>
            </w:r>
            <w:r w:rsidRPr="00784172">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2811C273" w14:textId="77777777" w:rsidR="00784172" w:rsidRPr="00784172" w:rsidRDefault="00784172" w:rsidP="00784172">
            <w:pPr>
              <w:jc w:val="center"/>
              <w:rPr>
                <w:rFonts w:ascii="GHEA Grapalat" w:hAnsi="GHEA Grapalat"/>
                <w:sz w:val="20"/>
                <w:szCs w:val="20"/>
                <w:lang w:val="hy-AM"/>
              </w:rPr>
            </w:pPr>
            <w:r w:rsidRPr="00784172">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C5D84FA"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C3446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p w14:paraId="70253974"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F19FCE4" w14:textId="77777777" w:rsidR="00784172" w:rsidRPr="00784172" w:rsidRDefault="00784172" w:rsidP="00784172">
            <w:pPr>
              <w:jc w:val="center"/>
              <w:rPr>
                <w:rFonts w:ascii="GHEA Grapalat" w:hAnsi="GHEA Grapalat"/>
                <w:sz w:val="20"/>
                <w:szCs w:val="20"/>
              </w:rPr>
            </w:pPr>
          </w:p>
        </w:tc>
      </w:tr>
      <w:tr w:rsidR="00784172" w:rsidRPr="00784172" w14:paraId="6189FA5C" w14:textId="77777777" w:rsidTr="00784172">
        <w:tc>
          <w:tcPr>
            <w:tcW w:w="720" w:type="dxa"/>
            <w:tcBorders>
              <w:top w:val="single" w:sz="4" w:space="0" w:color="auto"/>
              <w:left w:val="single" w:sz="4" w:space="0" w:color="auto"/>
              <w:bottom w:val="single" w:sz="4" w:space="0" w:color="auto"/>
              <w:right w:val="single" w:sz="4" w:space="0" w:color="auto"/>
            </w:tcBorders>
          </w:tcPr>
          <w:p w14:paraId="581CD590"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539D8B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73CE34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E867C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ոչ պարտադիր</w:t>
            </w:r>
          </w:p>
          <w:p w14:paraId="6FE2D5B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վճարման պահանջագիրը շահառուին սպասարկող ֆինանսական կազմակերպության</w:t>
            </w:r>
            <w:r w:rsidRPr="00784172">
              <w:rPr>
                <w:rFonts w:ascii="GHEA Grapalat" w:hAnsi="GHEA Grapalat"/>
                <w:sz w:val="20"/>
                <w:szCs w:val="20"/>
                <w:lang w:val="hy-AM"/>
              </w:rPr>
              <w:t xml:space="preserve">ը </w:t>
            </w:r>
            <w:r w:rsidRPr="00784172">
              <w:rPr>
                <w:rFonts w:ascii="GHEA Grapalat" w:hAnsi="GHEA Grapalat"/>
                <w:sz w:val="20"/>
                <w:szCs w:val="20"/>
              </w:rPr>
              <w:t xml:space="preserve"> 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w:t>
            </w:r>
            <w:r w:rsidRPr="00784172">
              <w:rPr>
                <w:rFonts w:ascii="GHEA Grapalat" w:hAnsi="GHEA Grapalat"/>
                <w:sz w:val="20"/>
                <w:szCs w:val="20"/>
              </w:rPr>
              <w:t xml:space="preserve">աշխատակցի ստորագրությունը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C2EFC17" w14:textId="77777777" w:rsidR="00784172" w:rsidRPr="00784172" w:rsidRDefault="00784172" w:rsidP="00784172">
            <w:pPr>
              <w:jc w:val="center"/>
              <w:rPr>
                <w:rFonts w:ascii="GHEA Grapalat" w:hAnsi="GHEA Grapalat"/>
                <w:sz w:val="20"/>
                <w:szCs w:val="20"/>
              </w:rPr>
            </w:pPr>
          </w:p>
        </w:tc>
      </w:tr>
      <w:tr w:rsidR="00784172" w:rsidRPr="00784172" w14:paraId="2DF71C99" w14:textId="77777777" w:rsidTr="00784172">
        <w:tc>
          <w:tcPr>
            <w:tcW w:w="720" w:type="dxa"/>
            <w:tcBorders>
              <w:top w:val="single" w:sz="4" w:space="0" w:color="auto"/>
              <w:left w:val="single" w:sz="4" w:space="0" w:color="auto"/>
              <w:bottom w:val="single" w:sz="4" w:space="0" w:color="auto"/>
              <w:right w:val="single" w:sz="4" w:space="0" w:color="auto"/>
            </w:tcBorders>
          </w:tcPr>
          <w:p w14:paraId="05568CF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469B425"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 xml:space="preserve">շահառռւին սպասարկող ֆինանսական կազմակերպության (մասնաճյուղի) </w:t>
            </w:r>
            <w:r w:rsidRPr="00784172">
              <w:rPr>
                <w:rFonts w:ascii="GHEA Grapalat" w:hAnsi="GHEA Grapalat"/>
                <w:sz w:val="20"/>
                <w:szCs w:val="20"/>
                <w:lang w:val="hy-AM"/>
              </w:rPr>
              <w:t>դրոշմա</w:t>
            </w:r>
            <w:r w:rsidRPr="00784172">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630CAEE"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E5DDFB"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14:paraId="0581D801"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դրոշմակնիքը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է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1484E77" w14:textId="77777777" w:rsidR="00784172" w:rsidRPr="00784172" w:rsidRDefault="00784172" w:rsidP="00784172">
            <w:pPr>
              <w:jc w:val="center"/>
              <w:rPr>
                <w:rFonts w:ascii="GHEA Grapalat" w:hAnsi="GHEA Grapalat"/>
                <w:sz w:val="20"/>
                <w:szCs w:val="20"/>
              </w:rPr>
            </w:pPr>
          </w:p>
        </w:tc>
      </w:tr>
      <w:tr w:rsidR="00784172" w:rsidRPr="00784172" w14:paraId="5C9F171B" w14:textId="77777777" w:rsidTr="00784172">
        <w:tc>
          <w:tcPr>
            <w:tcW w:w="720" w:type="dxa"/>
            <w:tcBorders>
              <w:top w:val="single" w:sz="4" w:space="0" w:color="auto"/>
              <w:left w:val="single" w:sz="4" w:space="0" w:color="auto"/>
              <w:bottom w:val="single" w:sz="4" w:space="0" w:color="auto"/>
              <w:right w:val="single" w:sz="4" w:space="0" w:color="auto"/>
            </w:tcBorders>
          </w:tcPr>
          <w:p w14:paraId="7C10EC99"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2</w:t>
            </w:r>
            <w:r w:rsidRPr="00784172">
              <w:rPr>
                <w:rFonts w:ascii="GHEA Grapalat" w:hAnsi="GHEA Grapalat"/>
                <w:sz w:val="20"/>
                <w:szCs w:val="20"/>
                <w:lang w:val="hy-AM"/>
              </w:rPr>
              <w:t>4</w:t>
            </w:r>
            <w:r w:rsidRPr="00784172">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051B3AD"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966C4B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94BA22"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ոչ </w:t>
            </w:r>
            <w:r w:rsidRPr="00784172">
              <w:rPr>
                <w:rFonts w:ascii="GHEA Grapalat" w:hAnsi="GHEA Grapalat"/>
                <w:sz w:val="20"/>
                <w:szCs w:val="20"/>
              </w:rPr>
              <w:t>պարտադիր</w:t>
            </w:r>
          </w:p>
          <w:p w14:paraId="12B5592F" w14:textId="77777777" w:rsidR="00784172" w:rsidRPr="00784172" w:rsidRDefault="00784172" w:rsidP="00784172">
            <w:pPr>
              <w:jc w:val="center"/>
              <w:rPr>
                <w:rFonts w:ascii="GHEA Grapalat" w:hAnsi="GHEA Grapalat"/>
                <w:sz w:val="20"/>
                <w:szCs w:val="20"/>
              </w:rPr>
            </w:pPr>
            <w:r w:rsidRPr="00784172">
              <w:rPr>
                <w:rFonts w:ascii="GHEA Grapalat" w:hAnsi="GHEA Grapalat"/>
                <w:sz w:val="20"/>
                <w:szCs w:val="20"/>
                <w:lang w:val="hy-AM"/>
              </w:rPr>
              <w:t xml:space="preserve">լրացվում է </w:t>
            </w:r>
            <w:r w:rsidRPr="00784172">
              <w:rPr>
                <w:rFonts w:ascii="GHEA Grapalat" w:hAnsi="GHEA Grapalat"/>
                <w:sz w:val="20"/>
                <w:szCs w:val="20"/>
              </w:rPr>
              <w:t xml:space="preserve">վճարման պահանջագիրը </w:t>
            </w:r>
            <w:r w:rsidRPr="00784172">
              <w:rPr>
                <w:rFonts w:ascii="GHEA Grapalat" w:hAnsi="GHEA Grapalat"/>
                <w:sz w:val="20"/>
                <w:szCs w:val="20"/>
                <w:lang w:val="hy-AM"/>
              </w:rPr>
              <w:t xml:space="preserve">վերջինիս </w:t>
            </w:r>
            <w:r w:rsidRPr="00784172">
              <w:rPr>
                <w:rFonts w:ascii="GHEA Grapalat" w:hAnsi="GHEA Grapalat"/>
                <w:sz w:val="20"/>
                <w:szCs w:val="20"/>
              </w:rPr>
              <w:t>ներկայաց</w:t>
            </w:r>
            <w:r w:rsidRPr="00784172">
              <w:rPr>
                <w:rFonts w:ascii="GHEA Grapalat" w:hAnsi="GHEA Grapalat"/>
                <w:sz w:val="20"/>
                <w:szCs w:val="20"/>
                <w:lang w:val="hy-AM"/>
              </w:rPr>
              <w:t>վ</w:t>
            </w:r>
            <w:r w:rsidRPr="00784172">
              <w:rPr>
                <w:rFonts w:ascii="GHEA Grapalat" w:hAnsi="GHEA Grapalat"/>
                <w:sz w:val="20"/>
                <w:szCs w:val="20"/>
              </w:rPr>
              <w:t>ելու դեպքում</w:t>
            </w:r>
            <w:r w:rsidRPr="00784172">
              <w:rPr>
                <w:rFonts w:ascii="GHEA Grapalat" w:hAnsi="GHEA Grapalat"/>
                <w:sz w:val="20"/>
                <w:szCs w:val="20"/>
                <w:lang w:val="hy-AM"/>
              </w:rPr>
              <w:t xml:space="preserve">,   որտեղ </w:t>
            </w:r>
            <w:r w:rsidRPr="00784172" w:rsidDel="00DF049B">
              <w:rPr>
                <w:rFonts w:ascii="GHEA Grapalat" w:hAnsi="GHEA Grapalat"/>
                <w:sz w:val="20"/>
                <w:szCs w:val="20"/>
                <w:lang w:val="hy-AM"/>
              </w:rPr>
              <w:t xml:space="preserve"> </w:t>
            </w:r>
            <w:r w:rsidRPr="00784172">
              <w:rPr>
                <w:rFonts w:ascii="GHEA Grapalat" w:hAnsi="GHEA Grapalat"/>
                <w:sz w:val="20"/>
                <w:szCs w:val="20"/>
                <w:lang w:val="hy-AM"/>
              </w:rPr>
              <w:t xml:space="preserve"> սույն տվյալները</w:t>
            </w:r>
            <w:r w:rsidRPr="00784172">
              <w:rPr>
                <w:rFonts w:ascii="GHEA Grapalat" w:hAnsi="GHEA Grapalat"/>
                <w:sz w:val="20"/>
                <w:szCs w:val="20"/>
              </w:rPr>
              <w:t xml:space="preserve"> </w:t>
            </w:r>
            <w:r w:rsidRPr="00784172">
              <w:rPr>
                <w:rFonts w:ascii="GHEA Grapalat" w:hAnsi="GHEA Grapalat"/>
                <w:sz w:val="20"/>
                <w:szCs w:val="20"/>
                <w:lang w:val="hy-AM"/>
              </w:rPr>
              <w:t xml:space="preserve">դրվում են </w:t>
            </w:r>
            <w:r w:rsidRPr="00784172">
              <w:rPr>
                <w:rFonts w:ascii="GHEA Grapalat" w:hAnsi="GHEA Grapalat"/>
                <w:sz w:val="20"/>
                <w:szCs w:val="20"/>
              </w:rPr>
              <w:t>թղթային եղանակով ներկայաց</w:t>
            </w:r>
            <w:r w:rsidRPr="00784172">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22B27B4" w14:textId="77777777" w:rsidR="00784172" w:rsidRPr="00784172" w:rsidRDefault="00784172" w:rsidP="00784172">
            <w:pPr>
              <w:jc w:val="center"/>
              <w:rPr>
                <w:rFonts w:ascii="GHEA Grapalat" w:hAnsi="GHEA Grapalat"/>
                <w:sz w:val="20"/>
                <w:szCs w:val="20"/>
              </w:rPr>
            </w:pPr>
          </w:p>
        </w:tc>
      </w:tr>
    </w:tbl>
    <w:p w14:paraId="5E46442B" w14:textId="77777777" w:rsidR="00784172" w:rsidRPr="00784172" w:rsidRDefault="00784172" w:rsidP="00784172">
      <w:pPr>
        <w:spacing w:line="360" w:lineRule="auto"/>
        <w:ind w:firstLine="720"/>
        <w:jc w:val="right"/>
        <w:rPr>
          <w:rFonts w:ascii="GHEA Grapalat" w:hAnsi="GHEA Grapalat" w:cs="Sylfaen"/>
          <w:sz w:val="20"/>
          <w:szCs w:val="20"/>
        </w:rPr>
      </w:pPr>
    </w:p>
    <w:p w14:paraId="48B20BE6" w14:textId="77777777" w:rsidR="00784172" w:rsidRPr="00784172" w:rsidRDefault="00784172" w:rsidP="00784172">
      <w:pPr>
        <w:spacing w:line="360" w:lineRule="auto"/>
        <w:ind w:firstLine="720"/>
        <w:jc w:val="right"/>
        <w:rPr>
          <w:rFonts w:ascii="GHEA Grapalat" w:hAnsi="GHEA Grapalat" w:cs="Sylfaen"/>
          <w:sz w:val="20"/>
          <w:szCs w:val="20"/>
        </w:rPr>
      </w:pPr>
    </w:p>
    <w:p w14:paraId="717F4E11" w14:textId="77777777" w:rsidR="00784172" w:rsidRPr="00784172" w:rsidRDefault="00784172" w:rsidP="00784172">
      <w:pPr>
        <w:spacing w:line="360" w:lineRule="auto"/>
        <w:ind w:firstLine="720"/>
        <w:jc w:val="right"/>
        <w:rPr>
          <w:rFonts w:ascii="GHEA Grapalat" w:hAnsi="GHEA Grapalat" w:cs="Sylfaen"/>
          <w:sz w:val="20"/>
          <w:szCs w:val="20"/>
        </w:rPr>
      </w:pPr>
    </w:p>
    <w:p w14:paraId="3BE2E85F" w14:textId="77777777" w:rsidR="00784172" w:rsidRPr="00784172" w:rsidRDefault="00784172" w:rsidP="00784172">
      <w:pPr>
        <w:spacing w:line="360" w:lineRule="auto"/>
        <w:ind w:firstLine="720"/>
        <w:jc w:val="right"/>
        <w:rPr>
          <w:rFonts w:ascii="GHEA Grapalat" w:hAnsi="GHEA Grapalat" w:cs="Sylfaen"/>
          <w:sz w:val="20"/>
          <w:szCs w:val="20"/>
        </w:rPr>
      </w:pPr>
    </w:p>
    <w:p w14:paraId="4F064CAD" w14:textId="0AF96AA4" w:rsidR="0033334A" w:rsidRDefault="00784172" w:rsidP="00784172">
      <w:pPr>
        <w:jc w:val="right"/>
        <w:rPr>
          <w:rFonts w:ascii="GHEA Grapalat" w:hAnsi="GHEA Grapalat"/>
          <w:lang w:val="hy-AM"/>
        </w:rPr>
      </w:pPr>
      <w:r w:rsidRPr="00784172">
        <w:rPr>
          <w:rFonts w:ascii="GHEA Grapalat" w:hAnsi="GHEA Grapalat"/>
          <w:b/>
          <w:lang w:val="hy-AM"/>
        </w:rPr>
        <w:br w:type="page"/>
      </w:r>
    </w:p>
    <w:p w14:paraId="3FB86FF3" w14:textId="77777777" w:rsidR="0033334A" w:rsidRPr="00717BE3" w:rsidRDefault="0033334A" w:rsidP="00F02279">
      <w:pPr>
        <w:jc w:val="right"/>
        <w:rPr>
          <w:rFonts w:ascii="GHEA Grapalat" w:hAnsi="GHEA Grapalat"/>
          <w:lang w:val="hy-AM"/>
        </w:rPr>
      </w:pPr>
    </w:p>
    <w:p w14:paraId="536EBA50" w14:textId="47C18A54" w:rsidR="00F02279" w:rsidRPr="00717BE3" w:rsidRDefault="00F02279" w:rsidP="00F02279">
      <w:pPr>
        <w:pStyle w:val="31"/>
        <w:spacing w:line="240" w:lineRule="auto"/>
        <w:jc w:val="right"/>
        <w:rPr>
          <w:rFonts w:ascii="GHEA Grapalat" w:hAnsi="GHEA Grapalat" w:cs="Sylfaen"/>
          <w:b/>
          <w:lang w:val="hy-AM"/>
        </w:rPr>
      </w:pPr>
      <w:r w:rsidRPr="00E6597C">
        <w:rPr>
          <w:rFonts w:ascii="GHEA Grapalat" w:hAnsi="GHEA Grapalat" w:cs="Sylfaen"/>
          <w:b/>
          <w:lang w:val="hy-AM"/>
        </w:rPr>
        <w:t xml:space="preserve">Հավելված </w:t>
      </w:r>
      <w:r w:rsidR="0019419E" w:rsidRPr="00717BE3">
        <w:rPr>
          <w:rFonts w:ascii="GHEA Grapalat" w:hAnsi="GHEA Grapalat" w:cs="Sylfaen"/>
          <w:b/>
          <w:lang w:val="hy-AM"/>
        </w:rPr>
        <w:t>7</w:t>
      </w:r>
    </w:p>
    <w:p w14:paraId="59EE6AB3" w14:textId="0242C98D" w:rsidR="00F02279" w:rsidRPr="00E6597C" w:rsidRDefault="00803842" w:rsidP="00F02279">
      <w:pPr>
        <w:pStyle w:val="31"/>
        <w:spacing w:line="240" w:lineRule="auto"/>
        <w:jc w:val="right"/>
        <w:rPr>
          <w:rFonts w:ascii="GHEA Grapalat" w:hAnsi="GHEA Grapalat" w:cs="Sylfaen"/>
          <w:b/>
          <w:lang w:val="hy-AM"/>
        </w:rPr>
      </w:pPr>
      <w:r>
        <w:rPr>
          <w:rFonts w:ascii="GHEA Grapalat" w:hAnsi="GHEA Grapalat"/>
          <w:b/>
          <w:lang w:val="af-ZA"/>
        </w:rPr>
        <w:t xml:space="preserve">ԱՄԽՀ-ԲՄԱՇՁԲ-22/05      </w:t>
      </w:r>
      <w:r w:rsidR="00D23A0C">
        <w:rPr>
          <w:rFonts w:ascii="GHEA Grapalat" w:hAnsi="GHEA Grapalat"/>
          <w:i/>
          <w:lang w:val="af-ZA"/>
        </w:rPr>
        <w:t xml:space="preserve"> </w:t>
      </w:r>
      <w:r w:rsidR="00F02279" w:rsidRPr="00E6597C">
        <w:rPr>
          <w:rFonts w:ascii="GHEA Grapalat" w:hAnsi="GHEA Grapalat" w:cs="Sylfaen"/>
          <w:b/>
          <w:lang w:val="hy-AM"/>
        </w:rPr>
        <w:t>ծածկագրով</w:t>
      </w:r>
    </w:p>
    <w:p w14:paraId="662B6100" w14:textId="2F00463F" w:rsidR="00F45C9A" w:rsidRPr="00F45C9A" w:rsidRDefault="00803531" w:rsidP="00F45C9A">
      <w:pPr>
        <w:ind w:firstLine="567"/>
        <w:jc w:val="right"/>
        <w:rPr>
          <w:rFonts w:ascii="GHEA Grapalat" w:hAnsi="GHEA Grapalat" w:cs="Arial"/>
          <w:b/>
          <w:sz w:val="20"/>
          <w:szCs w:val="20"/>
          <w:lang w:val="hy-AM"/>
        </w:rPr>
      </w:pPr>
      <w:r w:rsidRPr="00803531">
        <w:rPr>
          <w:rFonts w:ascii="GHEA Grapalat" w:hAnsi="GHEA Grapalat"/>
          <w:b/>
          <w:sz w:val="20"/>
          <w:szCs w:val="20"/>
          <w:lang w:val="af-ZA"/>
        </w:rPr>
        <w:t>բաց մրցույթի</w:t>
      </w:r>
      <w:r>
        <w:rPr>
          <w:rFonts w:ascii="GHEA Grapalat" w:hAnsi="GHEA Grapalat"/>
          <w:lang w:val="af-ZA"/>
        </w:rPr>
        <w:t xml:space="preserve">  </w:t>
      </w:r>
      <w:r w:rsidR="00F45C9A" w:rsidRPr="00F45C9A">
        <w:rPr>
          <w:rFonts w:ascii="GHEA Grapalat" w:hAnsi="GHEA Grapalat" w:cs="Sylfaen"/>
          <w:b/>
          <w:sz w:val="20"/>
          <w:szCs w:val="20"/>
          <w:lang w:val="hy-AM"/>
        </w:rPr>
        <w:t>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3C04B049" w14:textId="77777777" w:rsidR="0038176E" w:rsidRPr="0038176E" w:rsidRDefault="0038176E" w:rsidP="0038176E">
      <w:pPr>
        <w:ind w:left="-142" w:firstLine="142"/>
        <w:jc w:val="center"/>
        <w:rPr>
          <w:rFonts w:ascii="GHEA Grapalat" w:hAnsi="GHEA Grapalat"/>
          <w:b/>
          <w:bCs/>
          <w:i/>
          <w:lang w:val="af-ZA"/>
        </w:rPr>
      </w:pPr>
      <w:r w:rsidRPr="0038176E">
        <w:rPr>
          <w:rFonts w:ascii="GHEA Grapalat" w:hAnsi="GHEA Grapalat"/>
          <w:b/>
          <w:bCs/>
          <w:i/>
          <w:lang w:val="af-ZA"/>
        </w:rPr>
        <w:t>«</w:t>
      </w:r>
      <w:r w:rsidRPr="0038176E">
        <w:rPr>
          <w:rFonts w:ascii="GHEA Grapalat" w:hAnsi="GHEA Grapalat"/>
          <w:b/>
          <w:bCs/>
          <w:i/>
          <w:lang w:val="hy-AM"/>
        </w:rPr>
        <w:t xml:space="preserve"> </w:t>
      </w:r>
      <w:r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Pr="0038176E">
        <w:rPr>
          <w:rFonts w:ascii="GHEA Grapalat" w:hAnsi="GHEA Grapalat"/>
          <w:b/>
          <w:bCs/>
          <w:i/>
          <w:lang w:val="hy-AM"/>
        </w:rPr>
        <w:fldChar w:fldCharType="separate"/>
      </w:r>
      <w:r w:rsidRPr="0038176E">
        <w:rPr>
          <w:rFonts w:ascii="GHEA Grapalat" w:hAnsi="GHEA Grapalat"/>
          <w:b/>
          <w:bCs/>
          <w:i/>
          <w:lang w:val="hy-AM"/>
        </w:rPr>
        <w:t>Խոյ</w:t>
      </w:r>
      <w:r w:rsidRPr="0038176E">
        <w:rPr>
          <w:rFonts w:ascii="GHEA Grapalat" w:hAnsi="GHEA Grapalat"/>
          <w:b/>
          <w:bCs/>
          <w:i/>
          <w:lang w:val="af-ZA"/>
        </w:rPr>
        <w:t xml:space="preserve"> </w:t>
      </w:r>
      <w:r w:rsidRPr="0038176E">
        <w:rPr>
          <w:rFonts w:ascii="GHEA Grapalat" w:hAnsi="GHEA Grapalat"/>
          <w:b/>
          <w:bCs/>
          <w:i/>
          <w:lang w:val="hy-AM"/>
        </w:rPr>
        <w:t>համայնքի</w:t>
      </w:r>
      <w:r w:rsidRPr="0038176E">
        <w:rPr>
          <w:rFonts w:ascii="GHEA Grapalat" w:hAnsi="GHEA Grapalat"/>
          <w:b/>
          <w:bCs/>
          <w:i/>
          <w:lang w:val="af-ZA"/>
        </w:rPr>
        <w:t xml:space="preserve"> </w:t>
      </w:r>
      <w:r w:rsidRPr="0038176E">
        <w:rPr>
          <w:rFonts w:ascii="GHEA Grapalat" w:hAnsi="GHEA Grapalat"/>
          <w:b/>
          <w:bCs/>
          <w:i/>
          <w:lang w:val="hy-AM"/>
        </w:rPr>
        <w:t>Ծաղկալանջ</w:t>
      </w:r>
      <w:r w:rsidRPr="0038176E">
        <w:rPr>
          <w:rFonts w:ascii="GHEA Grapalat" w:hAnsi="GHEA Grapalat"/>
          <w:b/>
          <w:bCs/>
          <w:i/>
          <w:lang w:val="af-ZA"/>
        </w:rPr>
        <w:t xml:space="preserve">  </w:t>
      </w:r>
      <w:r w:rsidRPr="0038176E">
        <w:rPr>
          <w:rFonts w:ascii="GHEA Grapalat" w:hAnsi="GHEA Grapalat"/>
          <w:b/>
          <w:bCs/>
          <w:i/>
          <w:lang w:val="hy-AM"/>
        </w:rPr>
        <w:t>բնակավայրի</w:t>
      </w:r>
      <w:r w:rsidRPr="0038176E">
        <w:rPr>
          <w:rFonts w:ascii="GHEA Grapalat" w:hAnsi="GHEA Grapalat"/>
          <w:b/>
          <w:bCs/>
          <w:i/>
          <w:lang w:val="af-ZA"/>
        </w:rPr>
        <w:t xml:space="preserve"> </w:t>
      </w:r>
      <w:r w:rsidRPr="0038176E">
        <w:rPr>
          <w:rFonts w:ascii="GHEA Grapalat" w:hAnsi="GHEA Grapalat"/>
          <w:b/>
          <w:bCs/>
          <w:i/>
          <w:lang w:val="hy-AM"/>
        </w:rPr>
        <w:t>խմելու</w:t>
      </w:r>
      <w:r w:rsidRPr="0038176E">
        <w:rPr>
          <w:rFonts w:ascii="GHEA Grapalat" w:hAnsi="GHEA Grapalat"/>
          <w:b/>
          <w:bCs/>
          <w:i/>
          <w:lang w:val="af-ZA"/>
        </w:rPr>
        <w:t xml:space="preserve"> </w:t>
      </w:r>
      <w:r w:rsidRPr="0038176E">
        <w:rPr>
          <w:rFonts w:ascii="GHEA Grapalat" w:hAnsi="GHEA Grapalat"/>
          <w:b/>
          <w:bCs/>
          <w:i/>
          <w:lang w:val="hy-AM"/>
        </w:rPr>
        <w:t>ջրի</w:t>
      </w:r>
      <w:r w:rsidRPr="0038176E">
        <w:rPr>
          <w:rFonts w:ascii="GHEA Grapalat" w:hAnsi="GHEA Grapalat"/>
          <w:b/>
          <w:bCs/>
          <w:i/>
          <w:lang w:val="af-ZA"/>
        </w:rPr>
        <w:t xml:space="preserve"> </w:t>
      </w:r>
      <w:r w:rsidRPr="0038176E">
        <w:rPr>
          <w:rFonts w:ascii="GHEA Grapalat" w:hAnsi="GHEA Grapalat"/>
          <w:b/>
          <w:bCs/>
          <w:i/>
          <w:lang w:val="hy-AM"/>
        </w:rPr>
        <w:t>ցանցի</w:t>
      </w:r>
      <w:r w:rsidRPr="0038176E">
        <w:rPr>
          <w:rFonts w:ascii="GHEA Grapalat" w:hAnsi="GHEA Grapalat"/>
          <w:b/>
          <w:bCs/>
          <w:i/>
          <w:lang w:val="af-ZA"/>
        </w:rPr>
        <w:t xml:space="preserve"> </w:t>
      </w:r>
      <w:r w:rsidRPr="0038176E">
        <w:rPr>
          <w:rFonts w:ascii="GHEA Grapalat" w:hAnsi="GHEA Grapalat"/>
          <w:b/>
          <w:bCs/>
          <w:i/>
          <w:lang w:val="hy-AM"/>
        </w:rPr>
        <w:t>հիմնանորոգման</w:t>
      </w:r>
      <w:r w:rsidRPr="0038176E">
        <w:rPr>
          <w:rFonts w:ascii="GHEA Grapalat" w:hAnsi="GHEA Grapalat"/>
          <w:b/>
          <w:bCs/>
          <w:i/>
          <w:lang w:val="af-ZA"/>
        </w:rPr>
        <w:t xml:space="preserve"> (</w:t>
      </w:r>
      <w:r w:rsidRPr="0038176E">
        <w:rPr>
          <w:rFonts w:ascii="GHEA Grapalat" w:hAnsi="GHEA Grapalat"/>
          <w:b/>
          <w:bCs/>
          <w:i/>
          <w:lang w:val="hy-AM"/>
        </w:rPr>
        <w:t>վերակառուցման</w:t>
      </w:r>
      <w:r w:rsidRPr="0038176E">
        <w:rPr>
          <w:rFonts w:ascii="GHEA Grapalat" w:hAnsi="GHEA Grapalat"/>
          <w:b/>
          <w:bCs/>
          <w:i/>
          <w:lang w:val="af-ZA"/>
        </w:rPr>
        <w:t xml:space="preserve">) </w:t>
      </w:r>
      <w:r w:rsidRPr="0038176E">
        <w:rPr>
          <w:rFonts w:ascii="GHEA Grapalat" w:hAnsi="GHEA Grapalat"/>
          <w:b/>
          <w:bCs/>
          <w:i/>
          <w:lang w:val="hy-AM"/>
        </w:rPr>
        <w:t>աշխատանքների</w:t>
      </w:r>
      <w:r w:rsidRPr="0038176E">
        <w:rPr>
          <w:rFonts w:ascii="GHEA Grapalat" w:hAnsi="GHEA Grapalat"/>
          <w:b/>
          <w:bCs/>
          <w:i/>
          <w:lang w:val="af-ZA"/>
        </w:rPr>
        <w:t xml:space="preserve"> » </w:t>
      </w:r>
    </w:p>
    <w:p w14:paraId="71B4FCB0" w14:textId="1AEBB352" w:rsidR="00F02279" w:rsidRPr="00E6597C" w:rsidRDefault="0038176E" w:rsidP="0038176E">
      <w:pPr>
        <w:ind w:left="-142" w:firstLine="142"/>
        <w:jc w:val="center"/>
        <w:rPr>
          <w:rFonts w:ascii="GHEA Grapalat" w:hAnsi="GHEA Grapalat" w:cs="Times Armenian"/>
          <w:b/>
          <w:sz w:val="20"/>
          <w:szCs w:val="20"/>
          <w:lang w:val="es-ES"/>
        </w:rPr>
      </w:pPr>
      <w:r w:rsidRPr="0038176E">
        <w:rPr>
          <w:rFonts w:ascii="GHEA Grapalat" w:hAnsi="GHEA Grapalat"/>
          <w:b/>
          <w:bCs/>
          <w:i/>
          <w:lang w:val="hy-AM"/>
        </w:rPr>
        <w:fldChar w:fldCharType="end"/>
      </w:r>
      <w:r w:rsidR="005F238F" w:rsidRPr="00CD5FE1">
        <w:rPr>
          <w:rFonts w:ascii="GHEA Grapalat" w:hAnsi="GHEA Grapalat"/>
          <w:b/>
          <w:i/>
          <w:lang w:val="af-ZA"/>
        </w:rPr>
        <w:t xml:space="preserve"> </w:t>
      </w:r>
      <w:r w:rsidR="00CD5FE1" w:rsidRPr="00CD5FE1">
        <w:rPr>
          <w:rFonts w:ascii="GHEA Grapalat" w:hAnsi="GHEA Grapalat"/>
          <w:b/>
          <w:i/>
          <w:lang w:val="af-ZA"/>
        </w:rPr>
        <w:t>կատարման պետական գնման  պայմանագիր</w:t>
      </w:r>
      <w:r w:rsidR="00CD5FE1">
        <w:rPr>
          <w:rFonts w:ascii="GHEA Grapalat" w:hAnsi="GHEA Grapalat"/>
          <w:i/>
          <w:lang w:val="af-ZA"/>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D5A94BC" w14:textId="5442AF58" w:rsidR="0038176E" w:rsidRPr="0038176E" w:rsidRDefault="00F02279" w:rsidP="0038176E">
      <w:pPr>
        <w:ind w:firstLine="720"/>
        <w:rPr>
          <w:rFonts w:ascii="GHEA Grapalat" w:hAnsi="GHEA Grapalat"/>
          <w:b/>
          <w:bCs/>
          <w:i/>
          <w:sz w:val="20"/>
          <w:szCs w:val="20"/>
          <w:lang w:val="af-ZA"/>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38176E" w:rsidRPr="0038176E">
        <w:rPr>
          <w:rFonts w:ascii="GHEA Grapalat" w:hAnsi="GHEA Grapalat"/>
          <w:b/>
          <w:bCs/>
          <w:i/>
          <w:lang w:val="af-ZA"/>
        </w:rPr>
        <w:t>«</w:t>
      </w:r>
      <w:r w:rsidR="0038176E" w:rsidRPr="0038176E">
        <w:rPr>
          <w:rFonts w:ascii="GHEA Grapalat" w:hAnsi="GHEA Grapalat"/>
          <w:b/>
          <w:bCs/>
          <w:i/>
          <w:lang w:val="hy-AM"/>
        </w:rPr>
        <w:t xml:space="preserve"> </w:t>
      </w:r>
      <w:r w:rsidR="0038176E" w:rsidRPr="0038176E">
        <w:rPr>
          <w:rFonts w:ascii="GHEA Grapalat" w:hAnsi="GHEA Grapalat"/>
          <w:b/>
          <w:bCs/>
          <w:i/>
          <w:sz w:val="20"/>
          <w:szCs w:val="20"/>
          <w:lang w:val="hy-AM"/>
        </w:rPr>
        <w:fldChar w:fldCharType="begin"/>
      </w:r>
      <w:r w:rsidR="0038176E" w:rsidRPr="0038176E">
        <w:rPr>
          <w:rFonts w:ascii="GHEA Grapalat" w:hAnsi="GHEA Grapalat"/>
          <w:b/>
          <w:bCs/>
          <w:i/>
          <w:sz w:val="20"/>
          <w:szCs w:val="20"/>
          <w:lang w:val="hy-AM"/>
        </w:rPr>
        <w:instrText xml:space="preserve"> LINK Excel.Sheet.12 "C:\\Users\\User\\Downloads\\Խոյ -8ծրագիր 30</w:instrText>
      </w:r>
      <w:r w:rsidR="0038176E" w:rsidRPr="0038176E">
        <w:rPr>
          <w:rFonts w:ascii="MS Mincho" w:eastAsia="MS Mincho" w:hAnsi="MS Mincho" w:cs="MS Mincho" w:hint="eastAsia"/>
          <w:b/>
          <w:bCs/>
          <w:i/>
          <w:sz w:val="20"/>
          <w:szCs w:val="20"/>
          <w:lang w:val="hy-AM"/>
        </w:rPr>
        <w:instrText>․</w:instrText>
      </w:r>
      <w:r w:rsidR="0038176E" w:rsidRPr="0038176E">
        <w:rPr>
          <w:rFonts w:ascii="GHEA Grapalat" w:hAnsi="GHEA Grapalat"/>
          <w:b/>
          <w:bCs/>
          <w:i/>
          <w:sz w:val="20"/>
          <w:szCs w:val="20"/>
          <w:lang w:val="hy-AM"/>
        </w:rPr>
        <w:instrText>05</w:instrText>
      </w:r>
      <w:r w:rsidR="0038176E" w:rsidRPr="0038176E">
        <w:rPr>
          <w:rFonts w:ascii="MS Mincho" w:eastAsia="MS Mincho" w:hAnsi="MS Mincho" w:cs="MS Mincho" w:hint="eastAsia"/>
          <w:b/>
          <w:bCs/>
          <w:i/>
          <w:sz w:val="20"/>
          <w:szCs w:val="20"/>
          <w:lang w:val="hy-AM"/>
        </w:rPr>
        <w:instrText>․</w:instrText>
      </w:r>
      <w:r w:rsidR="0038176E" w:rsidRPr="0038176E">
        <w:rPr>
          <w:rFonts w:ascii="GHEA Grapalat" w:hAnsi="GHEA Grapalat"/>
          <w:b/>
          <w:bCs/>
          <w:i/>
          <w:sz w:val="20"/>
          <w:szCs w:val="20"/>
          <w:lang w:val="hy-AM"/>
        </w:rPr>
        <w:instrText>2022.xlsx" "30.05-</w:instrText>
      </w:r>
      <w:r w:rsidR="0038176E" w:rsidRPr="0038176E">
        <w:rPr>
          <w:rFonts w:ascii="GHEA Grapalat" w:hAnsi="GHEA Grapalat" w:cs="GHEA Grapalat"/>
          <w:b/>
          <w:bCs/>
          <w:i/>
          <w:sz w:val="20"/>
          <w:szCs w:val="20"/>
          <w:lang w:val="hy-AM"/>
        </w:rPr>
        <w:instrText>ամբողջ</w:instrText>
      </w:r>
      <w:r w:rsidR="0038176E" w:rsidRPr="0038176E">
        <w:rPr>
          <w:rFonts w:ascii="MS Mincho" w:eastAsia="MS Mincho" w:hAnsi="MS Mincho" w:cs="MS Mincho" w:hint="eastAsia"/>
          <w:b/>
          <w:bCs/>
          <w:i/>
          <w:sz w:val="20"/>
          <w:szCs w:val="20"/>
          <w:lang w:val="hy-AM"/>
        </w:rPr>
        <w:instrText>․</w:instrText>
      </w:r>
      <w:r w:rsidR="0038176E" w:rsidRPr="0038176E">
        <w:rPr>
          <w:rFonts w:ascii="GHEA Grapalat" w:hAnsi="GHEA Grapalat" w:cs="GHEA Grapalat"/>
          <w:b/>
          <w:bCs/>
          <w:i/>
          <w:sz w:val="20"/>
          <w:szCs w:val="20"/>
          <w:lang w:val="hy-AM"/>
        </w:rPr>
        <w:instrText>փաթեթ</w:instrText>
      </w:r>
      <w:r w:rsidR="0038176E" w:rsidRPr="0038176E">
        <w:rPr>
          <w:rFonts w:ascii="GHEA Grapalat" w:hAnsi="GHEA Grapalat"/>
          <w:b/>
          <w:bCs/>
          <w:i/>
          <w:sz w:val="20"/>
          <w:szCs w:val="20"/>
          <w:lang w:val="hy-AM"/>
        </w:rPr>
        <w:instrText xml:space="preserve">!R9C3" \a \f 4 \h  \* MERGEFORMAT </w:instrText>
      </w:r>
      <w:r w:rsidR="0038176E" w:rsidRPr="0038176E">
        <w:rPr>
          <w:rFonts w:ascii="GHEA Grapalat" w:hAnsi="GHEA Grapalat"/>
          <w:b/>
          <w:bCs/>
          <w:i/>
          <w:sz w:val="20"/>
          <w:szCs w:val="20"/>
          <w:lang w:val="hy-AM"/>
        </w:rPr>
        <w:fldChar w:fldCharType="separate"/>
      </w:r>
      <w:r w:rsidR="0038176E" w:rsidRPr="0038176E">
        <w:rPr>
          <w:rFonts w:ascii="GHEA Grapalat" w:hAnsi="GHEA Grapalat"/>
          <w:b/>
          <w:bCs/>
          <w:i/>
          <w:sz w:val="20"/>
          <w:szCs w:val="20"/>
          <w:lang w:val="hy-AM"/>
        </w:rPr>
        <w:t>Խոյ</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համայնքի</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Ծաղկալանջ</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բնակավայրի</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խմելու</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ջրի</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ցանցի</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հիմնանորոգման</w:t>
      </w:r>
      <w:r w:rsidR="0038176E" w:rsidRPr="0038176E">
        <w:rPr>
          <w:rFonts w:ascii="GHEA Grapalat" w:hAnsi="GHEA Grapalat"/>
          <w:b/>
          <w:bCs/>
          <w:i/>
          <w:sz w:val="20"/>
          <w:szCs w:val="20"/>
          <w:lang w:val="af-ZA"/>
        </w:rPr>
        <w:t xml:space="preserve"> (</w:t>
      </w:r>
      <w:r w:rsidR="0038176E" w:rsidRPr="0038176E">
        <w:rPr>
          <w:rFonts w:ascii="GHEA Grapalat" w:hAnsi="GHEA Grapalat"/>
          <w:b/>
          <w:bCs/>
          <w:i/>
          <w:sz w:val="20"/>
          <w:szCs w:val="20"/>
          <w:lang w:val="hy-AM"/>
        </w:rPr>
        <w:t>վերակառուցման</w:t>
      </w:r>
      <w:r w:rsidR="0038176E" w:rsidRPr="0038176E">
        <w:rPr>
          <w:rFonts w:ascii="GHEA Grapalat" w:hAnsi="GHEA Grapalat"/>
          <w:b/>
          <w:bCs/>
          <w:i/>
          <w:sz w:val="20"/>
          <w:szCs w:val="20"/>
          <w:lang w:val="af-ZA"/>
        </w:rPr>
        <w:t xml:space="preserve">) » </w:t>
      </w:r>
    </w:p>
    <w:p w14:paraId="256549AE" w14:textId="1D4DA307" w:rsidR="00F02279" w:rsidRPr="0038176E" w:rsidRDefault="0038176E" w:rsidP="0038176E">
      <w:pPr>
        <w:jc w:val="both"/>
        <w:rPr>
          <w:rFonts w:ascii="GHEA Grapalat" w:hAnsi="GHEA Grapalat"/>
          <w:sz w:val="20"/>
          <w:szCs w:val="20"/>
          <w:vertAlign w:val="superscript"/>
          <w:lang w:val="es-ES"/>
        </w:rPr>
      </w:pPr>
      <w:r w:rsidRPr="0038176E">
        <w:rPr>
          <w:rFonts w:ascii="GHEA Grapalat" w:hAnsi="GHEA Grapalat"/>
          <w:b/>
          <w:bCs/>
          <w:i/>
          <w:sz w:val="20"/>
          <w:szCs w:val="20"/>
          <w:lang w:val="hy-AM"/>
        </w:rPr>
        <w:fldChar w:fldCharType="end"/>
      </w:r>
      <w:r w:rsidR="00F02279" w:rsidRPr="00E6597C">
        <w:rPr>
          <w:rFonts w:ascii="GHEA Grapalat" w:hAnsi="GHEA Grapalat" w:cs="Sylfaen"/>
          <w:sz w:val="20"/>
          <w:szCs w:val="20"/>
          <w:lang w:val="pt-BR"/>
        </w:rPr>
        <w:t>աշխատանքները</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այսուհետ</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աշխատանք</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իսկ</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Պատվիրատուն</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պարտավորվում</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է</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ընդունել</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կատարված</w:t>
      </w:r>
      <w:r w:rsidR="00F02279" w:rsidRPr="00E6597C">
        <w:rPr>
          <w:rFonts w:ascii="GHEA Grapalat" w:hAnsi="GHEA Grapalat"/>
          <w:sz w:val="20"/>
          <w:szCs w:val="20"/>
          <w:lang w:val="es-ES"/>
        </w:rPr>
        <w:t xml:space="preserve"> ա</w:t>
      </w:r>
      <w:r w:rsidR="00F02279" w:rsidRPr="00E6597C">
        <w:rPr>
          <w:rFonts w:ascii="GHEA Grapalat" w:hAnsi="GHEA Grapalat" w:cs="Sylfaen"/>
          <w:sz w:val="20"/>
          <w:szCs w:val="20"/>
          <w:lang w:val="pt-BR"/>
        </w:rPr>
        <w:t>շխատանքը</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և</w:t>
      </w:r>
      <w:r w:rsidR="00F02279" w:rsidRPr="00E6597C">
        <w:rPr>
          <w:rFonts w:ascii="GHEA Grapalat" w:hAnsi="GHEA Grapalat"/>
          <w:sz w:val="20"/>
          <w:szCs w:val="20"/>
          <w:lang w:val="es-ES"/>
        </w:rPr>
        <w:t xml:space="preserve"> </w:t>
      </w:r>
      <w:r w:rsidR="00F02279" w:rsidRPr="00E6597C">
        <w:rPr>
          <w:rFonts w:ascii="GHEA Grapalat" w:hAnsi="GHEA Grapalat" w:cs="Sylfaen"/>
          <w:sz w:val="20"/>
          <w:szCs w:val="20"/>
          <w:lang w:val="pt-BR"/>
        </w:rPr>
        <w:t>վարձատրել</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դրա</w:t>
      </w:r>
      <w:r w:rsidR="00F02279" w:rsidRPr="00E6597C">
        <w:rPr>
          <w:rFonts w:ascii="GHEA Grapalat" w:hAnsi="GHEA Grapalat" w:cs="Times Armenian"/>
          <w:sz w:val="20"/>
          <w:szCs w:val="20"/>
          <w:lang w:val="es-ES"/>
        </w:rPr>
        <w:t xml:space="preserve"> </w:t>
      </w:r>
      <w:r w:rsidR="00F02279" w:rsidRPr="00E6597C">
        <w:rPr>
          <w:rFonts w:ascii="GHEA Grapalat" w:hAnsi="GHEA Grapalat" w:cs="Sylfaen"/>
          <w:sz w:val="20"/>
          <w:szCs w:val="20"/>
          <w:lang w:val="pt-BR"/>
        </w:rPr>
        <w:t>համար</w:t>
      </w:r>
      <w:r w:rsidR="00F02279" w:rsidRPr="00E6597C">
        <w:rPr>
          <w:rFonts w:ascii="GHEA Grapalat" w:hAnsi="GHEA Grapalat" w:cs="Tahoma"/>
          <w:sz w:val="20"/>
          <w:szCs w:val="20"/>
          <w:lang w:val="es-ES"/>
        </w:rPr>
        <w:t>։</w:t>
      </w:r>
    </w:p>
    <w:p w14:paraId="39C857E7" w14:textId="77777777"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ստանդարտներին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անբաժանելի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կազմող</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cs="Times Armenian"/>
          <w:sz w:val="20"/>
          <w:szCs w:val="20"/>
          <w:lang w:val="es-ES"/>
        </w:rPr>
        <w:t>-</w:t>
      </w:r>
      <w:r w:rsidRPr="00E6597C">
        <w:rPr>
          <w:rFonts w:ascii="GHEA Grapalat" w:hAnsi="GHEA Grapalat" w:cs="Sylfaen"/>
          <w:sz w:val="20"/>
          <w:szCs w:val="20"/>
          <w:lang w:val="pt-BR"/>
        </w:rPr>
        <w:t>նախահաշվին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14:paraId="55E0FB87" w14:textId="1EEBE205" w:rsidR="00F02279" w:rsidRPr="00803531" w:rsidRDefault="00F02279" w:rsidP="00F02279">
      <w:pPr>
        <w:tabs>
          <w:tab w:val="left" w:pos="1134"/>
        </w:tabs>
        <w:ind w:firstLine="720"/>
        <w:jc w:val="both"/>
        <w:rPr>
          <w:rFonts w:ascii="GHEA Grapalat" w:hAnsi="GHEA Grapalat" w:cs="Times Armenian"/>
          <w:b/>
          <w:color w:val="FF0000"/>
          <w:sz w:val="20"/>
          <w:u w:val="single"/>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w:t>
      </w:r>
    </w:p>
    <w:p w14:paraId="331E563E" w14:textId="3E8D6D11"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205078">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2DDF4717" w14:textId="77777777" w:rsidR="00F02279" w:rsidRPr="00E6597C" w:rsidRDefault="00F02279" w:rsidP="00F02279">
      <w:pPr>
        <w:tabs>
          <w:tab w:val="left" w:pos="1134"/>
        </w:tabs>
        <w:ind w:firstLine="720"/>
        <w:jc w:val="both"/>
        <w:rPr>
          <w:rFonts w:ascii="GHEA Grapalat" w:hAnsi="GHEA Grapalat"/>
          <w:sz w:val="20"/>
          <w:szCs w:val="20"/>
          <w:lang w:val="es-ES"/>
        </w:rPr>
      </w:pP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տեսակի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փուլերի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որոշվում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համաձայնեցված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Հավելված</w:t>
      </w:r>
      <w:r w:rsidRPr="00E6597C">
        <w:rPr>
          <w:rFonts w:ascii="GHEA Grapalat" w:hAnsi="GHEA Grapalat" w:cs="Sylfaen"/>
          <w:sz w:val="20"/>
          <w:szCs w:val="20"/>
          <w:lang w:val="es-ES"/>
        </w:rPr>
        <w:t xml:space="preserve"> N 2)</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7E87C59B" w14:textId="77777777" w:rsidR="00F02279" w:rsidRPr="00E6597C" w:rsidRDefault="00F02279" w:rsidP="00F0227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lastRenderedPageBreak/>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գ</w:t>
      </w:r>
      <w:r w:rsidRPr="00E6597C">
        <w:rPr>
          <w:rFonts w:ascii="GHEA Grapalat" w:hAnsi="GHEA Grapalat"/>
          <w:sz w:val="20"/>
          <w:szCs w:val="20"/>
          <w:lang w:val="es-ES"/>
        </w:rPr>
        <w:t>)</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նախագծանախահաշվային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փաստաթղթերով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51527F26"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գործիքներով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մեխանիզմներով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պատշաճ</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նախագծին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ծավալաթերթին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ahoma"/>
          <w:sz w:val="20"/>
          <w:szCs w:val="20"/>
          <w:lang w:val="es-ES"/>
        </w:rPr>
        <w:t>։</w:t>
      </w: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3576F15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շինմոնտաժային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նորմերին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մոնտաժված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էլեկտրական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ջեռուցման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ջրամատակարարման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կոյուղու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օդափոխիչ</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համալիր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փորձարկմանը</w:t>
      </w:r>
      <w:r w:rsidRPr="00E6597C">
        <w:rPr>
          <w:rFonts w:ascii="GHEA Grapalat" w:hAnsi="GHEA Grapalat" w:cs="Tahoma"/>
          <w:sz w:val="20"/>
          <w:szCs w:val="20"/>
          <w:lang w:val="es-ES"/>
        </w:rPr>
        <w:t>։</w:t>
      </w:r>
    </w:p>
    <w:p w14:paraId="2F149BA6"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օր)։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 հաշվին, Պատվիրատուի կողմից սահմանված ողջամիտ ժամկետում վերացնել թերությունները:</w:t>
      </w:r>
      <w:r w:rsidR="004303CA" w:rsidRPr="00C1134C">
        <w:rPr>
          <w:rFonts w:ascii="GHEA Grapalat" w:hAnsi="GHEA Grapalat" w:cs="Sylfaen"/>
          <w:sz w:val="20"/>
          <w:szCs w:val="20"/>
          <w:vertAlign w:val="superscript"/>
          <w:lang w:val="hy-AM"/>
        </w:rPr>
        <w:t>2</w:t>
      </w:r>
      <w:r w:rsidR="004832A7" w:rsidRPr="00C1134C">
        <w:rPr>
          <w:rFonts w:ascii="GHEA Grapalat" w:hAnsi="GHEA Grapalat" w:cs="Sylfaen"/>
          <w:sz w:val="20"/>
          <w:szCs w:val="20"/>
          <w:vertAlign w:val="superscript"/>
          <w:lang w:val="hy-AM"/>
        </w:rPr>
        <w:t>6</w:t>
      </w:r>
      <w:r w:rsidRPr="00C1134C">
        <w:rPr>
          <w:rStyle w:val="af6"/>
          <w:rFonts w:ascii="GHEA Grapalat" w:hAnsi="GHEA Grapalat" w:cs="Sylfaen"/>
          <w:color w:val="FFFFFF"/>
          <w:sz w:val="20"/>
          <w:szCs w:val="20"/>
          <w:lang w:val="hy-AM"/>
        </w:rPr>
        <w:footnoteReference w:id="13"/>
      </w:r>
    </w:p>
    <w:p w14:paraId="0550CC98"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952437">
        <w:rPr>
          <w:rFonts w:ascii="GHEA Grapalat" w:hAnsi="GHEA Grapalat" w:cs="Sylfaen"/>
          <w:sz w:val="20"/>
          <w:szCs w:val="20"/>
          <w:vertAlign w:val="superscript"/>
          <w:lang w:val="pt-BR"/>
        </w:rPr>
        <w:t>27</w:t>
      </w:r>
      <w:r w:rsidRPr="00E6597C">
        <w:rPr>
          <w:rStyle w:val="af6"/>
          <w:rFonts w:ascii="GHEA Grapalat" w:hAnsi="GHEA Grapalat" w:cs="Sylfaen"/>
          <w:color w:val="FFFFFF"/>
          <w:sz w:val="20"/>
          <w:szCs w:val="20"/>
          <w:lang w:val="pt-BR"/>
        </w:rPr>
        <w:footnoteReference w:id="14"/>
      </w:r>
      <w:r w:rsidRPr="00E6597C">
        <w:rPr>
          <w:rFonts w:ascii="GHEA Grapalat" w:hAnsi="GHEA Grapalat" w:cs="Times Armenian"/>
          <w:color w:val="FFFFFF"/>
          <w:sz w:val="20"/>
          <w:szCs w:val="20"/>
          <w:lang w:val="es-ES"/>
        </w:rPr>
        <w:t xml:space="preserve"> </w:t>
      </w:r>
    </w:p>
    <w:p w14:paraId="07C5A10A"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r w:rsidR="0019419E" w:rsidRPr="00E6597C">
        <w:rPr>
          <w:rFonts w:ascii="GHEA Grapalat" w:hAnsi="GHEA Grapalat" w:cs="Times Armenian"/>
          <w:sz w:val="20"/>
          <w:szCs w:val="20"/>
          <w:lang w:val="es-ES"/>
        </w:rPr>
        <w:t>Որակավորման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E6597C">
        <w:rPr>
          <w:rFonts w:ascii="GHEA Grapalat" w:hAnsi="GHEA Grapalat" w:cs="Sylfaen"/>
          <w:sz w:val="20"/>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E6597C">
        <w:rPr>
          <w:rFonts w:ascii="GHEA Grapalat" w:hAnsi="GHEA Grapalat" w:cs="Sylfaen"/>
          <w:sz w:val="20"/>
        </w:rPr>
        <w:t>Պ</w:t>
      </w:r>
      <w:r w:rsidRPr="00E6597C">
        <w:rPr>
          <w:rFonts w:ascii="GHEA Grapalat" w:hAnsi="GHEA Grapalat" w:cs="Sylfaen"/>
          <w:sz w:val="20"/>
          <w:lang w:val="hy-AM"/>
        </w:rPr>
        <w:t>ատվիրատուի ղեկավարը ձեռնարկում է միջոցներ Հայաստանի Հանրապետության կառավարության 2015 թվականի մարտի 19-ի N 596-Ն որոշմամբ սահմանված հանձնաժողով ձևավորելու և կատարված աշխատանքներն ընդունելու համար.</w:t>
      </w:r>
    </w:p>
    <w:p w14:paraId="5EF96410"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w:t>
      </w:r>
      <w:r w:rsidRPr="00E6597C">
        <w:rPr>
          <w:rFonts w:ascii="GHEA Grapalat" w:hAnsi="GHEA Grapalat" w:cs="Sylfaen"/>
          <w:sz w:val="20"/>
          <w:lang w:val="hy-AM"/>
        </w:rPr>
        <w:lastRenderedPageBreak/>
        <w:t>19-ի N 596-Ն որոշմամբ սահմանված կարգով ձևավորված հանձնաժողովի (այսուհետ` ընդունող հանձնաժողով)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07F64CD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205078">
        <w:rPr>
          <w:rFonts w:ascii="GHEA Grapalat" w:hAnsi="GHEA Grapalat" w:cs="Times Armenian"/>
          <w:sz w:val="20"/>
          <w:szCs w:val="20"/>
          <w:lang w:val="hy-AM"/>
        </w:rPr>
        <w:t>։</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16BB9142" w14:textId="77777777" w:rsidR="00F02279"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 xml:space="preserve">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Pr="00E6597C">
        <w:rPr>
          <w:rFonts w:ascii="GHEA Grapalat" w:hAnsi="GHEA Grapalat" w:cs="Sylfaen"/>
          <w:sz w:val="20"/>
          <w:szCs w:val="20"/>
          <w:lang w:val="hy-AM"/>
        </w:rPr>
        <w:t xml:space="preserve">-ը։ </w:t>
      </w:r>
    </w:p>
    <w:p w14:paraId="34C049EC" w14:textId="77777777"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Pr>
          <w:rFonts w:ascii="GHEA Grapalat" w:hAnsi="GHEA Grapalat"/>
          <w:sz w:val="20"/>
          <w:vertAlign w:val="superscript"/>
          <w:lang w:val="hy-AM"/>
        </w:rPr>
        <w:t>28.</w:t>
      </w:r>
      <w:r w:rsidRPr="00931573">
        <w:rPr>
          <w:rFonts w:ascii="GHEA Grapalat" w:hAnsi="GHEA Grapalat"/>
          <w:sz w:val="20"/>
          <w:vertAlign w:val="superscript"/>
          <w:lang w:val="hy-AM"/>
        </w:rPr>
        <w:t>1</w:t>
      </w:r>
      <w:r>
        <w:rPr>
          <w:rFonts w:ascii="GHEA Grapalat" w:hAnsi="GHEA Grapalat"/>
          <w:sz w:val="20"/>
          <w:lang w:val="hy-AM"/>
        </w:rPr>
        <w:t>:</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7777777"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տուգանք</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Arial"/>
          <w:sz w:val="20"/>
          <w:szCs w:val="20"/>
          <w:lang w:val="hy-AM"/>
        </w:rPr>
        <w:t xml:space="preserve"> 5.1 </w:t>
      </w:r>
      <w:r w:rsidRPr="00E6597C">
        <w:rPr>
          <w:rFonts w:ascii="GHEA Grapalat" w:hAnsi="GHEA Grapalat" w:cs="Sylfaen"/>
          <w:sz w:val="20"/>
          <w:szCs w:val="20"/>
          <w:lang w:val="hy-AM"/>
        </w:rPr>
        <w:t>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Arial"/>
          <w:sz w:val="20"/>
          <w:szCs w:val="20"/>
          <w:lang w:val="hy-AM"/>
        </w:rPr>
        <w:t xml:space="preserve"> 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տասնորդական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4605D7">
        <w:rPr>
          <w:rFonts w:ascii="GHEA Grapalat" w:hAnsi="GHEA Grapalat" w:cs="Sylfaen"/>
          <w:sz w:val="20"/>
          <w:szCs w:val="20"/>
          <w:lang w:val="hy-AM"/>
        </w:rPr>
        <w:t>:</w:t>
      </w:r>
      <w:r w:rsidRPr="004605D7">
        <w:rPr>
          <w:rFonts w:ascii="GHEA Grapalat" w:hAnsi="GHEA Grapalat" w:cs="Sylfaen"/>
          <w:sz w:val="20"/>
          <w:szCs w:val="20"/>
          <w:vertAlign w:val="superscript"/>
          <w:lang w:val="hy-AM"/>
        </w:rPr>
        <w:t>3</w:t>
      </w:r>
      <w:r w:rsidR="004678A5" w:rsidRPr="004678A5">
        <w:rPr>
          <w:rFonts w:ascii="GHEA Grapalat" w:hAnsi="GHEA Grapalat" w:cs="Sylfaen"/>
          <w:sz w:val="20"/>
          <w:szCs w:val="20"/>
          <w:vertAlign w:val="superscript"/>
          <w:lang w:val="hy-AM"/>
        </w:rPr>
        <w:t>0</w:t>
      </w:r>
      <w:r w:rsidRPr="00E6597C">
        <w:rPr>
          <w:rStyle w:val="af6"/>
          <w:rFonts w:ascii="GHEA Grapalat" w:hAnsi="GHEA Grapalat" w:cs="Sylfaen"/>
          <w:color w:val="FFFFFF"/>
          <w:sz w:val="20"/>
          <w:szCs w:val="20"/>
          <w:lang w:val="hy-AM"/>
        </w:rPr>
        <w:footnoteReference w:id="15"/>
      </w:r>
      <w:r w:rsidRPr="004605D7">
        <w:rPr>
          <w:rFonts w:ascii="GHEA Grapalat" w:hAnsi="GHEA Grapalat"/>
          <w:sz w:val="20"/>
          <w:lang w:val="hy-AM"/>
        </w:rPr>
        <w:t xml:space="preserve">Ընդ որում տուգանքը հաշվարկվում է նաև աշխատանքի արդյունքը </w:t>
      </w:r>
      <w:r w:rsidRPr="004605D7">
        <w:rPr>
          <w:rFonts w:ascii="GHEA Grapalat" w:hAnsi="GHEA Grapalat"/>
          <w:sz w:val="20"/>
          <w:lang w:val="hy-AM"/>
        </w:rPr>
        <w:lastRenderedPageBreak/>
        <w:t xml:space="preserve">սույն պայմանագրով սահմանված ժամկետում կատարելու, սակայն պատվիրատուի կողմից այդ չընդունվելու դեպքում:  </w:t>
      </w:r>
    </w:p>
    <w:p w14:paraId="3B9A3683"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77777777"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0C760E" w:rsidRPr="000C760E">
        <w:rPr>
          <w:rFonts w:ascii="GHEA Grapalat" w:hAnsi="GHEA Grapalat" w:cs="Sylfaen"/>
          <w:sz w:val="20"/>
          <w:szCs w:val="20"/>
          <w:vertAlign w:val="superscript"/>
          <w:lang w:val="hy-AM"/>
        </w:rPr>
        <w:t>1</w:t>
      </w:r>
      <w:r w:rsidRPr="00E6597C">
        <w:rPr>
          <w:rStyle w:val="af6"/>
          <w:rFonts w:ascii="GHEA Grapalat" w:hAnsi="GHEA Grapalat" w:cs="Sylfaen"/>
          <w:color w:val="FFFFFF"/>
          <w:sz w:val="20"/>
          <w:szCs w:val="20"/>
          <w:lang w:val="hy-AM"/>
        </w:rPr>
        <w:footnoteReference w:id="16"/>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lastRenderedPageBreak/>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C8523E" w:rsidRPr="004605D7">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2</w:t>
      </w:r>
      <w:r w:rsidRPr="00E6597C">
        <w:rPr>
          <w:rStyle w:val="af6"/>
          <w:rFonts w:ascii="GHEA Grapalat" w:hAnsi="GHEA Grapalat" w:cs="Sylfaen"/>
          <w:color w:val="FFFFFF"/>
          <w:sz w:val="20"/>
          <w:szCs w:val="20"/>
          <w:lang w:val="hy-AM"/>
        </w:rPr>
        <w:footnoteReference w:id="17"/>
      </w:r>
    </w:p>
    <w:p w14:paraId="5B99F88C" w14:textId="77777777"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1C6C36" w:rsidRPr="001C6C36">
        <w:rPr>
          <w:rFonts w:ascii="GHEA Grapalat" w:hAnsi="GHEA Grapalat" w:cs="Sylfaen"/>
          <w:sz w:val="20"/>
          <w:szCs w:val="20"/>
          <w:vertAlign w:val="superscript"/>
          <w:lang w:val="hy-AM"/>
        </w:rPr>
        <w:t>3</w:t>
      </w:r>
      <w:r w:rsidR="00195E9D" w:rsidRPr="00195E9D">
        <w:rPr>
          <w:rFonts w:ascii="GHEA Grapalat" w:hAnsi="GHEA Grapalat" w:cs="Sylfaen"/>
          <w:sz w:val="20"/>
          <w:szCs w:val="20"/>
          <w:vertAlign w:val="superscript"/>
          <w:lang w:val="hy-AM"/>
        </w:rPr>
        <w:t>3</w:t>
      </w:r>
      <w:r w:rsidRPr="00E6597C">
        <w:rPr>
          <w:rStyle w:val="af6"/>
          <w:rFonts w:ascii="GHEA Grapalat" w:hAnsi="GHEA Grapalat"/>
          <w:color w:val="FFFFFF"/>
          <w:sz w:val="20"/>
          <w:szCs w:val="20"/>
          <w:lang w:val="hy-AM"/>
        </w:rPr>
        <w:footnoteReference w:id="18"/>
      </w:r>
    </w:p>
    <w:p w14:paraId="3CE0F564" w14:textId="77777777"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5 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77777777" w:rsidR="004A1CC7" w:rsidRPr="004605D7" w:rsidRDefault="00F02279" w:rsidP="004A1CC7">
      <w:pPr>
        <w:ind w:firstLine="567"/>
        <w:jc w:val="both"/>
        <w:rPr>
          <w:rFonts w:ascii="GHEA Grapalat" w:hAnsi="GHEA Grapalat"/>
          <w:sz w:val="20"/>
          <w:szCs w:val="20"/>
          <w:lang w:val="hy-AM" w:eastAsia="ru-RU"/>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605D7">
        <w:rPr>
          <w:rFonts w:ascii="GHEA Grapalat" w:hAnsi="GHEA Grapalat"/>
          <w:sz w:val="20"/>
          <w:szCs w:val="20"/>
          <w:lang w:val="hy-AM" w:eastAsia="ru-RU"/>
        </w:rPr>
        <w:t xml:space="preserve">Պատվիրատուն այն </w:t>
      </w:r>
      <w:r w:rsidR="004A1CC7" w:rsidRPr="00E6597C">
        <w:rPr>
          <w:rFonts w:ascii="GHEA Grapalat" w:hAnsi="GHEA Grapalat"/>
          <w:sz w:val="20"/>
          <w:szCs w:val="20"/>
          <w:lang w:val="hy-AM" w:eastAsia="ru-RU"/>
        </w:rPr>
        <w:t xml:space="preserve">ուղարկվում է նաև </w:t>
      </w:r>
      <w:r w:rsidR="004A1CC7" w:rsidRPr="004605D7">
        <w:rPr>
          <w:rFonts w:ascii="GHEA Grapalat" w:hAnsi="GHEA Grapalat"/>
          <w:sz w:val="20"/>
          <w:szCs w:val="20"/>
          <w:lang w:val="hy-AM" w:eastAsia="ru-RU"/>
        </w:rPr>
        <w:t xml:space="preserve">Կապալառուի </w:t>
      </w:r>
      <w:r w:rsidR="004A1CC7" w:rsidRPr="00E6597C">
        <w:rPr>
          <w:rFonts w:ascii="GHEA Grapalat" w:hAnsi="GHEA Grapalat"/>
          <w:sz w:val="20"/>
          <w:szCs w:val="20"/>
          <w:lang w:val="hy-AM" w:eastAsia="ru-RU"/>
        </w:rPr>
        <w:t>էլեկտրոնային փոստին:</w:t>
      </w:r>
    </w:p>
    <w:p w14:paraId="0A6ADBDF"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8.13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N 4.1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8.14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5CDAAF0" w14:textId="03D76F0E" w:rsidR="003C47E0" w:rsidRPr="00FB1AA1" w:rsidRDefault="00F02279" w:rsidP="003C47E0">
      <w:pPr>
        <w:pStyle w:val="a3"/>
        <w:spacing w:line="240" w:lineRule="auto"/>
        <w:ind w:firstLine="0"/>
        <w:rPr>
          <w:rFonts w:ascii="Times New Roman" w:hAnsi="Times New Roman"/>
          <w:i w:val="0"/>
          <w:lang w:val="af-ZA"/>
        </w:rPr>
      </w:pPr>
      <w:r w:rsidRPr="00E6597C">
        <w:rPr>
          <w:rFonts w:ascii="GHEA Grapalat" w:hAnsi="GHEA Grapalat"/>
          <w:lang w:val="hy-AM" w:eastAsia="ru-RU"/>
        </w:rPr>
        <w:t xml:space="preserve">8.15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w:t>
      </w:r>
      <w:r w:rsidRPr="00E6597C">
        <w:rPr>
          <w:rFonts w:ascii="GHEA Grapalat" w:hAnsi="GHEA Grapalat"/>
          <w:lang w:val="hy-AM" w:eastAsia="ru-RU"/>
        </w:rPr>
        <w:lastRenderedPageBreak/>
        <w:t xml:space="preserve">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Եթե պայմանագրի կատարման համար հատկացված ֆինանսական միջոցների չափը գերազանցում է գնումների բազային միավորի </w:t>
      </w:r>
      <w:r w:rsidR="00975F7D">
        <w:rPr>
          <w:rFonts w:ascii="GHEA Grapalat" w:hAnsi="GHEA Grapalat"/>
          <w:lang w:val="hy-AM" w:eastAsia="ru-RU"/>
        </w:rPr>
        <w:t>քսանհինգ</w:t>
      </w:r>
      <w:r w:rsidR="00A61F96" w:rsidRPr="004605D7">
        <w:rPr>
          <w:rFonts w:ascii="GHEA Grapalat" w:hAnsi="GHEA Grapalat"/>
          <w:lang w:val="hy-AM" w:eastAsia="ru-RU"/>
        </w:rPr>
        <w:t>պատիկը</w:t>
      </w:r>
      <w:r w:rsidRPr="00E6597C">
        <w:rPr>
          <w:rFonts w:ascii="GHEA Grapalat" w:hAnsi="GHEA Grapalat"/>
          <w:lang w:val="hy-AM" w:eastAsia="ru-RU"/>
        </w:rPr>
        <w:t xml:space="preserve">, ապա Պատվիրատուի կողմից համաձայնագիր կկնքվի, եթե Կապալառուի կողմից տուժանքի ձևով ներկայացված </w:t>
      </w:r>
      <w:r w:rsidR="00A61F96" w:rsidRPr="004605D7">
        <w:rPr>
          <w:rFonts w:ascii="GHEA Grapalat" w:hAnsi="GHEA Grapalat"/>
          <w:lang w:val="hy-AM" w:eastAsia="ru-RU"/>
        </w:rPr>
        <w:t xml:space="preserve">որակավորման և </w:t>
      </w:r>
      <w:r w:rsidRPr="00E6597C">
        <w:rPr>
          <w:rFonts w:ascii="GHEA Grapalat" w:hAnsi="GHEA Grapalat"/>
          <w:lang w:val="hy-AM" w:eastAsia="ru-RU"/>
        </w:rPr>
        <w:t>պայմանագրի ապահովում</w:t>
      </w:r>
      <w:r w:rsidR="00A61F96" w:rsidRPr="004605D7">
        <w:rPr>
          <w:rFonts w:ascii="GHEA Grapalat" w:hAnsi="GHEA Grapalat"/>
          <w:lang w:val="hy-AM" w:eastAsia="ru-RU"/>
        </w:rPr>
        <w:t>ներ</w:t>
      </w:r>
      <w:r w:rsidRPr="00E6597C">
        <w:rPr>
          <w:rFonts w:ascii="GHEA Grapalat" w:hAnsi="GHEA Grapalat"/>
          <w:lang w:val="hy-AM" w:eastAsia="ru-RU"/>
        </w:rPr>
        <w:t xml:space="preserve">ը` նախատեսված ֆինանսական միջոցների չափով, փոխարինվում </w:t>
      </w:r>
      <w:r w:rsidR="00A61F96" w:rsidRPr="004605D7">
        <w:rPr>
          <w:rFonts w:ascii="GHEA Grapalat" w:hAnsi="GHEA Grapalat"/>
          <w:lang w:val="hy-AM" w:eastAsia="ru-RU"/>
        </w:rPr>
        <w:t>են</w:t>
      </w:r>
      <w:r w:rsidRPr="00E6597C">
        <w:rPr>
          <w:rFonts w:ascii="GHEA Grapalat" w:hAnsi="GHEA Grapalat"/>
          <w:lang w:val="hy-AM" w:eastAsia="ru-RU"/>
        </w:rPr>
        <w:t xml:space="preserve">  երաշխիքով կամ կանխիկ փողով` հաշվի առնելով ՀՀ կառավարության 2017 թվականի մայիսի 4-ի N 526-Ն որոշման N 1 հավելվածի 32-րդ կետի 1</w:t>
      </w:r>
      <w:r w:rsidR="00A61F96" w:rsidRPr="004605D7">
        <w:rPr>
          <w:rFonts w:ascii="GHEA Grapalat" w:hAnsi="GHEA Grapalat"/>
          <w:lang w:val="hy-AM" w:eastAsia="ru-RU"/>
        </w:rPr>
        <w:t>7</w:t>
      </w:r>
      <w:r w:rsidRPr="00E6597C">
        <w:rPr>
          <w:rFonts w:ascii="GHEA Grapalat" w:hAnsi="GHEA Grapalat"/>
          <w:lang w:val="hy-AM" w:eastAsia="ru-RU"/>
        </w:rPr>
        <w:t xml:space="preserve">-րդ ենթակետի «բ» պարբերության պահանջները: Ընդ որում, Կապալառուն համաձայնագիրը կնքում, իսկ տուժանքի ձևով ներկայացված </w:t>
      </w:r>
      <w:r w:rsidR="00A61F96" w:rsidRPr="004605D7">
        <w:rPr>
          <w:rFonts w:ascii="GHEA Grapalat" w:hAnsi="GHEA Grapalat"/>
          <w:lang w:val="hy-AM" w:eastAsia="ru-RU"/>
        </w:rPr>
        <w:t xml:space="preserve">որակավորման և </w:t>
      </w:r>
      <w:r w:rsidRPr="00E6597C">
        <w:rPr>
          <w:rFonts w:ascii="GHEA Grapalat" w:hAnsi="GHEA Grapalat"/>
          <w:lang w:val="hy-AM" w:eastAsia="ru-RU"/>
        </w:rPr>
        <w:t>պայմանագրի ապահով</w:t>
      </w:r>
      <w:r w:rsidR="00A61F96" w:rsidRPr="004605D7">
        <w:rPr>
          <w:rFonts w:ascii="GHEA Grapalat" w:hAnsi="GHEA Grapalat"/>
          <w:lang w:val="hy-AM" w:eastAsia="ru-RU"/>
        </w:rPr>
        <w:t xml:space="preserve">ումների </w:t>
      </w:r>
      <w:r w:rsidRPr="00E6597C">
        <w:rPr>
          <w:rFonts w:ascii="GHEA Grapalat" w:hAnsi="GHEA Grapalat"/>
          <w:lang w:val="hy-AM" w:eastAsia="ru-RU"/>
        </w:rPr>
        <w:t>փոխարինման դեպքում նաև նոր ապահովում</w:t>
      </w:r>
      <w:r w:rsidR="00A61F96" w:rsidRPr="004605D7">
        <w:rPr>
          <w:rFonts w:ascii="GHEA Grapalat" w:hAnsi="GHEA Grapalat"/>
          <w:lang w:val="hy-AM" w:eastAsia="ru-RU"/>
        </w:rPr>
        <w:t>ներ</w:t>
      </w:r>
      <w:r w:rsidRPr="00E6597C">
        <w:rPr>
          <w:rFonts w:ascii="GHEA Grapalat" w:hAnsi="GHEA Grapalat"/>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3C47E0" w:rsidRPr="003C47E0">
        <w:rPr>
          <w:rFonts w:ascii="GHEA Grapalat" w:hAnsi="GHEA Grapalat"/>
          <w:b/>
          <w:bCs/>
          <w:i w:val="0"/>
          <w:lang w:val="hy-AM"/>
        </w:rPr>
        <w:t xml:space="preserve"> </w:t>
      </w:r>
      <w:r w:rsidR="003C47E0">
        <w:rPr>
          <w:rFonts w:ascii="GHEA Grapalat" w:hAnsi="GHEA Grapalat"/>
          <w:b/>
          <w:bCs/>
          <w:i w:val="0"/>
          <w:lang w:val="hy-AM"/>
        </w:rPr>
        <w:fldChar w:fldCharType="begin"/>
      </w:r>
      <w:r w:rsidR="003C47E0">
        <w:rPr>
          <w:rFonts w:ascii="GHEA Grapalat" w:hAnsi="GHEA Grapalat"/>
          <w:b/>
          <w:bCs/>
          <w:i w:val="0"/>
          <w:lang w:val="hy-AM"/>
        </w:rPr>
        <w:instrText xml:space="preserve"> LINK Excel.Sheet.12 "C:\\Users\\User\\Downloads\\Խոյ -8ծրագիր 30</w:instrText>
      </w:r>
      <w:r w:rsidR="003C47E0">
        <w:rPr>
          <w:rFonts w:ascii="MS Mincho" w:eastAsia="MS Mincho" w:hAnsi="MS Mincho" w:cs="MS Mincho" w:hint="eastAsia"/>
          <w:b/>
          <w:bCs/>
          <w:i w:val="0"/>
          <w:lang w:val="hy-AM"/>
        </w:rPr>
        <w:instrText>․</w:instrText>
      </w:r>
      <w:r w:rsidR="003C47E0">
        <w:rPr>
          <w:rFonts w:ascii="GHEA Grapalat" w:hAnsi="GHEA Grapalat"/>
          <w:b/>
          <w:bCs/>
          <w:i w:val="0"/>
          <w:lang w:val="hy-AM"/>
        </w:rPr>
        <w:instrText>05</w:instrText>
      </w:r>
      <w:r w:rsidR="003C47E0">
        <w:rPr>
          <w:rFonts w:ascii="MS Mincho" w:eastAsia="MS Mincho" w:hAnsi="MS Mincho" w:cs="MS Mincho" w:hint="eastAsia"/>
          <w:b/>
          <w:bCs/>
          <w:i w:val="0"/>
          <w:lang w:val="hy-AM"/>
        </w:rPr>
        <w:instrText>․</w:instrText>
      </w:r>
      <w:r w:rsidR="003C47E0">
        <w:rPr>
          <w:rFonts w:ascii="GHEA Grapalat" w:hAnsi="GHEA Grapalat"/>
          <w:b/>
          <w:bCs/>
          <w:i w:val="0"/>
          <w:lang w:val="hy-AM"/>
        </w:rPr>
        <w:instrText>2022.xlsx" "30.05-</w:instrText>
      </w:r>
      <w:r w:rsidR="003C47E0">
        <w:rPr>
          <w:rFonts w:ascii="GHEA Grapalat" w:hAnsi="GHEA Grapalat" w:cs="GHEA Grapalat"/>
          <w:b/>
          <w:bCs/>
          <w:i w:val="0"/>
          <w:lang w:val="hy-AM"/>
        </w:rPr>
        <w:instrText>ամբողջ</w:instrText>
      </w:r>
      <w:r w:rsidR="003C47E0">
        <w:rPr>
          <w:rFonts w:ascii="MS Mincho" w:eastAsia="MS Mincho" w:hAnsi="MS Mincho" w:cs="MS Mincho" w:hint="eastAsia"/>
          <w:b/>
          <w:bCs/>
          <w:i w:val="0"/>
          <w:lang w:val="hy-AM"/>
        </w:rPr>
        <w:instrText>․</w:instrText>
      </w:r>
      <w:r w:rsidR="003C47E0">
        <w:rPr>
          <w:rFonts w:ascii="GHEA Grapalat" w:hAnsi="GHEA Grapalat" w:cs="GHEA Grapalat"/>
          <w:b/>
          <w:bCs/>
          <w:i w:val="0"/>
          <w:lang w:val="hy-AM"/>
        </w:rPr>
        <w:instrText>փաթեթ</w:instrText>
      </w:r>
      <w:r w:rsidR="003C47E0">
        <w:rPr>
          <w:rFonts w:ascii="GHEA Grapalat" w:hAnsi="GHEA Grapalat"/>
          <w:b/>
          <w:bCs/>
          <w:i w:val="0"/>
          <w:lang w:val="hy-AM"/>
        </w:rPr>
        <w:instrText xml:space="preserve">!R9C3" \a \f 4 \h </w:instrText>
      </w:r>
      <w:r w:rsidR="003C47E0">
        <w:rPr>
          <w:rFonts w:ascii="GHEA Grapalat" w:hAnsi="GHEA Grapalat"/>
          <w:b/>
          <w:bCs/>
          <w:i w:val="0"/>
          <w:lang w:val="hy-AM"/>
        </w:rPr>
        <w:fldChar w:fldCharType="separate"/>
      </w:r>
    </w:p>
    <w:p w14:paraId="3E236E2A" w14:textId="77777777" w:rsidR="003C47E0" w:rsidRPr="00FB1AA1" w:rsidRDefault="003C47E0" w:rsidP="003C47E0">
      <w:pPr>
        <w:jc w:val="both"/>
        <w:rPr>
          <w:rFonts w:ascii="GHEA Grapalat" w:hAnsi="GHEA Grapalat"/>
          <w:b/>
          <w:bCs/>
          <w:sz w:val="20"/>
          <w:szCs w:val="20"/>
          <w:lang w:val="af-ZA" w:eastAsia="ru-RU"/>
        </w:rPr>
      </w:pPr>
      <w:r w:rsidRPr="003C47E0">
        <w:rPr>
          <w:rFonts w:ascii="GHEA Grapalat" w:hAnsi="GHEA Grapalat"/>
          <w:b/>
          <w:bCs/>
          <w:sz w:val="20"/>
          <w:szCs w:val="20"/>
          <w:lang w:val="hy-AM" w:eastAsia="ru-RU"/>
        </w:rPr>
        <w:t>Խոյ</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համայնքի</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Ծաղկալանջ</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բնակավայրի</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խմելու</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ջրի</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ցանցի</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հիմնանորոգման</w:t>
      </w:r>
      <w:r w:rsidRPr="00FB1AA1">
        <w:rPr>
          <w:rFonts w:ascii="GHEA Grapalat" w:hAnsi="GHEA Grapalat"/>
          <w:b/>
          <w:bCs/>
          <w:sz w:val="20"/>
          <w:szCs w:val="20"/>
          <w:lang w:val="af-ZA" w:eastAsia="ru-RU"/>
        </w:rPr>
        <w:t xml:space="preserve"> (</w:t>
      </w:r>
      <w:r w:rsidRPr="003C47E0">
        <w:rPr>
          <w:rFonts w:ascii="GHEA Grapalat" w:hAnsi="GHEA Grapalat"/>
          <w:b/>
          <w:bCs/>
          <w:sz w:val="20"/>
          <w:szCs w:val="20"/>
          <w:lang w:val="hy-AM" w:eastAsia="ru-RU"/>
        </w:rPr>
        <w:t>վերակառուցման</w:t>
      </w:r>
      <w:r w:rsidRPr="00FB1AA1">
        <w:rPr>
          <w:rFonts w:ascii="GHEA Grapalat" w:hAnsi="GHEA Grapalat"/>
          <w:b/>
          <w:bCs/>
          <w:sz w:val="20"/>
          <w:szCs w:val="20"/>
          <w:lang w:val="af-ZA" w:eastAsia="ru-RU"/>
        </w:rPr>
        <w:t>)</w:t>
      </w:r>
    </w:p>
    <w:p w14:paraId="44D7D3C5" w14:textId="1BD0A127" w:rsidR="003C47E0" w:rsidRPr="003C47E0" w:rsidRDefault="003C47E0" w:rsidP="003C47E0">
      <w:pPr>
        <w:jc w:val="both"/>
        <w:rPr>
          <w:rFonts w:ascii="GHEA Grapalat" w:hAnsi="GHEA Grapalat"/>
          <w:b/>
          <w:sz w:val="20"/>
          <w:szCs w:val="20"/>
          <w:lang w:val="hy-AM"/>
        </w:rPr>
      </w:pPr>
      <w:r>
        <w:rPr>
          <w:rFonts w:ascii="GHEA Grapalat" w:hAnsi="GHEA Grapalat"/>
          <w:b/>
          <w:bCs/>
          <w:i/>
          <w:lang w:val="hy-AM"/>
        </w:rPr>
        <w:fldChar w:fldCharType="end"/>
      </w:r>
      <w:r w:rsidRPr="00021823">
        <w:rPr>
          <w:rFonts w:ascii="GHEA Grapalat" w:hAnsi="GHEA Grapalat"/>
          <w:b/>
          <w:bCs/>
          <w:i/>
          <w:lang w:val="hy-AM"/>
        </w:rPr>
        <w:t xml:space="preserve"> </w:t>
      </w:r>
      <w:r w:rsidRPr="003C47E0">
        <w:rPr>
          <w:rFonts w:ascii="GHEA Grapalat" w:hAnsi="GHEA Grapalat"/>
          <w:b/>
          <w:bCs/>
          <w:sz w:val="20"/>
          <w:szCs w:val="20"/>
          <w:lang w:val="hy-AM"/>
        </w:rPr>
        <w:t>աշխատանքների</w:t>
      </w:r>
      <w:r w:rsidRPr="003C47E0">
        <w:rPr>
          <w:rFonts w:ascii="GHEA Grapalat" w:hAnsi="GHEA Grapalat" w:cs="GHEA Grapalat"/>
          <w:b/>
          <w:color w:val="000000"/>
          <w:sz w:val="20"/>
          <w:szCs w:val="20"/>
          <w:lang w:val="hy-AM"/>
        </w:rPr>
        <w:t xml:space="preserve"> դիմաց վճարումներն իրականացվելու են</w:t>
      </w:r>
      <w:r w:rsidRPr="003C47E0">
        <w:rPr>
          <w:rFonts w:ascii="GHEA Grapalat" w:hAnsi="GHEA Grapalat" w:cs="Sylfaen"/>
          <w:b/>
          <w:sz w:val="20"/>
          <w:szCs w:val="18"/>
          <w:lang w:val="hy-AM"/>
        </w:rPr>
        <w:t xml:space="preserve"> Ֆ</w:t>
      </w:r>
      <w:r w:rsidRPr="003C47E0">
        <w:rPr>
          <w:rFonts w:ascii="GHEA Grapalat" w:hAnsi="GHEA Grapalat" w:cs="Sylfaen"/>
          <w:b/>
          <w:sz w:val="20"/>
          <w:szCs w:val="18"/>
          <w:lang w:val="pt-BR"/>
        </w:rPr>
        <w:t xml:space="preserve">ինանսական միջոցներ նախատեսվելու դեպքում կողմերի միջև կնքվող համաձայնագրի </w:t>
      </w:r>
      <w:r w:rsidRPr="003C47E0">
        <w:rPr>
          <w:rFonts w:ascii="GHEA Grapalat" w:hAnsi="GHEA Grapalat" w:cs="Sylfaen"/>
          <w:b/>
          <w:sz w:val="20"/>
          <w:szCs w:val="18"/>
          <w:lang w:val="hy-AM"/>
        </w:rPr>
        <w:t xml:space="preserve">հիման վրա՝ </w:t>
      </w:r>
      <w:r w:rsidRPr="003C47E0">
        <w:rPr>
          <w:rFonts w:ascii="GHEA Grapalat" w:hAnsi="GHEA Grapalat" w:cs="GHEA Grapalat"/>
          <w:b/>
          <w:color w:val="000000"/>
          <w:sz w:val="20"/>
          <w:szCs w:val="20"/>
          <w:lang w:val="hy-AM"/>
        </w:rPr>
        <w:t xml:space="preserve">համայնքի բյուջեից 40 </w:t>
      </w:r>
      <w:r w:rsidRPr="003C47E0">
        <w:rPr>
          <w:rFonts w:ascii="GHEA Grapalat" w:hAnsi="GHEA Grapalat"/>
          <w:b/>
          <w:sz w:val="20"/>
          <w:szCs w:val="20"/>
          <w:lang w:val="hy-AM"/>
        </w:rPr>
        <w:t>% և պետական բյուջեից 60</w:t>
      </w:r>
      <w:r w:rsidRPr="003C47E0">
        <w:rPr>
          <w:rFonts w:ascii="GHEA Grapalat" w:hAnsi="GHEA Grapalat" w:cs="GHEA Grapalat"/>
          <w:b/>
          <w:color w:val="000000"/>
          <w:sz w:val="20"/>
          <w:szCs w:val="20"/>
          <w:lang w:val="hy-AM"/>
        </w:rPr>
        <w:t xml:space="preserve"> </w:t>
      </w:r>
      <w:r w:rsidRPr="003C47E0">
        <w:rPr>
          <w:rFonts w:ascii="GHEA Grapalat" w:hAnsi="GHEA Grapalat"/>
          <w:b/>
          <w:sz w:val="20"/>
          <w:szCs w:val="20"/>
          <w:lang w:val="hy-AM"/>
        </w:rPr>
        <w:t>% համամասնությամբ։</w:t>
      </w:r>
    </w:p>
    <w:p w14:paraId="26E3FDCA" w14:textId="77777777" w:rsidR="003C47E0" w:rsidRPr="003C47E0" w:rsidRDefault="003C47E0" w:rsidP="003C47E0">
      <w:pPr>
        <w:jc w:val="both"/>
        <w:rPr>
          <w:rFonts w:ascii="GHEA Grapalat" w:hAnsi="GHEA Grapalat"/>
          <w:i/>
          <w:sz w:val="18"/>
          <w:szCs w:val="18"/>
          <w:lang w:val="hy-AM"/>
        </w:rPr>
      </w:pPr>
    </w:p>
    <w:p w14:paraId="138C0454" w14:textId="77777777" w:rsidR="003C47E0" w:rsidRPr="003C47E0" w:rsidRDefault="003C47E0" w:rsidP="003C47E0">
      <w:pPr>
        <w:jc w:val="center"/>
        <w:rPr>
          <w:rFonts w:ascii="GHEA Grapalat" w:hAnsi="GHEA Grapalat"/>
          <w:sz w:val="20"/>
          <w:lang w:val="es-ES"/>
        </w:rPr>
      </w:pPr>
    </w:p>
    <w:tbl>
      <w:tblPr>
        <w:tblStyle w:val="aff2"/>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69"/>
        <w:gridCol w:w="5157"/>
      </w:tblGrid>
      <w:tr w:rsidR="003C47E0" w:rsidRPr="00D33EEF" w14:paraId="4E0A944C" w14:textId="77777777" w:rsidTr="002F61EB">
        <w:trPr>
          <w:jc w:val="center"/>
        </w:trPr>
        <w:tc>
          <w:tcPr>
            <w:tcW w:w="5386" w:type="dxa"/>
            <w:vAlign w:val="center"/>
          </w:tcPr>
          <w:p w14:paraId="7D8ECB1A" w14:textId="77777777" w:rsidR="003C47E0" w:rsidRPr="003C47E0" w:rsidRDefault="003C47E0" w:rsidP="003C47E0">
            <w:pPr>
              <w:jc w:val="center"/>
              <w:rPr>
                <w:rFonts w:ascii="GHEA Grapalat" w:hAnsi="GHEA Grapalat" w:cs="Sylfaen"/>
                <w:b/>
                <w:bCs/>
                <w:sz w:val="20"/>
                <w:lang w:val="nb-NO"/>
              </w:rPr>
            </w:pPr>
            <w:r w:rsidRPr="003C47E0">
              <w:rPr>
                <w:rFonts w:ascii="GHEA Grapalat" w:hAnsi="GHEA Grapalat" w:cs="Sylfaen"/>
                <w:b/>
                <w:bCs/>
                <w:sz w:val="20"/>
                <w:lang w:val="hy-AM"/>
              </w:rPr>
              <w:t>ՊԱՏՎԻՐԱՏՈՒ</w:t>
            </w:r>
          </w:p>
          <w:p w14:paraId="6A129450" w14:textId="77777777"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ՀՀ Արմավիր մարզի Խոյի համայնքապետարան</w:t>
            </w:r>
          </w:p>
          <w:p w14:paraId="65D0A23E" w14:textId="77777777"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ՀՀ Արմավիրի մարզ, Խոյ համայնք, գ</w:t>
            </w:r>
            <w:r w:rsidRPr="003C47E0">
              <w:rPr>
                <w:rFonts w:ascii="MS Mincho" w:eastAsia="MS Mincho" w:hAnsi="MS Mincho" w:cs="MS Mincho" w:hint="eastAsia"/>
                <w:b/>
                <w:sz w:val="16"/>
                <w:lang w:val="hy-AM"/>
              </w:rPr>
              <w:t>․</w:t>
            </w:r>
            <w:r w:rsidRPr="003C47E0">
              <w:rPr>
                <w:rFonts w:ascii="GHEA Grapalat" w:hAnsi="GHEA Grapalat"/>
                <w:b/>
                <w:sz w:val="16"/>
                <w:lang w:val="hy-AM"/>
              </w:rPr>
              <w:t xml:space="preserve"> </w:t>
            </w:r>
            <w:r w:rsidRPr="003C47E0">
              <w:rPr>
                <w:rFonts w:ascii="GHEA Grapalat" w:hAnsi="GHEA Grapalat" w:cs="GHEA Grapalat"/>
                <w:b/>
                <w:sz w:val="16"/>
                <w:lang w:val="hy-AM"/>
              </w:rPr>
              <w:t>Գեղակերտ</w:t>
            </w:r>
            <w:r w:rsidRPr="003C47E0">
              <w:rPr>
                <w:rFonts w:ascii="GHEA Grapalat" w:hAnsi="GHEA Grapalat"/>
                <w:b/>
                <w:sz w:val="16"/>
                <w:lang w:val="hy-AM"/>
              </w:rPr>
              <w:t xml:space="preserve"> </w:t>
            </w:r>
            <w:r w:rsidRPr="003C47E0">
              <w:rPr>
                <w:rFonts w:ascii="GHEA Grapalat" w:hAnsi="GHEA Grapalat" w:cs="GHEA Grapalat"/>
                <w:b/>
                <w:sz w:val="16"/>
                <w:lang w:val="hy-AM"/>
              </w:rPr>
              <w:t>Մաշտոցի</w:t>
            </w:r>
            <w:r w:rsidRPr="003C47E0">
              <w:rPr>
                <w:rFonts w:ascii="GHEA Grapalat" w:hAnsi="GHEA Grapalat"/>
                <w:b/>
                <w:sz w:val="16"/>
                <w:lang w:val="hy-AM"/>
              </w:rPr>
              <w:t xml:space="preserve"> </w:t>
            </w:r>
            <w:r w:rsidRPr="003C47E0">
              <w:rPr>
                <w:rFonts w:ascii="GHEA Grapalat" w:hAnsi="GHEA Grapalat" w:cs="GHEA Grapalat"/>
                <w:b/>
                <w:sz w:val="16"/>
                <w:lang w:val="hy-AM"/>
              </w:rPr>
              <w:t>փ</w:t>
            </w:r>
            <w:r w:rsidRPr="003C47E0">
              <w:rPr>
                <w:rFonts w:ascii="GHEA Grapalat" w:hAnsi="GHEA Grapalat"/>
                <w:b/>
                <w:sz w:val="16"/>
                <w:lang w:val="hy-AM"/>
              </w:rPr>
              <w:t>ող</w:t>
            </w:r>
            <w:r w:rsidRPr="003C47E0">
              <w:rPr>
                <w:rFonts w:ascii="MS Mincho" w:eastAsia="MS Mincho" w:hAnsi="MS Mincho" w:cs="MS Mincho" w:hint="eastAsia"/>
                <w:b/>
                <w:sz w:val="16"/>
                <w:lang w:val="hy-AM"/>
              </w:rPr>
              <w:t>․</w:t>
            </w:r>
            <w:r w:rsidRPr="003C47E0">
              <w:rPr>
                <w:rFonts w:ascii="GHEA Grapalat" w:hAnsi="GHEA Grapalat"/>
                <w:b/>
                <w:sz w:val="16"/>
                <w:lang w:val="hy-AM"/>
              </w:rPr>
              <w:t>30</w:t>
            </w:r>
          </w:p>
          <w:p w14:paraId="0FED14EB" w14:textId="77777777"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ՀՎՀՀ 04440504</w:t>
            </w:r>
          </w:p>
          <w:p w14:paraId="15484088" w14:textId="77777777" w:rsidR="003C47E0" w:rsidRPr="003C47E0" w:rsidRDefault="003C47E0" w:rsidP="003C47E0">
            <w:pPr>
              <w:jc w:val="center"/>
              <w:rPr>
                <w:rFonts w:ascii="GHEA Grapalat" w:hAnsi="GHEA Grapalat"/>
                <w:b/>
                <w:sz w:val="16"/>
                <w:lang w:val="hy-AM"/>
              </w:rPr>
            </w:pPr>
            <w:r w:rsidRPr="003C47E0">
              <w:rPr>
                <w:rFonts w:ascii="GHEA Grapalat" w:hAnsi="GHEA Grapalat"/>
                <w:b/>
                <w:sz w:val="16"/>
                <w:lang w:val="hy-AM"/>
              </w:rPr>
              <w:t>Հ/Հ</w:t>
            </w:r>
            <w:r w:rsidRPr="003C47E0">
              <w:rPr>
                <w:rFonts w:ascii="GHEA Grapalat" w:hAnsi="GHEA Grapalat" w:cs="Arial"/>
                <w:b/>
                <w:sz w:val="20"/>
                <w:szCs w:val="20"/>
                <w:lang w:val="hy-AM"/>
              </w:rPr>
              <w:t xml:space="preserve">900322525024 </w:t>
            </w:r>
            <w:r w:rsidRPr="003C47E0">
              <w:rPr>
                <w:rFonts w:ascii="GHEA Grapalat" w:hAnsi="GHEA Grapalat"/>
                <w:b/>
                <w:sz w:val="16"/>
                <w:lang w:val="hy-AM"/>
              </w:rPr>
              <w:t>ՀՀ ՖՆ ԳՎ</w:t>
            </w:r>
          </w:p>
          <w:p w14:paraId="0FE06DFC" w14:textId="77777777" w:rsidR="003C47E0" w:rsidRPr="003C47E0" w:rsidRDefault="003C47E0" w:rsidP="003C47E0">
            <w:pPr>
              <w:jc w:val="center"/>
              <w:rPr>
                <w:rFonts w:ascii="GHEA Grapalat" w:hAnsi="GHEA Grapalat"/>
                <w:b/>
                <w:sz w:val="16"/>
                <w:lang w:val="hy-AM"/>
              </w:rPr>
            </w:pPr>
          </w:p>
          <w:p w14:paraId="2FE82873" w14:textId="77777777" w:rsidR="003C47E0" w:rsidRPr="003C47E0" w:rsidRDefault="003C47E0" w:rsidP="003C47E0">
            <w:pPr>
              <w:ind w:left="-222" w:hanging="222"/>
              <w:rPr>
                <w:rFonts w:ascii="GHEA Grapalat" w:hAnsi="GHEA Grapalat"/>
                <w:sz w:val="20"/>
                <w:lang w:val="hy-AM"/>
              </w:rPr>
            </w:pPr>
            <w:r w:rsidRPr="003C47E0">
              <w:rPr>
                <w:rFonts w:ascii="GHEA Grapalat" w:hAnsi="GHEA Grapalat"/>
                <w:sz w:val="20"/>
                <w:lang w:val="hy-AM"/>
              </w:rPr>
              <w:t xml:space="preserve">Խոյ     Խոյ համայնքի </w:t>
            </w:r>
          </w:p>
          <w:p w14:paraId="78649DB0" w14:textId="77777777" w:rsidR="003C47E0" w:rsidRPr="003C47E0" w:rsidRDefault="003C47E0" w:rsidP="003C47E0">
            <w:pPr>
              <w:ind w:left="-222" w:hanging="222"/>
              <w:rPr>
                <w:rFonts w:ascii="GHEA Grapalat" w:hAnsi="GHEA Grapalat"/>
                <w:sz w:val="20"/>
                <w:u w:val="single"/>
                <w:lang w:val="hy-AM"/>
              </w:rPr>
            </w:pPr>
            <w:r w:rsidRPr="003C47E0">
              <w:rPr>
                <w:rFonts w:ascii="GHEA Grapalat" w:hAnsi="GHEA Grapalat"/>
                <w:sz w:val="20"/>
                <w:lang w:val="hy-AM"/>
              </w:rPr>
              <w:t xml:space="preserve">             </w:t>
            </w:r>
            <w:r w:rsidRPr="003C47E0">
              <w:rPr>
                <w:rFonts w:ascii="GHEA Grapalat" w:hAnsi="GHEA Grapalat"/>
                <w:sz w:val="20"/>
                <w:u w:val="single"/>
                <w:lang w:val="hy-AM"/>
              </w:rPr>
              <w:t>ղեկավար՝                          Ա</w:t>
            </w:r>
            <w:r w:rsidRPr="003C47E0">
              <w:rPr>
                <w:rFonts w:ascii="MS Mincho" w:eastAsia="MS Mincho" w:hAnsi="MS Mincho" w:cs="MS Mincho" w:hint="eastAsia"/>
                <w:sz w:val="20"/>
                <w:u w:val="single"/>
                <w:lang w:val="hy-AM"/>
              </w:rPr>
              <w:t>․</w:t>
            </w:r>
            <w:r w:rsidRPr="003C47E0">
              <w:rPr>
                <w:rFonts w:ascii="GHEA Grapalat" w:hAnsi="GHEA Grapalat"/>
                <w:sz w:val="20"/>
                <w:u w:val="single"/>
                <w:lang w:val="hy-AM"/>
              </w:rPr>
              <w:t xml:space="preserve"> </w:t>
            </w:r>
            <w:r w:rsidRPr="003C47E0">
              <w:rPr>
                <w:rFonts w:ascii="GHEA Grapalat" w:hAnsi="GHEA Grapalat" w:cs="GHEA Grapalat"/>
                <w:sz w:val="20"/>
                <w:u w:val="single"/>
                <w:lang w:val="hy-AM"/>
              </w:rPr>
              <w:t>Մե</w:t>
            </w:r>
            <w:r w:rsidRPr="003C47E0">
              <w:rPr>
                <w:rFonts w:ascii="GHEA Grapalat" w:hAnsi="GHEA Grapalat"/>
                <w:sz w:val="20"/>
                <w:u w:val="single"/>
                <w:lang w:val="hy-AM"/>
              </w:rPr>
              <w:t>խակյան</w:t>
            </w:r>
          </w:p>
          <w:p w14:paraId="470267F1" w14:textId="77777777" w:rsidR="003C47E0" w:rsidRPr="003C47E0" w:rsidRDefault="003C47E0" w:rsidP="003C47E0">
            <w:pPr>
              <w:rPr>
                <w:rFonts w:ascii="GHEA Grapalat" w:hAnsi="GHEA Grapalat"/>
                <w:sz w:val="16"/>
                <w:szCs w:val="16"/>
                <w:lang w:val="pt-BR"/>
              </w:rPr>
            </w:pPr>
            <w:r w:rsidRPr="003C47E0">
              <w:rPr>
                <w:rFonts w:ascii="GHEA Grapalat" w:hAnsi="GHEA Grapalat"/>
                <w:sz w:val="20"/>
                <w:lang w:val="hy-AM"/>
              </w:rPr>
              <w:t xml:space="preserve">                           </w:t>
            </w:r>
            <w:r w:rsidRPr="003C47E0">
              <w:rPr>
                <w:rFonts w:ascii="GHEA Grapalat" w:hAnsi="GHEA Grapalat"/>
                <w:sz w:val="16"/>
                <w:szCs w:val="16"/>
                <w:lang w:val="pt-BR"/>
              </w:rPr>
              <w:t>(ստորագրություն)</w:t>
            </w:r>
          </w:p>
          <w:p w14:paraId="425A5DE5" w14:textId="77777777" w:rsidR="003C47E0" w:rsidRPr="003C47E0" w:rsidRDefault="003C47E0" w:rsidP="003C47E0">
            <w:pPr>
              <w:rPr>
                <w:rFonts w:ascii="GHEA Grapalat" w:hAnsi="GHEA Grapalat"/>
                <w:sz w:val="16"/>
                <w:szCs w:val="16"/>
                <w:lang w:val="pt-BR"/>
              </w:rPr>
            </w:pPr>
            <w:r w:rsidRPr="003C47E0">
              <w:rPr>
                <w:rFonts w:ascii="GHEA Grapalat" w:hAnsi="GHEA Grapalat"/>
                <w:sz w:val="16"/>
                <w:szCs w:val="16"/>
                <w:lang w:val="pt-BR"/>
              </w:rPr>
              <w:t xml:space="preserve">                                  </w:t>
            </w:r>
          </w:p>
          <w:p w14:paraId="1FD0EFC3" w14:textId="77777777" w:rsidR="003C47E0" w:rsidRPr="003C47E0" w:rsidRDefault="003C47E0" w:rsidP="003C47E0">
            <w:pPr>
              <w:rPr>
                <w:rFonts w:ascii="GHEA Grapalat" w:hAnsi="GHEA Grapalat"/>
                <w:sz w:val="16"/>
                <w:szCs w:val="16"/>
                <w:lang w:val="pt-BR"/>
              </w:rPr>
            </w:pPr>
            <w:r w:rsidRPr="003C47E0">
              <w:rPr>
                <w:rFonts w:ascii="GHEA Grapalat" w:hAnsi="GHEA Grapalat"/>
                <w:sz w:val="16"/>
                <w:szCs w:val="16"/>
                <w:lang w:val="pt-BR"/>
              </w:rPr>
              <w:t xml:space="preserve">                                         Կ.Տ.</w:t>
            </w:r>
          </w:p>
          <w:p w14:paraId="2D8ACFF3" w14:textId="77777777" w:rsidR="003C47E0" w:rsidRPr="003C47E0" w:rsidRDefault="003C47E0" w:rsidP="003C47E0">
            <w:pPr>
              <w:jc w:val="center"/>
              <w:rPr>
                <w:rFonts w:ascii="GHEA Grapalat" w:hAnsi="GHEA Grapalat" w:cs="Sylfaen"/>
                <w:b/>
                <w:lang w:val="hy-AM"/>
              </w:rPr>
            </w:pPr>
          </w:p>
        </w:tc>
        <w:tc>
          <w:tcPr>
            <w:tcW w:w="5386" w:type="dxa"/>
            <w:vAlign w:val="center"/>
          </w:tcPr>
          <w:p w14:paraId="41587B63" w14:textId="77777777" w:rsidR="003C47E0" w:rsidRPr="003C47E0" w:rsidRDefault="003C47E0" w:rsidP="003C47E0">
            <w:pPr>
              <w:jc w:val="center"/>
              <w:rPr>
                <w:rFonts w:ascii="GHEA Grapalat" w:hAnsi="GHEA Grapalat" w:cs="Sylfaen"/>
                <w:b/>
                <w:bCs/>
                <w:sz w:val="20"/>
                <w:lang w:val="hy-AM"/>
              </w:rPr>
            </w:pPr>
            <w:r w:rsidRPr="003C47E0">
              <w:rPr>
                <w:rFonts w:ascii="GHEA Grapalat" w:hAnsi="GHEA Grapalat" w:cs="Sylfaen"/>
                <w:b/>
                <w:bCs/>
                <w:sz w:val="20"/>
                <w:lang w:val="hy-AM"/>
              </w:rPr>
              <w:t>ԿԱՊԱԼԱՌՈՒ</w:t>
            </w:r>
          </w:p>
          <w:p w14:paraId="7A826432" w14:textId="77777777" w:rsidR="003C47E0" w:rsidRPr="003C47E0" w:rsidRDefault="003C47E0" w:rsidP="003C47E0">
            <w:pPr>
              <w:jc w:val="center"/>
              <w:rPr>
                <w:rFonts w:ascii="GHEA Grapalat" w:hAnsi="GHEA Grapalat"/>
                <w:lang w:val="hy-AM"/>
              </w:rPr>
            </w:pPr>
            <w:r w:rsidRPr="003C47E0">
              <w:rPr>
                <w:rFonts w:ascii="GHEA Grapalat" w:hAnsi="GHEA Grapalat" w:cs="Arial"/>
                <w:sz w:val="20"/>
                <w:szCs w:val="20"/>
                <w:lang w:val="hy-AM"/>
              </w:rPr>
              <w:br/>
            </w:r>
            <w:r w:rsidRPr="003C47E0">
              <w:rPr>
                <w:rFonts w:ascii="GHEA Grapalat" w:hAnsi="GHEA Grapalat"/>
                <w:sz w:val="20"/>
                <w:szCs w:val="20"/>
                <w:lang w:val="hy-AM"/>
              </w:rPr>
              <w:t xml:space="preserve">Տնօրեն՝ _______________ </w:t>
            </w:r>
          </w:p>
          <w:p w14:paraId="774ACD31" w14:textId="77777777" w:rsidR="003C47E0" w:rsidRPr="003C47E0" w:rsidRDefault="003C47E0" w:rsidP="003C47E0">
            <w:pPr>
              <w:jc w:val="center"/>
              <w:rPr>
                <w:rFonts w:ascii="GHEA Grapalat" w:hAnsi="GHEA Grapalat"/>
                <w:sz w:val="16"/>
                <w:szCs w:val="18"/>
                <w:lang w:val="hy-AM"/>
              </w:rPr>
            </w:pPr>
            <w:r w:rsidRPr="003C47E0">
              <w:rPr>
                <w:rFonts w:ascii="GHEA Grapalat" w:hAnsi="GHEA Grapalat"/>
                <w:sz w:val="16"/>
                <w:szCs w:val="18"/>
                <w:lang w:val="hy-AM"/>
              </w:rPr>
              <w:t>/</w:t>
            </w:r>
            <w:r w:rsidRPr="003C47E0">
              <w:rPr>
                <w:rFonts w:ascii="GHEA Grapalat" w:hAnsi="GHEA Grapalat" w:cs="Sylfaen"/>
                <w:sz w:val="16"/>
                <w:szCs w:val="18"/>
                <w:lang w:val="hy-AM"/>
              </w:rPr>
              <w:t>ստորագրություն</w:t>
            </w:r>
            <w:r w:rsidRPr="003C47E0">
              <w:rPr>
                <w:rFonts w:ascii="GHEA Grapalat" w:hAnsi="GHEA Grapalat"/>
                <w:sz w:val="16"/>
                <w:szCs w:val="18"/>
                <w:lang w:val="hy-AM"/>
              </w:rPr>
              <w:t>/</w:t>
            </w:r>
          </w:p>
          <w:p w14:paraId="0BAEDABF" w14:textId="77777777" w:rsidR="003C47E0" w:rsidRPr="003C47E0" w:rsidRDefault="003C47E0" w:rsidP="003C47E0">
            <w:pPr>
              <w:jc w:val="center"/>
              <w:rPr>
                <w:rFonts w:ascii="GHEA Grapalat" w:hAnsi="GHEA Grapalat" w:cs="Sylfaen"/>
                <w:b/>
                <w:lang w:val="hy-AM"/>
              </w:rPr>
            </w:pPr>
            <w:r w:rsidRPr="003C47E0">
              <w:rPr>
                <w:rFonts w:ascii="GHEA Grapalat" w:hAnsi="GHEA Grapalat" w:cs="Sylfaen"/>
                <w:sz w:val="16"/>
                <w:szCs w:val="18"/>
                <w:lang w:val="hy-AM"/>
              </w:rPr>
              <w:t>Կ</w:t>
            </w:r>
            <w:r w:rsidRPr="003C47E0">
              <w:rPr>
                <w:rFonts w:ascii="GHEA Grapalat" w:hAnsi="GHEA Grapalat"/>
                <w:sz w:val="16"/>
                <w:szCs w:val="18"/>
                <w:lang w:val="hy-AM"/>
              </w:rPr>
              <w:t>.</w:t>
            </w:r>
            <w:r w:rsidRPr="003C47E0">
              <w:rPr>
                <w:rFonts w:ascii="GHEA Grapalat" w:hAnsi="GHEA Grapalat" w:cs="Sylfaen"/>
                <w:sz w:val="16"/>
                <w:szCs w:val="18"/>
                <w:lang w:val="hy-AM"/>
              </w:rPr>
              <w:t>Տ</w:t>
            </w:r>
          </w:p>
        </w:tc>
      </w:tr>
    </w:tbl>
    <w:p w14:paraId="51745D0F" w14:textId="3A36012C" w:rsidR="00F02279" w:rsidRPr="003C47E0" w:rsidRDefault="00F02279" w:rsidP="003C47E0">
      <w:pPr>
        <w:ind w:firstLine="708"/>
        <w:jc w:val="both"/>
        <w:rPr>
          <w:rFonts w:ascii="GHEA Grapalat" w:hAnsi="GHEA Grapalat" w:cs="Arial"/>
          <w:b/>
          <w:lang w:val="hy-AM"/>
        </w:rPr>
      </w:pPr>
    </w:p>
    <w:p w14:paraId="7822D852" w14:textId="77777777" w:rsidR="00F02279" w:rsidRPr="003C47E0" w:rsidRDefault="00F02279" w:rsidP="00F02279">
      <w:pPr>
        <w:ind w:firstLine="567"/>
        <w:rPr>
          <w:rFonts w:ascii="GHEA Grapalat" w:hAnsi="GHEA Grapalat"/>
          <w:i/>
          <w:lang w:val="hy-AM"/>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77777777"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42A88293"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77C29388" w14:textId="6C357CDD" w:rsidR="0038176E" w:rsidRPr="0038176E" w:rsidRDefault="0038176E" w:rsidP="0038176E">
      <w:pPr>
        <w:ind w:firstLine="567"/>
        <w:jc w:val="center"/>
        <w:rPr>
          <w:rFonts w:ascii="GHEA Grapalat" w:hAnsi="GHEA Grapalat"/>
          <w:b/>
          <w:bCs/>
          <w:i/>
          <w:lang w:val="af-ZA"/>
        </w:rPr>
      </w:pPr>
      <w:r w:rsidRPr="0038176E">
        <w:rPr>
          <w:rFonts w:ascii="GHEA Grapalat" w:hAnsi="GHEA Grapalat"/>
          <w:b/>
          <w:bCs/>
          <w:i/>
          <w:lang w:val="af-ZA"/>
        </w:rPr>
        <w:t>«</w:t>
      </w:r>
      <w:r w:rsidRPr="0038176E">
        <w:rPr>
          <w:rFonts w:ascii="GHEA Grapalat" w:hAnsi="GHEA Grapalat"/>
          <w:b/>
          <w:bCs/>
          <w:i/>
          <w:lang w:val="hy-AM"/>
        </w:rPr>
        <w:t xml:space="preserve"> </w:t>
      </w:r>
      <w:r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Pr="0038176E">
        <w:rPr>
          <w:rFonts w:ascii="GHEA Grapalat" w:hAnsi="GHEA Grapalat"/>
          <w:b/>
          <w:bCs/>
          <w:i/>
          <w:lang w:val="hy-AM"/>
        </w:rPr>
        <w:fldChar w:fldCharType="separate"/>
      </w:r>
      <w:r w:rsidRPr="0038176E">
        <w:rPr>
          <w:rFonts w:ascii="GHEA Grapalat" w:hAnsi="GHEA Grapalat"/>
          <w:b/>
          <w:bCs/>
          <w:i/>
          <w:lang w:val="hy-AM"/>
        </w:rPr>
        <w:t>Խոյ</w:t>
      </w:r>
      <w:r w:rsidRPr="0038176E">
        <w:rPr>
          <w:rFonts w:ascii="GHEA Grapalat" w:hAnsi="GHEA Grapalat"/>
          <w:b/>
          <w:bCs/>
          <w:i/>
          <w:lang w:val="af-ZA"/>
        </w:rPr>
        <w:t xml:space="preserve"> </w:t>
      </w:r>
      <w:r w:rsidRPr="0038176E">
        <w:rPr>
          <w:rFonts w:ascii="GHEA Grapalat" w:hAnsi="GHEA Grapalat"/>
          <w:b/>
          <w:bCs/>
          <w:i/>
          <w:lang w:val="hy-AM"/>
        </w:rPr>
        <w:t>համայնքի</w:t>
      </w:r>
      <w:r w:rsidRPr="0038176E">
        <w:rPr>
          <w:rFonts w:ascii="GHEA Grapalat" w:hAnsi="GHEA Grapalat"/>
          <w:b/>
          <w:bCs/>
          <w:i/>
          <w:lang w:val="af-ZA"/>
        </w:rPr>
        <w:t xml:space="preserve"> </w:t>
      </w:r>
      <w:r w:rsidRPr="0038176E">
        <w:rPr>
          <w:rFonts w:ascii="GHEA Grapalat" w:hAnsi="GHEA Grapalat"/>
          <w:b/>
          <w:bCs/>
          <w:i/>
          <w:lang w:val="hy-AM"/>
        </w:rPr>
        <w:t>Ծաղկալանջ</w:t>
      </w:r>
      <w:r w:rsidRPr="0038176E">
        <w:rPr>
          <w:rFonts w:ascii="GHEA Grapalat" w:hAnsi="GHEA Grapalat"/>
          <w:b/>
          <w:bCs/>
          <w:i/>
          <w:lang w:val="af-ZA"/>
        </w:rPr>
        <w:t xml:space="preserve">  </w:t>
      </w:r>
      <w:r w:rsidRPr="0038176E">
        <w:rPr>
          <w:rFonts w:ascii="GHEA Grapalat" w:hAnsi="GHEA Grapalat"/>
          <w:b/>
          <w:bCs/>
          <w:i/>
          <w:lang w:val="hy-AM"/>
        </w:rPr>
        <w:t>բնակավայրի</w:t>
      </w:r>
      <w:r w:rsidRPr="0038176E">
        <w:rPr>
          <w:rFonts w:ascii="GHEA Grapalat" w:hAnsi="GHEA Grapalat"/>
          <w:b/>
          <w:bCs/>
          <w:i/>
          <w:lang w:val="af-ZA"/>
        </w:rPr>
        <w:t xml:space="preserve"> </w:t>
      </w:r>
      <w:r w:rsidRPr="0038176E">
        <w:rPr>
          <w:rFonts w:ascii="GHEA Grapalat" w:hAnsi="GHEA Grapalat"/>
          <w:b/>
          <w:bCs/>
          <w:i/>
          <w:lang w:val="hy-AM"/>
        </w:rPr>
        <w:t>խմելու</w:t>
      </w:r>
      <w:r w:rsidRPr="0038176E">
        <w:rPr>
          <w:rFonts w:ascii="GHEA Grapalat" w:hAnsi="GHEA Grapalat"/>
          <w:b/>
          <w:bCs/>
          <w:i/>
          <w:lang w:val="af-ZA"/>
        </w:rPr>
        <w:t xml:space="preserve"> </w:t>
      </w:r>
      <w:r w:rsidRPr="0038176E">
        <w:rPr>
          <w:rFonts w:ascii="GHEA Grapalat" w:hAnsi="GHEA Grapalat"/>
          <w:b/>
          <w:bCs/>
          <w:i/>
          <w:lang w:val="hy-AM"/>
        </w:rPr>
        <w:t>ջրի</w:t>
      </w:r>
      <w:r w:rsidRPr="0038176E">
        <w:rPr>
          <w:rFonts w:ascii="GHEA Grapalat" w:hAnsi="GHEA Grapalat"/>
          <w:b/>
          <w:bCs/>
          <w:i/>
          <w:lang w:val="af-ZA"/>
        </w:rPr>
        <w:t xml:space="preserve"> </w:t>
      </w:r>
      <w:r w:rsidRPr="0038176E">
        <w:rPr>
          <w:rFonts w:ascii="GHEA Grapalat" w:hAnsi="GHEA Grapalat"/>
          <w:b/>
          <w:bCs/>
          <w:i/>
          <w:lang w:val="hy-AM"/>
        </w:rPr>
        <w:t>ցանցի</w:t>
      </w:r>
      <w:r w:rsidRPr="0038176E">
        <w:rPr>
          <w:rFonts w:ascii="GHEA Grapalat" w:hAnsi="GHEA Grapalat"/>
          <w:b/>
          <w:bCs/>
          <w:i/>
          <w:lang w:val="af-ZA"/>
        </w:rPr>
        <w:t xml:space="preserve"> </w:t>
      </w:r>
      <w:r w:rsidRPr="0038176E">
        <w:rPr>
          <w:rFonts w:ascii="GHEA Grapalat" w:hAnsi="GHEA Grapalat"/>
          <w:b/>
          <w:bCs/>
          <w:i/>
          <w:lang w:val="hy-AM"/>
        </w:rPr>
        <w:t>հիմնանորոգման</w:t>
      </w:r>
      <w:r w:rsidRPr="0038176E">
        <w:rPr>
          <w:rFonts w:ascii="GHEA Grapalat" w:hAnsi="GHEA Grapalat"/>
          <w:b/>
          <w:bCs/>
          <w:i/>
          <w:lang w:val="af-ZA"/>
        </w:rPr>
        <w:t xml:space="preserve"> (</w:t>
      </w:r>
      <w:r w:rsidRPr="0038176E">
        <w:rPr>
          <w:rFonts w:ascii="GHEA Grapalat" w:hAnsi="GHEA Grapalat"/>
          <w:b/>
          <w:bCs/>
          <w:i/>
          <w:lang w:val="hy-AM"/>
        </w:rPr>
        <w:t>վերակառուցման</w:t>
      </w:r>
      <w:r w:rsidRPr="0038176E">
        <w:rPr>
          <w:rFonts w:ascii="GHEA Grapalat" w:hAnsi="GHEA Grapalat"/>
          <w:b/>
          <w:bCs/>
          <w:i/>
          <w:lang w:val="af-ZA"/>
        </w:rPr>
        <w:t xml:space="preserve">) </w:t>
      </w:r>
      <w:r w:rsidRPr="0038176E">
        <w:rPr>
          <w:rFonts w:ascii="GHEA Grapalat" w:hAnsi="GHEA Grapalat"/>
          <w:b/>
          <w:bCs/>
          <w:i/>
          <w:lang w:val="hy-AM"/>
        </w:rPr>
        <w:t>աշխատանքների</w:t>
      </w:r>
      <w:r w:rsidRPr="0038176E">
        <w:rPr>
          <w:rFonts w:ascii="GHEA Grapalat" w:hAnsi="GHEA Grapalat"/>
          <w:b/>
          <w:bCs/>
          <w:i/>
          <w:lang w:val="af-ZA"/>
        </w:rPr>
        <w:t xml:space="preserve"> » </w:t>
      </w:r>
    </w:p>
    <w:p w14:paraId="006E42AE" w14:textId="67865E67" w:rsidR="00F02279" w:rsidRPr="00E6597C" w:rsidRDefault="0038176E" w:rsidP="0038176E">
      <w:pPr>
        <w:ind w:firstLine="567"/>
        <w:jc w:val="center"/>
        <w:rPr>
          <w:rFonts w:ascii="GHEA Grapalat" w:hAnsi="GHEA Grapalat"/>
          <w:b/>
          <w:sz w:val="20"/>
          <w:lang w:val="pt-BR"/>
        </w:rPr>
      </w:pPr>
      <w:r w:rsidRPr="0038176E">
        <w:rPr>
          <w:rFonts w:ascii="GHEA Grapalat" w:hAnsi="GHEA Grapalat"/>
          <w:b/>
          <w:bCs/>
          <w:i/>
          <w:lang w:val="hy-AM"/>
        </w:rPr>
        <w:fldChar w:fldCharType="end"/>
      </w:r>
      <w:r w:rsidR="00F02279" w:rsidRPr="00E6597C">
        <w:rPr>
          <w:rFonts w:ascii="GHEA Grapalat" w:hAnsi="GHEA Grapalat" w:cs="Times Armenian"/>
          <w:b/>
          <w:sz w:val="20"/>
          <w:lang w:val="pt-BR"/>
        </w:rPr>
        <w:t xml:space="preserve"> </w:t>
      </w:r>
      <w:r w:rsidR="00CD5FE1" w:rsidRPr="00CD5FE1">
        <w:rPr>
          <w:rFonts w:ascii="GHEA Grapalat" w:hAnsi="GHEA Grapalat"/>
          <w:b/>
          <w:i/>
          <w:lang w:val="af-ZA"/>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tbl>
      <w:tblPr>
        <w:tblW w:w="10513" w:type="dxa"/>
        <w:tblInd w:w="85" w:type="dxa"/>
        <w:tblLayout w:type="fixed"/>
        <w:tblLook w:val="04A0" w:firstRow="1" w:lastRow="0" w:firstColumn="1" w:lastColumn="0" w:noHBand="0" w:noVBand="1"/>
      </w:tblPr>
      <w:tblGrid>
        <w:gridCol w:w="774"/>
        <w:gridCol w:w="4837"/>
        <w:gridCol w:w="943"/>
        <w:gridCol w:w="1121"/>
        <w:gridCol w:w="995"/>
        <w:gridCol w:w="851"/>
        <w:gridCol w:w="992"/>
      </w:tblGrid>
      <w:tr w:rsidR="00EB638C" w:rsidRPr="00EB638C" w14:paraId="6AC9036F" w14:textId="77777777" w:rsidTr="00EB638C">
        <w:trPr>
          <w:trHeight w:val="1230"/>
        </w:trPr>
        <w:tc>
          <w:tcPr>
            <w:tcW w:w="774" w:type="dxa"/>
            <w:tcBorders>
              <w:top w:val="double" w:sz="6" w:space="0" w:color="auto"/>
              <w:left w:val="double" w:sz="6" w:space="0" w:color="auto"/>
              <w:bottom w:val="nil"/>
              <w:right w:val="single" w:sz="4" w:space="0" w:color="auto"/>
            </w:tcBorders>
            <w:shd w:val="clear" w:color="auto" w:fill="auto"/>
            <w:vAlign w:val="center"/>
            <w:hideMark/>
          </w:tcPr>
          <w:p w14:paraId="4BFCBC20"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Հ/Հ</w:t>
            </w:r>
          </w:p>
        </w:tc>
        <w:tc>
          <w:tcPr>
            <w:tcW w:w="4837" w:type="dxa"/>
            <w:tcBorders>
              <w:top w:val="double" w:sz="6" w:space="0" w:color="auto"/>
              <w:left w:val="nil"/>
              <w:bottom w:val="nil"/>
              <w:right w:val="single" w:sz="4" w:space="0" w:color="auto"/>
            </w:tcBorders>
            <w:shd w:val="clear" w:color="auto" w:fill="auto"/>
            <w:vAlign w:val="center"/>
            <w:hideMark/>
          </w:tcPr>
          <w:p w14:paraId="39C9FE34"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Աշխատանքների տեսակները և անվանումը</w:t>
            </w:r>
          </w:p>
        </w:tc>
        <w:tc>
          <w:tcPr>
            <w:tcW w:w="943" w:type="dxa"/>
            <w:tcBorders>
              <w:top w:val="double" w:sz="6" w:space="0" w:color="auto"/>
              <w:left w:val="nil"/>
              <w:bottom w:val="nil"/>
              <w:right w:val="single" w:sz="4" w:space="0" w:color="auto"/>
            </w:tcBorders>
            <w:shd w:val="clear" w:color="auto" w:fill="auto"/>
            <w:vAlign w:val="center"/>
            <w:hideMark/>
          </w:tcPr>
          <w:p w14:paraId="1529DDEB"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Չ/Մ</w:t>
            </w:r>
          </w:p>
        </w:tc>
        <w:tc>
          <w:tcPr>
            <w:tcW w:w="1121" w:type="dxa"/>
            <w:tcBorders>
              <w:top w:val="double" w:sz="6" w:space="0" w:color="auto"/>
              <w:left w:val="nil"/>
              <w:bottom w:val="nil"/>
              <w:right w:val="single" w:sz="4" w:space="0" w:color="auto"/>
            </w:tcBorders>
            <w:shd w:val="clear" w:color="auto" w:fill="auto"/>
            <w:vAlign w:val="center"/>
            <w:hideMark/>
          </w:tcPr>
          <w:p w14:paraId="02334FB9"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Քանակ</w:t>
            </w:r>
          </w:p>
        </w:tc>
        <w:tc>
          <w:tcPr>
            <w:tcW w:w="995" w:type="dxa"/>
            <w:tcBorders>
              <w:top w:val="double" w:sz="6" w:space="0" w:color="auto"/>
              <w:left w:val="nil"/>
              <w:bottom w:val="nil"/>
              <w:right w:val="single" w:sz="4" w:space="0" w:color="auto"/>
            </w:tcBorders>
            <w:shd w:val="clear" w:color="auto" w:fill="auto"/>
            <w:vAlign w:val="center"/>
            <w:hideMark/>
          </w:tcPr>
          <w:p w14:paraId="05862D66"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 xml:space="preserve"> Միավ. արժեքը (հազար ՀՀ դրամ)</w:t>
            </w:r>
          </w:p>
        </w:tc>
        <w:tc>
          <w:tcPr>
            <w:tcW w:w="851" w:type="dxa"/>
            <w:tcBorders>
              <w:top w:val="double" w:sz="6" w:space="0" w:color="auto"/>
              <w:left w:val="nil"/>
              <w:bottom w:val="nil"/>
              <w:right w:val="double" w:sz="6" w:space="0" w:color="auto"/>
            </w:tcBorders>
            <w:shd w:val="clear" w:color="auto" w:fill="auto"/>
            <w:vAlign w:val="center"/>
            <w:hideMark/>
          </w:tcPr>
          <w:p w14:paraId="07885696"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Գումարը (հազար ՀՀ դրամ)</w:t>
            </w:r>
          </w:p>
        </w:tc>
        <w:tc>
          <w:tcPr>
            <w:tcW w:w="992" w:type="dxa"/>
            <w:tcBorders>
              <w:top w:val="double" w:sz="6" w:space="0" w:color="auto"/>
              <w:left w:val="single" w:sz="4" w:space="0" w:color="auto"/>
              <w:bottom w:val="nil"/>
              <w:right w:val="double" w:sz="6" w:space="0" w:color="auto"/>
            </w:tcBorders>
            <w:shd w:val="clear" w:color="auto" w:fill="auto"/>
            <w:vAlign w:val="center"/>
            <w:hideMark/>
          </w:tcPr>
          <w:p w14:paraId="146E6944"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 xml:space="preserve">Գումարը </w:t>
            </w:r>
            <w:r w:rsidRPr="00EB638C">
              <w:rPr>
                <w:rFonts w:ascii="Sylfaen" w:hAnsi="Sylfaen"/>
                <w:b/>
                <w:bCs/>
                <w:sz w:val="20"/>
                <w:szCs w:val="20"/>
                <w:lang w:val="ru-RU" w:eastAsia="ru-RU"/>
              </w:rPr>
              <w:br/>
              <w:t>%- ով</w:t>
            </w:r>
          </w:p>
        </w:tc>
      </w:tr>
      <w:tr w:rsidR="00EB638C" w:rsidRPr="00EB638C" w14:paraId="07CA07DD" w14:textId="77777777" w:rsidTr="00EB638C">
        <w:trPr>
          <w:trHeight w:val="330"/>
        </w:trPr>
        <w:tc>
          <w:tcPr>
            <w:tcW w:w="774" w:type="dxa"/>
            <w:tcBorders>
              <w:top w:val="double" w:sz="6" w:space="0" w:color="auto"/>
              <w:left w:val="double" w:sz="6" w:space="0" w:color="auto"/>
              <w:bottom w:val="double" w:sz="6" w:space="0" w:color="auto"/>
              <w:right w:val="single" w:sz="4" w:space="0" w:color="auto"/>
            </w:tcBorders>
            <w:shd w:val="clear" w:color="auto" w:fill="auto"/>
            <w:vAlign w:val="center"/>
            <w:hideMark/>
          </w:tcPr>
          <w:p w14:paraId="3C95B94D" w14:textId="77777777" w:rsidR="00EB638C" w:rsidRPr="00EB638C" w:rsidRDefault="00EB638C" w:rsidP="00EB638C">
            <w:pPr>
              <w:jc w:val="center"/>
              <w:rPr>
                <w:rFonts w:ascii="Sylfaen" w:hAnsi="Sylfaen"/>
                <w:i/>
                <w:iCs/>
                <w:sz w:val="20"/>
                <w:szCs w:val="20"/>
                <w:lang w:val="ru-RU" w:eastAsia="ru-RU"/>
              </w:rPr>
            </w:pPr>
            <w:r w:rsidRPr="00EB638C">
              <w:rPr>
                <w:rFonts w:ascii="Sylfaen" w:hAnsi="Sylfaen"/>
                <w:i/>
                <w:iCs/>
                <w:sz w:val="20"/>
                <w:szCs w:val="20"/>
                <w:lang w:val="ru-RU" w:eastAsia="ru-RU"/>
              </w:rPr>
              <w:t>1</w:t>
            </w:r>
          </w:p>
        </w:tc>
        <w:tc>
          <w:tcPr>
            <w:tcW w:w="4837" w:type="dxa"/>
            <w:tcBorders>
              <w:top w:val="double" w:sz="6" w:space="0" w:color="auto"/>
              <w:left w:val="nil"/>
              <w:bottom w:val="double" w:sz="6" w:space="0" w:color="auto"/>
              <w:right w:val="single" w:sz="4" w:space="0" w:color="auto"/>
            </w:tcBorders>
            <w:shd w:val="clear" w:color="auto" w:fill="auto"/>
            <w:vAlign w:val="center"/>
            <w:hideMark/>
          </w:tcPr>
          <w:p w14:paraId="56F2A21A" w14:textId="77777777" w:rsidR="00EB638C" w:rsidRPr="00EB638C" w:rsidRDefault="00EB638C" w:rsidP="00EB638C">
            <w:pPr>
              <w:jc w:val="center"/>
              <w:rPr>
                <w:rFonts w:ascii="Sylfaen" w:hAnsi="Sylfaen"/>
                <w:i/>
                <w:iCs/>
                <w:sz w:val="20"/>
                <w:szCs w:val="20"/>
                <w:lang w:val="ru-RU" w:eastAsia="ru-RU"/>
              </w:rPr>
            </w:pPr>
            <w:r w:rsidRPr="00EB638C">
              <w:rPr>
                <w:rFonts w:ascii="Sylfaen" w:hAnsi="Sylfaen"/>
                <w:i/>
                <w:iCs/>
                <w:sz w:val="20"/>
                <w:szCs w:val="20"/>
                <w:lang w:val="ru-RU" w:eastAsia="ru-RU"/>
              </w:rPr>
              <w:t>2</w:t>
            </w:r>
          </w:p>
        </w:tc>
        <w:tc>
          <w:tcPr>
            <w:tcW w:w="943" w:type="dxa"/>
            <w:tcBorders>
              <w:top w:val="double" w:sz="6" w:space="0" w:color="auto"/>
              <w:left w:val="nil"/>
              <w:bottom w:val="double" w:sz="6" w:space="0" w:color="auto"/>
              <w:right w:val="single" w:sz="4" w:space="0" w:color="auto"/>
            </w:tcBorders>
            <w:shd w:val="clear" w:color="auto" w:fill="auto"/>
            <w:vAlign w:val="center"/>
            <w:hideMark/>
          </w:tcPr>
          <w:p w14:paraId="3541A533" w14:textId="77777777" w:rsidR="00EB638C" w:rsidRPr="00EB638C" w:rsidRDefault="00EB638C" w:rsidP="00EB638C">
            <w:pPr>
              <w:jc w:val="center"/>
              <w:rPr>
                <w:rFonts w:ascii="Sylfaen" w:hAnsi="Sylfaen"/>
                <w:i/>
                <w:iCs/>
                <w:sz w:val="20"/>
                <w:szCs w:val="20"/>
                <w:lang w:val="ru-RU" w:eastAsia="ru-RU"/>
              </w:rPr>
            </w:pPr>
            <w:r w:rsidRPr="00EB638C">
              <w:rPr>
                <w:rFonts w:ascii="Sylfaen" w:hAnsi="Sylfaen"/>
                <w:i/>
                <w:iCs/>
                <w:sz w:val="20"/>
                <w:szCs w:val="20"/>
                <w:lang w:val="ru-RU" w:eastAsia="ru-RU"/>
              </w:rPr>
              <w:t>3</w:t>
            </w:r>
          </w:p>
        </w:tc>
        <w:tc>
          <w:tcPr>
            <w:tcW w:w="1121" w:type="dxa"/>
            <w:tcBorders>
              <w:top w:val="double" w:sz="6" w:space="0" w:color="auto"/>
              <w:left w:val="nil"/>
              <w:bottom w:val="double" w:sz="6" w:space="0" w:color="auto"/>
              <w:right w:val="single" w:sz="4" w:space="0" w:color="auto"/>
            </w:tcBorders>
            <w:shd w:val="clear" w:color="auto" w:fill="auto"/>
            <w:vAlign w:val="center"/>
            <w:hideMark/>
          </w:tcPr>
          <w:p w14:paraId="326B62A1" w14:textId="77777777" w:rsidR="00EB638C" w:rsidRPr="00EB638C" w:rsidRDefault="00EB638C" w:rsidP="00EB638C">
            <w:pPr>
              <w:jc w:val="center"/>
              <w:rPr>
                <w:rFonts w:ascii="Sylfaen" w:hAnsi="Sylfaen"/>
                <w:i/>
                <w:iCs/>
                <w:sz w:val="20"/>
                <w:szCs w:val="20"/>
                <w:lang w:val="ru-RU" w:eastAsia="ru-RU"/>
              </w:rPr>
            </w:pPr>
            <w:r w:rsidRPr="00EB638C">
              <w:rPr>
                <w:rFonts w:ascii="Sylfaen" w:hAnsi="Sylfaen"/>
                <w:i/>
                <w:iCs/>
                <w:sz w:val="20"/>
                <w:szCs w:val="20"/>
                <w:lang w:val="ru-RU" w:eastAsia="ru-RU"/>
              </w:rPr>
              <w:t>4</w:t>
            </w:r>
          </w:p>
        </w:tc>
        <w:tc>
          <w:tcPr>
            <w:tcW w:w="995" w:type="dxa"/>
            <w:tcBorders>
              <w:top w:val="double" w:sz="6" w:space="0" w:color="auto"/>
              <w:left w:val="nil"/>
              <w:bottom w:val="double" w:sz="6" w:space="0" w:color="auto"/>
              <w:right w:val="single" w:sz="4" w:space="0" w:color="auto"/>
            </w:tcBorders>
            <w:shd w:val="clear" w:color="auto" w:fill="auto"/>
            <w:vAlign w:val="center"/>
            <w:hideMark/>
          </w:tcPr>
          <w:p w14:paraId="5CB390CE" w14:textId="77777777" w:rsidR="00EB638C" w:rsidRPr="00EB638C" w:rsidRDefault="00EB638C" w:rsidP="00EB638C">
            <w:pPr>
              <w:jc w:val="center"/>
              <w:rPr>
                <w:rFonts w:ascii="Sylfaen" w:hAnsi="Sylfaen"/>
                <w:i/>
                <w:iCs/>
                <w:sz w:val="20"/>
                <w:szCs w:val="20"/>
                <w:lang w:val="ru-RU" w:eastAsia="ru-RU"/>
              </w:rPr>
            </w:pPr>
            <w:r w:rsidRPr="00EB638C">
              <w:rPr>
                <w:rFonts w:ascii="Sylfaen" w:hAnsi="Sylfaen"/>
                <w:i/>
                <w:iCs/>
                <w:sz w:val="20"/>
                <w:szCs w:val="20"/>
                <w:lang w:val="ru-RU" w:eastAsia="ru-RU"/>
              </w:rPr>
              <w:t>5</w:t>
            </w:r>
          </w:p>
        </w:tc>
        <w:tc>
          <w:tcPr>
            <w:tcW w:w="851" w:type="dxa"/>
            <w:tcBorders>
              <w:top w:val="double" w:sz="6" w:space="0" w:color="auto"/>
              <w:left w:val="nil"/>
              <w:bottom w:val="double" w:sz="6" w:space="0" w:color="auto"/>
              <w:right w:val="double" w:sz="6" w:space="0" w:color="auto"/>
            </w:tcBorders>
            <w:shd w:val="clear" w:color="auto" w:fill="auto"/>
            <w:vAlign w:val="center"/>
            <w:hideMark/>
          </w:tcPr>
          <w:p w14:paraId="6FC71243" w14:textId="77777777" w:rsidR="00EB638C" w:rsidRPr="00EB638C" w:rsidRDefault="00EB638C" w:rsidP="00EB638C">
            <w:pPr>
              <w:jc w:val="center"/>
              <w:rPr>
                <w:rFonts w:ascii="Sylfaen" w:hAnsi="Sylfaen"/>
                <w:i/>
                <w:iCs/>
                <w:sz w:val="20"/>
                <w:szCs w:val="20"/>
                <w:lang w:val="ru-RU" w:eastAsia="ru-RU"/>
              </w:rPr>
            </w:pPr>
            <w:r w:rsidRPr="00EB638C">
              <w:rPr>
                <w:rFonts w:ascii="Sylfaen" w:hAnsi="Sylfaen"/>
                <w:i/>
                <w:iCs/>
                <w:sz w:val="20"/>
                <w:szCs w:val="20"/>
                <w:lang w:val="ru-RU" w:eastAsia="ru-RU"/>
              </w:rPr>
              <w:t>6</w:t>
            </w:r>
          </w:p>
        </w:tc>
        <w:tc>
          <w:tcPr>
            <w:tcW w:w="992" w:type="dxa"/>
            <w:tcBorders>
              <w:top w:val="double" w:sz="6" w:space="0" w:color="auto"/>
              <w:left w:val="single" w:sz="4" w:space="0" w:color="auto"/>
              <w:bottom w:val="double" w:sz="6" w:space="0" w:color="auto"/>
              <w:right w:val="double" w:sz="6" w:space="0" w:color="auto"/>
            </w:tcBorders>
            <w:shd w:val="clear" w:color="auto" w:fill="auto"/>
            <w:vAlign w:val="center"/>
            <w:hideMark/>
          </w:tcPr>
          <w:p w14:paraId="431495F7" w14:textId="77777777" w:rsidR="00EB638C" w:rsidRPr="00EB638C" w:rsidRDefault="00EB638C" w:rsidP="00EB638C">
            <w:pPr>
              <w:jc w:val="center"/>
              <w:rPr>
                <w:rFonts w:ascii="Sylfaen" w:hAnsi="Sylfaen"/>
                <w:i/>
                <w:iCs/>
                <w:sz w:val="20"/>
                <w:szCs w:val="20"/>
                <w:lang w:val="ru-RU" w:eastAsia="ru-RU"/>
              </w:rPr>
            </w:pPr>
            <w:r w:rsidRPr="00EB638C">
              <w:rPr>
                <w:rFonts w:ascii="Sylfaen" w:hAnsi="Sylfaen"/>
                <w:i/>
                <w:iCs/>
                <w:sz w:val="20"/>
                <w:szCs w:val="20"/>
                <w:lang w:val="ru-RU" w:eastAsia="ru-RU"/>
              </w:rPr>
              <w:t>7</w:t>
            </w:r>
          </w:p>
        </w:tc>
      </w:tr>
      <w:tr w:rsidR="00EB638C" w:rsidRPr="00EB638C" w14:paraId="035AAC76" w14:textId="77777777" w:rsidTr="00EB638C">
        <w:trPr>
          <w:trHeight w:val="585"/>
        </w:trPr>
        <w:tc>
          <w:tcPr>
            <w:tcW w:w="7675" w:type="dxa"/>
            <w:gridSpan w:val="4"/>
            <w:tcBorders>
              <w:top w:val="nil"/>
              <w:left w:val="double" w:sz="6" w:space="0" w:color="auto"/>
              <w:bottom w:val="single" w:sz="4" w:space="0" w:color="auto"/>
              <w:right w:val="single" w:sz="4" w:space="0" w:color="000000"/>
            </w:tcBorders>
            <w:shd w:val="clear" w:color="000000" w:fill="D0CECE"/>
            <w:noWrap/>
            <w:vAlign w:val="center"/>
            <w:hideMark/>
          </w:tcPr>
          <w:p w14:paraId="6C9C68A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ԲԱԺԻՆ I. ԱՐՏԱՔԻՆ ՀԱՄԱԿԱՐԳ</w:t>
            </w:r>
          </w:p>
        </w:tc>
        <w:tc>
          <w:tcPr>
            <w:tcW w:w="995" w:type="dxa"/>
            <w:tcBorders>
              <w:top w:val="single" w:sz="4" w:space="0" w:color="auto"/>
              <w:left w:val="nil"/>
              <w:bottom w:val="single" w:sz="4" w:space="0" w:color="auto"/>
              <w:right w:val="single" w:sz="4" w:space="0" w:color="auto"/>
            </w:tcBorders>
            <w:shd w:val="clear" w:color="000000" w:fill="D0CECE"/>
            <w:vAlign w:val="center"/>
            <w:hideMark/>
          </w:tcPr>
          <w:p w14:paraId="476881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single" w:sz="4" w:space="0" w:color="auto"/>
              <w:left w:val="nil"/>
              <w:bottom w:val="single" w:sz="4" w:space="0" w:color="auto"/>
              <w:right w:val="single" w:sz="4" w:space="0" w:color="auto"/>
            </w:tcBorders>
            <w:shd w:val="clear" w:color="000000" w:fill="D0CECE"/>
            <w:vAlign w:val="center"/>
            <w:hideMark/>
          </w:tcPr>
          <w:p w14:paraId="0F4E1D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single" w:sz="4" w:space="0" w:color="auto"/>
              <w:left w:val="nil"/>
              <w:bottom w:val="single" w:sz="4" w:space="0" w:color="auto"/>
              <w:right w:val="single" w:sz="4" w:space="0" w:color="auto"/>
            </w:tcBorders>
            <w:shd w:val="clear" w:color="000000" w:fill="D0CECE"/>
            <w:vAlign w:val="center"/>
            <w:hideMark/>
          </w:tcPr>
          <w:p w14:paraId="42D513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7C01468"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896E7D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I.1. Ջրատար W0</w:t>
            </w:r>
          </w:p>
        </w:tc>
        <w:tc>
          <w:tcPr>
            <w:tcW w:w="995" w:type="dxa"/>
            <w:tcBorders>
              <w:top w:val="nil"/>
              <w:left w:val="nil"/>
              <w:bottom w:val="single" w:sz="4" w:space="0" w:color="auto"/>
              <w:right w:val="single" w:sz="4" w:space="0" w:color="auto"/>
            </w:tcBorders>
            <w:shd w:val="clear" w:color="auto" w:fill="auto"/>
            <w:vAlign w:val="center"/>
            <w:hideMark/>
          </w:tcPr>
          <w:p w14:paraId="6049B7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06A0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4381D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59F960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EDB9D97"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A3992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DB45B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B34DA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C4B584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64B2C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D01F53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Խրամուղում և փոսորակներում  VII կարգի գրունտների փխրեցում հարվածահար մուրճով</w:t>
            </w:r>
          </w:p>
        </w:tc>
        <w:tc>
          <w:tcPr>
            <w:tcW w:w="943" w:type="dxa"/>
            <w:tcBorders>
              <w:top w:val="nil"/>
              <w:left w:val="nil"/>
              <w:bottom w:val="single" w:sz="4" w:space="0" w:color="auto"/>
              <w:right w:val="single" w:sz="4" w:space="0" w:color="auto"/>
            </w:tcBorders>
            <w:shd w:val="clear" w:color="auto" w:fill="auto"/>
            <w:vAlign w:val="center"/>
            <w:hideMark/>
          </w:tcPr>
          <w:p w14:paraId="4F29CC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1A84B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231,0</w:t>
            </w:r>
          </w:p>
        </w:tc>
        <w:tc>
          <w:tcPr>
            <w:tcW w:w="995" w:type="dxa"/>
            <w:tcBorders>
              <w:top w:val="nil"/>
              <w:left w:val="nil"/>
              <w:bottom w:val="single" w:sz="4" w:space="0" w:color="auto"/>
              <w:right w:val="single" w:sz="4" w:space="0" w:color="auto"/>
            </w:tcBorders>
            <w:shd w:val="clear" w:color="auto" w:fill="auto"/>
            <w:vAlign w:val="center"/>
            <w:hideMark/>
          </w:tcPr>
          <w:p w14:paraId="005754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15C59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ED0D3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9F94DE7"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185B2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21100B1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VI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F8616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6098A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231,0</w:t>
            </w:r>
          </w:p>
        </w:tc>
        <w:tc>
          <w:tcPr>
            <w:tcW w:w="995" w:type="dxa"/>
            <w:tcBorders>
              <w:top w:val="nil"/>
              <w:left w:val="nil"/>
              <w:bottom w:val="single" w:sz="4" w:space="0" w:color="auto"/>
              <w:right w:val="single" w:sz="4" w:space="0" w:color="auto"/>
            </w:tcBorders>
            <w:shd w:val="clear" w:color="auto" w:fill="auto"/>
            <w:vAlign w:val="center"/>
            <w:hideMark/>
          </w:tcPr>
          <w:p w14:paraId="47143C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6A83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4AC1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79B685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C2E89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06B88D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286CE0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3EFF3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77,00</w:t>
            </w:r>
          </w:p>
        </w:tc>
        <w:tc>
          <w:tcPr>
            <w:tcW w:w="995" w:type="dxa"/>
            <w:tcBorders>
              <w:top w:val="nil"/>
              <w:left w:val="nil"/>
              <w:bottom w:val="single" w:sz="4" w:space="0" w:color="auto"/>
              <w:right w:val="single" w:sz="4" w:space="0" w:color="auto"/>
            </w:tcBorders>
            <w:shd w:val="clear" w:color="auto" w:fill="auto"/>
            <w:vAlign w:val="center"/>
            <w:hideMark/>
          </w:tcPr>
          <w:p w14:paraId="57563F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2D65E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4F0DEA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EA28EF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FFEB5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976D56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2EE5AF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C820E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235,00</w:t>
            </w:r>
          </w:p>
        </w:tc>
        <w:tc>
          <w:tcPr>
            <w:tcW w:w="995" w:type="dxa"/>
            <w:tcBorders>
              <w:top w:val="nil"/>
              <w:left w:val="nil"/>
              <w:bottom w:val="single" w:sz="4" w:space="0" w:color="auto"/>
              <w:right w:val="single" w:sz="4" w:space="0" w:color="auto"/>
            </w:tcBorders>
            <w:shd w:val="clear" w:color="auto" w:fill="auto"/>
            <w:vAlign w:val="center"/>
            <w:hideMark/>
          </w:tcPr>
          <w:p w14:paraId="6485AB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70C1C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6AD3A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4DBF84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D5452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6F8987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9FD4C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577D9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238,00</w:t>
            </w:r>
          </w:p>
        </w:tc>
        <w:tc>
          <w:tcPr>
            <w:tcW w:w="995" w:type="dxa"/>
            <w:tcBorders>
              <w:top w:val="nil"/>
              <w:left w:val="nil"/>
              <w:bottom w:val="single" w:sz="4" w:space="0" w:color="auto"/>
              <w:right w:val="single" w:sz="4" w:space="0" w:color="auto"/>
            </w:tcBorders>
            <w:shd w:val="clear" w:color="auto" w:fill="auto"/>
            <w:vAlign w:val="center"/>
            <w:hideMark/>
          </w:tcPr>
          <w:p w14:paraId="31DF97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9B5BD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C31FD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FA377F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5D1BB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7A01BF1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և փոսորակների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300C6E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80791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22,00</w:t>
            </w:r>
          </w:p>
        </w:tc>
        <w:tc>
          <w:tcPr>
            <w:tcW w:w="995" w:type="dxa"/>
            <w:tcBorders>
              <w:top w:val="nil"/>
              <w:left w:val="nil"/>
              <w:bottom w:val="single" w:sz="4" w:space="0" w:color="auto"/>
              <w:right w:val="single" w:sz="4" w:space="0" w:color="auto"/>
            </w:tcBorders>
            <w:shd w:val="clear" w:color="auto" w:fill="auto"/>
            <w:vAlign w:val="center"/>
            <w:hideMark/>
          </w:tcPr>
          <w:p w14:paraId="0573FE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E0353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A6F2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77136A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D3D029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38990A8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62350B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7F976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44,00</w:t>
            </w:r>
          </w:p>
        </w:tc>
        <w:tc>
          <w:tcPr>
            <w:tcW w:w="995" w:type="dxa"/>
            <w:tcBorders>
              <w:top w:val="nil"/>
              <w:left w:val="nil"/>
              <w:bottom w:val="single" w:sz="4" w:space="0" w:color="auto"/>
              <w:right w:val="single" w:sz="4" w:space="0" w:color="auto"/>
            </w:tcBorders>
            <w:shd w:val="clear" w:color="auto" w:fill="auto"/>
            <w:vAlign w:val="center"/>
            <w:hideMark/>
          </w:tcPr>
          <w:p w14:paraId="2837F0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5224D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FFB51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4F145F9"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D4B22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166FB83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6FA0F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2421F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122,00</w:t>
            </w:r>
          </w:p>
        </w:tc>
        <w:tc>
          <w:tcPr>
            <w:tcW w:w="995" w:type="dxa"/>
            <w:tcBorders>
              <w:top w:val="nil"/>
              <w:left w:val="nil"/>
              <w:bottom w:val="single" w:sz="4" w:space="0" w:color="auto"/>
              <w:right w:val="single" w:sz="4" w:space="0" w:color="auto"/>
            </w:tcBorders>
            <w:shd w:val="clear" w:color="auto" w:fill="auto"/>
            <w:vAlign w:val="center"/>
            <w:hideMark/>
          </w:tcPr>
          <w:p w14:paraId="4DBAF1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7CDDC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F9DD49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A1B15A"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71646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5C91517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Փափուկ գրունտի մշակում հանքավայրում, բարձելով ա/մ և տեղափոխելով 6.0 կմ ետլիցքի համար</w:t>
            </w:r>
          </w:p>
        </w:tc>
        <w:tc>
          <w:tcPr>
            <w:tcW w:w="943" w:type="dxa"/>
            <w:tcBorders>
              <w:top w:val="nil"/>
              <w:left w:val="nil"/>
              <w:bottom w:val="single" w:sz="4" w:space="0" w:color="auto"/>
              <w:right w:val="single" w:sz="4" w:space="0" w:color="auto"/>
            </w:tcBorders>
            <w:shd w:val="clear" w:color="auto" w:fill="auto"/>
            <w:vAlign w:val="center"/>
            <w:hideMark/>
          </w:tcPr>
          <w:p w14:paraId="4DEF7B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75FEB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58,50</w:t>
            </w:r>
          </w:p>
        </w:tc>
        <w:tc>
          <w:tcPr>
            <w:tcW w:w="995" w:type="dxa"/>
            <w:tcBorders>
              <w:top w:val="nil"/>
              <w:left w:val="nil"/>
              <w:bottom w:val="single" w:sz="4" w:space="0" w:color="auto"/>
              <w:right w:val="single" w:sz="4" w:space="0" w:color="auto"/>
            </w:tcBorders>
            <w:shd w:val="clear" w:color="auto" w:fill="auto"/>
            <w:vAlign w:val="center"/>
            <w:hideMark/>
          </w:tcPr>
          <w:p w14:paraId="35DD6F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B17AA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EA2B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74FFCCA"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D1D8B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416B9AB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ետլիցք, կողալիցքի մշակված և բերված փափուկ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81BD6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EF502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556,50</w:t>
            </w:r>
          </w:p>
        </w:tc>
        <w:tc>
          <w:tcPr>
            <w:tcW w:w="995" w:type="dxa"/>
            <w:tcBorders>
              <w:top w:val="nil"/>
              <w:left w:val="nil"/>
              <w:bottom w:val="single" w:sz="4" w:space="0" w:color="auto"/>
              <w:right w:val="single" w:sz="4" w:space="0" w:color="auto"/>
            </w:tcBorders>
            <w:shd w:val="clear" w:color="auto" w:fill="auto"/>
            <w:vAlign w:val="center"/>
            <w:hideMark/>
          </w:tcPr>
          <w:p w14:paraId="587FD6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6380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42DE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2A41A14"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2A1ADC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F9436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40E21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D37D9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7A576D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C8934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69DC44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Գոյություն ունեցող Ø110 պոլիէթիլենե խողովակի կտրում, շուրթի հարթեցում (2 տեղ)</w:t>
            </w:r>
          </w:p>
        </w:tc>
        <w:tc>
          <w:tcPr>
            <w:tcW w:w="943" w:type="dxa"/>
            <w:tcBorders>
              <w:top w:val="nil"/>
              <w:left w:val="nil"/>
              <w:bottom w:val="single" w:sz="4" w:space="0" w:color="auto"/>
              <w:right w:val="single" w:sz="4" w:space="0" w:color="auto"/>
            </w:tcBorders>
            <w:shd w:val="clear" w:color="auto" w:fill="auto"/>
            <w:vAlign w:val="center"/>
            <w:hideMark/>
          </w:tcPr>
          <w:p w14:paraId="1D810DC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AF94C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0,60</w:t>
            </w:r>
          </w:p>
        </w:tc>
        <w:tc>
          <w:tcPr>
            <w:tcW w:w="995" w:type="dxa"/>
            <w:tcBorders>
              <w:top w:val="nil"/>
              <w:left w:val="nil"/>
              <w:bottom w:val="single" w:sz="4" w:space="0" w:color="auto"/>
              <w:right w:val="single" w:sz="4" w:space="0" w:color="auto"/>
            </w:tcBorders>
            <w:shd w:val="clear" w:color="auto" w:fill="auto"/>
            <w:vAlign w:val="center"/>
            <w:hideMark/>
          </w:tcPr>
          <w:p w14:paraId="49023E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6363B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99D6E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02A8C0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1CC51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06589A5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DN114x5</w:t>
            </w:r>
          </w:p>
        </w:tc>
        <w:tc>
          <w:tcPr>
            <w:tcW w:w="943" w:type="dxa"/>
            <w:tcBorders>
              <w:top w:val="nil"/>
              <w:left w:val="nil"/>
              <w:bottom w:val="single" w:sz="4" w:space="0" w:color="auto"/>
              <w:right w:val="single" w:sz="4" w:space="0" w:color="auto"/>
            </w:tcBorders>
            <w:shd w:val="clear" w:color="auto" w:fill="auto"/>
            <w:vAlign w:val="center"/>
            <w:hideMark/>
          </w:tcPr>
          <w:p w14:paraId="1026F1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105BE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145991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B2087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9EC0F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845BAE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B4B89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3</w:t>
            </w:r>
          </w:p>
        </w:tc>
        <w:tc>
          <w:tcPr>
            <w:tcW w:w="4837" w:type="dxa"/>
            <w:tcBorders>
              <w:top w:val="nil"/>
              <w:left w:val="nil"/>
              <w:bottom w:val="single" w:sz="4" w:space="0" w:color="auto"/>
              <w:right w:val="single" w:sz="4" w:space="0" w:color="auto"/>
            </w:tcBorders>
            <w:shd w:val="clear" w:color="auto" w:fill="auto"/>
            <w:vAlign w:val="center"/>
            <w:hideMark/>
          </w:tcPr>
          <w:p w14:paraId="4BEB436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DN57x5</w:t>
            </w:r>
          </w:p>
        </w:tc>
        <w:tc>
          <w:tcPr>
            <w:tcW w:w="943" w:type="dxa"/>
            <w:tcBorders>
              <w:top w:val="nil"/>
              <w:left w:val="nil"/>
              <w:bottom w:val="single" w:sz="4" w:space="0" w:color="auto"/>
              <w:right w:val="single" w:sz="4" w:space="0" w:color="auto"/>
            </w:tcBorders>
            <w:shd w:val="clear" w:color="auto" w:fill="auto"/>
            <w:vAlign w:val="center"/>
            <w:hideMark/>
          </w:tcPr>
          <w:p w14:paraId="1B8561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6ED82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9,0</w:t>
            </w:r>
          </w:p>
        </w:tc>
        <w:tc>
          <w:tcPr>
            <w:tcW w:w="995" w:type="dxa"/>
            <w:tcBorders>
              <w:top w:val="nil"/>
              <w:left w:val="nil"/>
              <w:bottom w:val="single" w:sz="4" w:space="0" w:color="auto"/>
              <w:right w:val="single" w:sz="4" w:space="0" w:color="auto"/>
            </w:tcBorders>
            <w:shd w:val="clear" w:color="auto" w:fill="auto"/>
            <w:vAlign w:val="center"/>
            <w:hideMark/>
          </w:tcPr>
          <w:p w14:paraId="40B5D2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A63222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82255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2D37438"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61F4C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29CBEF9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DN110 PN=1,0 ՄՊա</w:t>
            </w:r>
          </w:p>
        </w:tc>
        <w:tc>
          <w:tcPr>
            <w:tcW w:w="943" w:type="dxa"/>
            <w:tcBorders>
              <w:top w:val="nil"/>
              <w:left w:val="nil"/>
              <w:bottom w:val="single" w:sz="4" w:space="0" w:color="auto"/>
              <w:right w:val="single" w:sz="4" w:space="0" w:color="auto"/>
            </w:tcBorders>
            <w:shd w:val="clear" w:color="auto" w:fill="auto"/>
            <w:vAlign w:val="center"/>
            <w:hideMark/>
          </w:tcPr>
          <w:p w14:paraId="0FB26C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AF1FC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600,0</w:t>
            </w:r>
          </w:p>
        </w:tc>
        <w:tc>
          <w:tcPr>
            <w:tcW w:w="995" w:type="dxa"/>
            <w:tcBorders>
              <w:top w:val="nil"/>
              <w:left w:val="nil"/>
              <w:bottom w:val="single" w:sz="4" w:space="0" w:color="auto"/>
              <w:right w:val="single" w:sz="4" w:space="0" w:color="auto"/>
            </w:tcBorders>
            <w:shd w:val="clear" w:color="auto" w:fill="auto"/>
            <w:vAlign w:val="center"/>
            <w:hideMark/>
          </w:tcPr>
          <w:p w14:paraId="406AC0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A686E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56C5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06CFF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51E6E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5B75620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413F85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CE8FE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189FB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732F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EF3E7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CBCD23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664CB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53E4F9B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124BCE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12E63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6BBB98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6D312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6FC3F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412114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2D93D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031585E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6BBE3D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C545C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4B5C33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B1E07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1789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BC2E78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42E7B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7637929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4D0045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E8205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995" w:type="dxa"/>
            <w:tcBorders>
              <w:top w:val="nil"/>
              <w:left w:val="nil"/>
              <w:bottom w:val="single" w:sz="4" w:space="0" w:color="auto"/>
              <w:right w:val="single" w:sz="4" w:space="0" w:color="auto"/>
            </w:tcBorders>
            <w:shd w:val="clear" w:color="auto" w:fill="auto"/>
            <w:vAlign w:val="center"/>
            <w:hideMark/>
          </w:tcPr>
          <w:p w14:paraId="7D0916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0BF3D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3AB3F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4E7F4B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F3A55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7BF1051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Երկաստիճան օդահեռների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685E5C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716B1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0CA300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46228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4A7D0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A548B2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1A457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78C300C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DN50-DN100(St) խողովակների ձևավոր մասերի մոնտաժում (1 հատ</w:t>
            </w:r>
            <w:proofErr w:type="gramStart"/>
            <w:r w:rsidRPr="00EB638C">
              <w:rPr>
                <w:rFonts w:ascii="Sylfaen" w:hAnsi="Sylfaen"/>
                <w:sz w:val="20"/>
                <w:szCs w:val="20"/>
                <w:lang w:val="ru-RU" w:eastAsia="ru-RU"/>
              </w:rPr>
              <w:t xml:space="preserve"> )</w:t>
            </w:r>
            <w:proofErr w:type="gramEnd"/>
          </w:p>
        </w:tc>
        <w:tc>
          <w:tcPr>
            <w:tcW w:w="943" w:type="dxa"/>
            <w:tcBorders>
              <w:top w:val="nil"/>
              <w:left w:val="nil"/>
              <w:bottom w:val="single" w:sz="4" w:space="0" w:color="auto"/>
              <w:right w:val="single" w:sz="4" w:space="0" w:color="auto"/>
            </w:tcBorders>
            <w:shd w:val="clear" w:color="auto" w:fill="auto"/>
            <w:noWrap/>
            <w:vAlign w:val="center"/>
            <w:hideMark/>
          </w:tcPr>
          <w:p w14:paraId="6C018F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12F3F7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0,0045</w:t>
            </w:r>
          </w:p>
        </w:tc>
        <w:tc>
          <w:tcPr>
            <w:tcW w:w="995" w:type="dxa"/>
            <w:tcBorders>
              <w:top w:val="nil"/>
              <w:left w:val="nil"/>
              <w:bottom w:val="single" w:sz="4" w:space="0" w:color="auto"/>
              <w:right w:val="single" w:sz="4" w:space="0" w:color="auto"/>
            </w:tcBorders>
            <w:shd w:val="clear" w:color="auto" w:fill="auto"/>
            <w:vAlign w:val="center"/>
            <w:hideMark/>
          </w:tcPr>
          <w:p w14:paraId="345909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BE4B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D5B15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A2BEB9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86AD4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65630B3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DN110-DN63</w:t>
            </w:r>
          </w:p>
        </w:tc>
        <w:tc>
          <w:tcPr>
            <w:tcW w:w="943" w:type="dxa"/>
            <w:tcBorders>
              <w:top w:val="nil"/>
              <w:left w:val="nil"/>
              <w:bottom w:val="single" w:sz="4" w:space="0" w:color="auto"/>
              <w:right w:val="single" w:sz="4" w:space="0" w:color="auto"/>
            </w:tcBorders>
            <w:shd w:val="clear" w:color="auto" w:fill="auto"/>
            <w:vAlign w:val="center"/>
            <w:hideMark/>
          </w:tcPr>
          <w:p w14:paraId="23B3409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EC186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13F4B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436C3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F6B2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E733D3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1FAC8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7CED370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Էլ. Հոսանքի միջոցով ներքին հալեցմամբ պոլիէթիլենե (HDPE) կցորդիչի մոնտաժում DN110</w:t>
            </w:r>
          </w:p>
        </w:tc>
        <w:tc>
          <w:tcPr>
            <w:tcW w:w="943" w:type="dxa"/>
            <w:tcBorders>
              <w:top w:val="nil"/>
              <w:left w:val="nil"/>
              <w:bottom w:val="single" w:sz="4" w:space="0" w:color="auto"/>
              <w:right w:val="single" w:sz="4" w:space="0" w:color="auto"/>
            </w:tcBorders>
            <w:shd w:val="clear" w:color="auto" w:fill="auto"/>
            <w:vAlign w:val="center"/>
            <w:hideMark/>
          </w:tcPr>
          <w:p w14:paraId="33658F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A2E52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E228B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E44D2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14927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39CA4E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600D3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38C86C5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DN110(HDPE) - մետաղ DN100(St)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7BF19F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F7AED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995" w:type="dxa"/>
            <w:tcBorders>
              <w:top w:val="nil"/>
              <w:left w:val="nil"/>
              <w:bottom w:val="single" w:sz="4" w:space="0" w:color="auto"/>
              <w:right w:val="single" w:sz="4" w:space="0" w:color="auto"/>
            </w:tcBorders>
            <w:shd w:val="clear" w:color="auto" w:fill="auto"/>
            <w:vAlign w:val="center"/>
            <w:hideMark/>
          </w:tcPr>
          <w:p w14:paraId="29EF7A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4792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BDB35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846F7F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B7029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38F915C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DN63(HDPE) - մետաղ DN50(St)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46C507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FAD3B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03E176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B975F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93E5B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964C93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5A360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67AF4BF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թիթիեղ B=3մմ հաստությամբ (100x100) չափերի (1հատ)</w:t>
            </w:r>
          </w:p>
        </w:tc>
        <w:tc>
          <w:tcPr>
            <w:tcW w:w="943" w:type="dxa"/>
            <w:tcBorders>
              <w:top w:val="nil"/>
              <w:left w:val="nil"/>
              <w:bottom w:val="single" w:sz="4" w:space="0" w:color="auto"/>
              <w:right w:val="single" w:sz="4" w:space="0" w:color="auto"/>
            </w:tcBorders>
            <w:shd w:val="clear" w:color="auto" w:fill="auto"/>
            <w:noWrap/>
            <w:vAlign w:val="center"/>
            <w:hideMark/>
          </w:tcPr>
          <w:p w14:paraId="4B0213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9BBAD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0,010</w:t>
            </w:r>
          </w:p>
        </w:tc>
        <w:tc>
          <w:tcPr>
            <w:tcW w:w="995" w:type="dxa"/>
            <w:tcBorders>
              <w:top w:val="nil"/>
              <w:left w:val="nil"/>
              <w:bottom w:val="single" w:sz="4" w:space="0" w:color="auto"/>
              <w:right w:val="single" w:sz="4" w:space="0" w:color="auto"/>
            </w:tcBorders>
            <w:shd w:val="clear" w:color="auto" w:fill="auto"/>
            <w:vAlign w:val="center"/>
            <w:hideMark/>
          </w:tcPr>
          <w:p w14:paraId="200DF6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2B2E2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3A91A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49A4EEB"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A87E0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39B3DE8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ծխնի</w:t>
            </w:r>
          </w:p>
        </w:tc>
        <w:tc>
          <w:tcPr>
            <w:tcW w:w="943" w:type="dxa"/>
            <w:tcBorders>
              <w:top w:val="nil"/>
              <w:left w:val="nil"/>
              <w:bottom w:val="single" w:sz="4" w:space="0" w:color="auto"/>
              <w:right w:val="single" w:sz="4" w:space="0" w:color="auto"/>
            </w:tcBorders>
            <w:shd w:val="clear" w:color="auto" w:fill="auto"/>
            <w:noWrap/>
            <w:vAlign w:val="center"/>
            <w:hideMark/>
          </w:tcPr>
          <w:p w14:paraId="446CDF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FD921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67F0E2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F2286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A8A3E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22471C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ED274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4AD69CE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DN100(St)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264D52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7F6224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w:t>
            </w:r>
          </w:p>
        </w:tc>
        <w:tc>
          <w:tcPr>
            <w:tcW w:w="995" w:type="dxa"/>
            <w:tcBorders>
              <w:top w:val="nil"/>
              <w:left w:val="nil"/>
              <w:bottom w:val="single" w:sz="4" w:space="0" w:color="auto"/>
              <w:right w:val="single" w:sz="4" w:space="0" w:color="auto"/>
            </w:tcBorders>
            <w:shd w:val="clear" w:color="auto" w:fill="auto"/>
            <w:vAlign w:val="center"/>
            <w:hideMark/>
          </w:tcPr>
          <w:p w14:paraId="731991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6F278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F4D8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A715EE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B2E20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w:t>
            </w:r>
          </w:p>
        </w:tc>
        <w:tc>
          <w:tcPr>
            <w:tcW w:w="4837" w:type="dxa"/>
            <w:tcBorders>
              <w:top w:val="nil"/>
              <w:left w:val="nil"/>
              <w:bottom w:val="single" w:sz="4" w:space="0" w:color="auto"/>
              <w:right w:val="single" w:sz="4" w:space="0" w:color="auto"/>
            </w:tcBorders>
            <w:shd w:val="clear" w:color="auto" w:fill="auto"/>
            <w:vAlign w:val="center"/>
            <w:hideMark/>
          </w:tcPr>
          <w:p w14:paraId="23A8AC4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DN50(St)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18E6A7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63B361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w:t>
            </w:r>
          </w:p>
        </w:tc>
        <w:tc>
          <w:tcPr>
            <w:tcW w:w="995" w:type="dxa"/>
            <w:tcBorders>
              <w:top w:val="nil"/>
              <w:left w:val="nil"/>
              <w:bottom w:val="single" w:sz="4" w:space="0" w:color="auto"/>
              <w:right w:val="single" w:sz="4" w:space="0" w:color="auto"/>
            </w:tcBorders>
            <w:shd w:val="clear" w:color="auto" w:fill="auto"/>
            <w:vAlign w:val="center"/>
            <w:hideMark/>
          </w:tcPr>
          <w:p w14:paraId="73AFC9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9CE82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26512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9B9FB2A"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A536F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w:t>
            </w:r>
          </w:p>
        </w:tc>
        <w:tc>
          <w:tcPr>
            <w:tcW w:w="4837" w:type="dxa"/>
            <w:tcBorders>
              <w:top w:val="nil"/>
              <w:left w:val="nil"/>
              <w:bottom w:val="single" w:sz="4" w:space="0" w:color="auto"/>
              <w:right w:val="single" w:sz="4" w:space="0" w:color="auto"/>
            </w:tcBorders>
            <w:shd w:val="clear" w:color="auto" w:fill="auto"/>
            <w:vAlign w:val="center"/>
            <w:hideMark/>
          </w:tcPr>
          <w:p w14:paraId="5DE5C34B" w14:textId="77777777" w:rsidR="00EB638C" w:rsidRPr="00EB638C" w:rsidRDefault="00EB638C" w:rsidP="00EB638C">
            <w:pPr>
              <w:rPr>
                <w:rFonts w:ascii="Sylfaen" w:hAnsi="Sylfaen"/>
                <w:color w:val="000000"/>
                <w:sz w:val="20"/>
                <w:szCs w:val="20"/>
                <w:lang w:val="ru-RU" w:eastAsia="ru-RU"/>
              </w:rPr>
            </w:pPr>
            <w:r w:rsidRPr="00EB638C">
              <w:rPr>
                <w:rFonts w:ascii="Sylfaen" w:hAnsi="Sylfaen"/>
                <w:color w:val="000000"/>
                <w:sz w:val="20"/>
                <w:szCs w:val="20"/>
                <w:lang w:val="ru-RU" w:eastAsia="ru-RU"/>
              </w:rPr>
              <w:t>Պողպատե (St) DN114x5, 57x5 խողովակների մակերեսների երկշերտ ներկում՝ հակակոռոզիոն ներկով</w:t>
            </w:r>
          </w:p>
        </w:tc>
        <w:tc>
          <w:tcPr>
            <w:tcW w:w="943" w:type="dxa"/>
            <w:tcBorders>
              <w:top w:val="nil"/>
              <w:left w:val="nil"/>
              <w:bottom w:val="single" w:sz="4" w:space="0" w:color="auto"/>
              <w:right w:val="single" w:sz="4" w:space="0" w:color="auto"/>
            </w:tcBorders>
            <w:shd w:val="clear" w:color="auto" w:fill="auto"/>
            <w:vAlign w:val="center"/>
            <w:hideMark/>
          </w:tcPr>
          <w:p w14:paraId="5281FE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600477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267212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13DBD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A8405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B1EEC4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EE555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4837" w:type="dxa"/>
            <w:tcBorders>
              <w:top w:val="nil"/>
              <w:left w:val="nil"/>
              <w:bottom w:val="single" w:sz="4" w:space="0" w:color="auto"/>
              <w:right w:val="single" w:sz="4" w:space="0" w:color="auto"/>
            </w:tcBorders>
            <w:shd w:val="clear" w:color="auto" w:fill="auto"/>
            <w:vAlign w:val="center"/>
            <w:hideMark/>
          </w:tcPr>
          <w:p w14:paraId="1F0332D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DN114x5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58C13D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86F1B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2970A4A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16917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7C0D1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35DEC6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C5C37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21</w:t>
            </w:r>
          </w:p>
        </w:tc>
        <w:tc>
          <w:tcPr>
            <w:tcW w:w="4837" w:type="dxa"/>
            <w:tcBorders>
              <w:top w:val="nil"/>
              <w:left w:val="nil"/>
              <w:bottom w:val="single" w:sz="4" w:space="0" w:color="auto"/>
              <w:right w:val="single" w:sz="4" w:space="0" w:color="auto"/>
            </w:tcBorders>
            <w:shd w:val="clear" w:color="auto" w:fill="auto"/>
            <w:vAlign w:val="center"/>
            <w:hideMark/>
          </w:tcPr>
          <w:p w14:paraId="08BB380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DN57x5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160BB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6F9C9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9,0</w:t>
            </w:r>
          </w:p>
        </w:tc>
        <w:tc>
          <w:tcPr>
            <w:tcW w:w="995" w:type="dxa"/>
            <w:tcBorders>
              <w:top w:val="nil"/>
              <w:left w:val="nil"/>
              <w:bottom w:val="single" w:sz="4" w:space="0" w:color="auto"/>
              <w:right w:val="single" w:sz="4" w:space="0" w:color="auto"/>
            </w:tcBorders>
            <w:shd w:val="clear" w:color="auto" w:fill="auto"/>
            <w:vAlign w:val="center"/>
            <w:hideMark/>
          </w:tcPr>
          <w:p w14:paraId="77BC9B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99D70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7F093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46B2945"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543DB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w:t>
            </w:r>
          </w:p>
        </w:tc>
        <w:tc>
          <w:tcPr>
            <w:tcW w:w="4837" w:type="dxa"/>
            <w:tcBorders>
              <w:top w:val="nil"/>
              <w:left w:val="nil"/>
              <w:bottom w:val="single" w:sz="4" w:space="0" w:color="auto"/>
              <w:right w:val="single" w:sz="4" w:space="0" w:color="auto"/>
            </w:tcBorders>
            <w:shd w:val="clear" w:color="auto" w:fill="auto"/>
            <w:vAlign w:val="center"/>
            <w:hideMark/>
          </w:tcPr>
          <w:p w14:paraId="473F155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Փականների տակդիր Ø50 խողովակից և δ=6մմ, 100x100մմ չափերով 2թիթեղներից, Gմիջ=4.8կգ (2 հատ)</w:t>
            </w:r>
          </w:p>
        </w:tc>
        <w:tc>
          <w:tcPr>
            <w:tcW w:w="943" w:type="dxa"/>
            <w:tcBorders>
              <w:top w:val="nil"/>
              <w:left w:val="nil"/>
              <w:bottom w:val="single" w:sz="4" w:space="0" w:color="auto"/>
              <w:right w:val="single" w:sz="4" w:space="0" w:color="auto"/>
            </w:tcBorders>
            <w:shd w:val="clear" w:color="auto" w:fill="auto"/>
            <w:vAlign w:val="center"/>
            <w:hideMark/>
          </w:tcPr>
          <w:p w14:paraId="5A239F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23A5F2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0,0096</w:t>
            </w:r>
          </w:p>
        </w:tc>
        <w:tc>
          <w:tcPr>
            <w:tcW w:w="995" w:type="dxa"/>
            <w:tcBorders>
              <w:top w:val="nil"/>
              <w:left w:val="nil"/>
              <w:bottom w:val="single" w:sz="4" w:space="0" w:color="auto"/>
              <w:right w:val="single" w:sz="4" w:space="0" w:color="auto"/>
            </w:tcBorders>
            <w:shd w:val="clear" w:color="auto" w:fill="auto"/>
            <w:vAlign w:val="center"/>
            <w:hideMark/>
          </w:tcPr>
          <w:p w14:paraId="305E97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7E7DF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574FF1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C908C2"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E1ADE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w:t>
            </w:r>
          </w:p>
        </w:tc>
        <w:tc>
          <w:tcPr>
            <w:tcW w:w="4837" w:type="dxa"/>
            <w:tcBorders>
              <w:top w:val="nil"/>
              <w:left w:val="nil"/>
              <w:bottom w:val="single" w:sz="4" w:space="0" w:color="auto"/>
              <w:right w:val="single" w:sz="4" w:space="0" w:color="auto"/>
            </w:tcBorders>
            <w:shd w:val="clear" w:color="auto" w:fill="auto"/>
            <w:vAlign w:val="center"/>
            <w:hideMark/>
          </w:tcPr>
          <w:p w14:paraId="07DAD66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DN110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15FC4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20AB3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600,0</w:t>
            </w:r>
          </w:p>
        </w:tc>
        <w:tc>
          <w:tcPr>
            <w:tcW w:w="995" w:type="dxa"/>
            <w:tcBorders>
              <w:top w:val="nil"/>
              <w:left w:val="nil"/>
              <w:bottom w:val="single" w:sz="4" w:space="0" w:color="auto"/>
              <w:right w:val="single" w:sz="4" w:space="0" w:color="auto"/>
            </w:tcBorders>
            <w:shd w:val="clear" w:color="auto" w:fill="auto"/>
            <w:vAlign w:val="center"/>
            <w:hideMark/>
          </w:tcPr>
          <w:p w14:paraId="6F94AA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6E7B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A87A4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3DA7047"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B61E998"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Ե/բ  հորեր</w:t>
            </w:r>
          </w:p>
        </w:tc>
        <w:tc>
          <w:tcPr>
            <w:tcW w:w="4837" w:type="dxa"/>
            <w:tcBorders>
              <w:top w:val="nil"/>
              <w:left w:val="nil"/>
              <w:bottom w:val="single" w:sz="4" w:space="0" w:color="auto"/>
              <w:right w:val="single" w:sz="4" w:space="0" w:color="auto"/>
            </w:tcBorders>
            <w:shd w:val="clear" w:color="auto" w:fill="auto"/>
            <w:noWrap/>
            <w:vAlign w:val="center"/>
            <w:hideMark/>
          </w:tcPr>
          <w:p w14:paraId="264B5472"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32F3665E"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1121" w:type="dxa"/>
            <w:tcBorders>
              <w:top w:val="nil"/>
              <w:left w:val="nil"/>
              <w:bottom w:val="single" w:sz="4" w:space="0" w:color="auto"/>
              <w:right w:val="single" w:sz="4" w:space="0" w:color="auto"/>
            </w:tcBorders>
            <w:shd w:val="clear" w:color="auto" w:fill="auto"/>
            <w:vAlign w:val="center"/>
            <w:hideMark/>
          </w:tcPr>
          <w:p w14:paraId="3EAAEC88"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995" w:type="dxa"/>
            <w:tcBorders>
              <w:top w:val="nil"/>
              <w:left w:val="nil"/>
              <w:bottom w:val="single" w:sz="4" w:space="0" w:color="auto"/>
              <w:right w:val="single" w:sz="4" w:space="0" w:color="auto"/>
            </w:tcBorders>
            <w:shd w:val="clear" w:color="auto" w:fill="auto"/>
            <w:vAlign w:val="center"/>
            <w:hideMark/>
          </w:tcPr>
          <w:p w14:paraId="3E40E2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A4660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903DA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70563E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E11FF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437181F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Ե/Բ կլոր հորերի կառուցում D=1.5մ, H=1.5մ (գնահաշվարկը տես բաժին III)</w:t>
            </w:r>
          </w:p>
        </w:tc>
        <w:tc>
          <w:tcPr>
            <w:tcW w:w="943" w:type="dxa"/>
            <w:tcBorders>
              <w:top w:val="nil"/>
              <w:left w:val="nil"/>
              <w:bottom w:val="single" w:sz="4" w:space="0" w:color="auto"/>
              <w:right w:val="single" w:sz="4" w:space="0" w:color="auto"/>
            </w:tcBorders>
            <w:shd w:val="clear" w:color="auto" w:fill="auto"/>
            <w:vAlign w:val="center"/>
            <w:hideMark/>
          </w:tcPr>
          <w:p w14:paraId="7493B3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149D1A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67FC76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B5E5B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DF910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1DC54E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4D77F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6A4E82E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Ե/Բ կլոր հորերի կառուցում D=1.0մ, H=1.5մ (գնահաշվարկը տես բաժին III)</w:t>
            </w:r>
          </w:p>
        </w:tc>
        <w:tc>
          <w:tcPr>
            <w:tcW w:w="943" w:type="dxa"/>
            <w:tcBorders>
              <w:top w:val="nil"/>
              <w:left w:val="nil"/>
              <w:bottom w:val="single" w:sz="4" w:space="0" w:color="auto"/>
              <w:right w:val="single" w:sz="4" w:space="0" w:color="auto"/>
            </w:tcBorders>
            <w:shd w:val="clear" w:color="auto" w:fill="auto"/>
            <w:vAlign w:val="center"/>
            <w:hideMark/>
          </w:tcPr>
          <w:p w14:paraId="610006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91098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6CAE6D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AB355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CEAAC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6AFB49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CB2D75F"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I.1. Ջրատար W0</w:t>
            </w:r>
          </w:p>
        </w:tc>
        <w:tc>
          <w:tcPr>
            <w:tcW w:w="995" w:type="dxa"/>
            <w:tcBorders>
              <w:top w:val="nil"/>
              <w:left w:val="nil"/>
              <w:bottom w:val="single" w:sz="4" w:space="0" w:color="auto"/>
              <w:right w:val="single" w:sz="4" w:space="0" w:color="auto"/>
            </w:tcBorders>
            <w:shd w:val="clear" w:color="auto" w:fill="auto"/>
            <w:vAlign w:val="center"/>
            <w:hideMark/>
          </w:tcPr>
          <w:p w14:paraId="53FD381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45DCFBB"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0DF6F8B3"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16,47</w:t>
            </w:r>
          </w:p>
        </w:tc>
      </w:tr>
      <w:tr w:rsidR="00EB638C" w:rsidRPr="00EB638C" w14:paraId="00DD87D6"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000000" w:fill="D0CECE"/>
            <w:vAlign w:val="center"/>
            <w:hideMark/>
          </w:tcPr>
          <w:p w14:paraId="2DB08663"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 xml:space="preserve">Ընդամենը ԲԱԺԻՆ I </w:t>
            </w:r>
          </w:p>
        </w:tc>
        <w:tc>
          <w:tcPr>
            <w:tcW w:w="995" w:type="dxa"/>
            <w:tcBorders>
              <w:top w:val="nil"/>
              <w:left w:val="nil"/>
              <w:bottom w:val="single" w:sz="4" w:space="0" w:color="auto"/>
              <w:right w:val="single" w:sz="4" w:space="0" w:color="auto"/>
            </w:tcBorders>
            <w:shd w:val="clear" w:color="000000" w:fill="D0CECE"/>
            <w:vAlign w:val="center"/>
            <w:hideMark/>
          </w:tcPr>
          <w:p w14:paraId="682042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000000" w:fill="D0CECE"/>
            <w:vAlign w:val="center"/>
            <w:hideMark/>
          </w:tcPr>
          <w:p w14:paraId="38B387F0"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000000" w:fill="D0CECE"/>
            <w:vAlign w:val="center"/>
            <w:hideMark/>
          </w:tcPr>
          <w:p w14:paraId="5A72CADE"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16,47</w:t>
            </w:r>
          </w:p>
        </w:tc>
      </w:tr>
      <w:tr w:rsidR="00EB638C" w:rsidRPr="00EB638C" w14:paraId="05F89AFC" w14:textId="77777777" w:rsidTr="00EB638C">
        <w:trPr>
          <w:trHeight w:val="570"/>
        </w:trPr>
        <w:tc>
          <w:tcPr>
            <w:tcW w:w="7675" w:type="dxa"/>
            <w:gridSpan w:val="4"/>
            <w:tcBorders>
              <w:top w:val="nil"/>
              <w:left w:val="double" w:sz="6" w:space="0" w:color="auto"/>
              <w:bottom w:val="single" w:sz="4" w:space="0" w:color="auto"/>
              <w:right w:val="single" w:sz="4" w:space="0" w:color="000000"/>
            </w:tcBorders>
            <w:shd w:val="clear" w:color="000000" w:fill="D0CECE"/>
            <w:vAlign w:val="center"/>
            <w:hideMark/>
          </w:tcPr>
          <w:p w14:paraId="4DB0C068" w14:textId="77777777" w:rsidR="00EB638C" w:rsidRPr="00F10E1D" w:rsidRDefault="00EB638C" w:rsidP="00EB638C">
            <w:pPr>
              <w:jc w:val="center"/>
              <w:rPr>
                <w:rFonts w:ascii="Sylfaen" w:hAnsi="Sylfaen"/>
                <w:b/>
                <w:bCs/>
                <w:i/>
                <w:iCs/>
                <w:sz w:val="20"/>
                <w:szCs w:val="20"/>
                <w:lang w:eastAsia="ru-RU"/>
              </w:rPr>
            </w:pPr>
            <w:r w:rsidRPr="00EB638C">
              <w:rPr>
                <w:rFonts w:ascii="Sylfaen" w:hAnsi="Sylfaen"/>
                <w:b/>
                <w:bCs/>
                <w:i/>
                <w:iCs/>
                <w:sz w:val="20"/>
                <w:szCs w:val="20"/>
                <w:lang w:val="ru-RU" w:eastAsia="ru-RU"/>
              </w:rPr>
              <w:lastRenderedPageBreak/>
              <w:t>ԲԱԺԻՆ</w:t>
            </w:r>
            <w:r w:rsidRPr="00F10E1D">
              <w:rPr>
                <w:rFonts w:ascii="Sylfaen" w:hAnsi="Sylfaen"/>
                <w:b/>
                <w:bCs/>
                <w:i/>
                <w:iCs/>
                <w:sz w:val="20"/>
                <w:szCs w:val="20"/>
                <w:lang w:eastAsia="ru-RU"/>
              </w:rPr>
              <w:t xml:space="preserve"> II. </w:t>
            </w:r>
            <w:r w:rsidRPr="00EB638C">
              <w:rPr>
                <w:rFonts w:ascii="Sylfaen" w:hAnsi="Sylfaen"/>
                <w:b/>
                <w:bCs/>
                <w:i/>
                <w:iCs/>
                <w:sz w:val="20"/>
                <w:szCs w:val="20"/>
                <w:lang w:val="ru-RU" w:eastAsia="ru-RU"/>
              </w:rPr>
              <w:t>ՋՐԱՄԱՏԱԿԱՐԱՐՄԱՆ</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ԲԱՇԽԻՉ</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ՑԱՆՑ</w:t>
            </w:r>
          </w:p>
        </w:tc>
        <w:tc>
          <w:tcPr>
            <w:tcW w:w="995" w:type="dxa"/>
            <w:tcBorders>
              <w:top w:val="nil"/>
              <w:left w:val="nil"/>
              <w:bottom w:val="single" w:sz="4" w:space="0" w:color="auto"/>
              <w:right w:val="single" w:sz="4" w:space="0" w:color="auto"/>
            </w:tcBorders>
            <w:shd w:val="clear" w:color="000000" w:fill="D0CECE"/>
            <w:vAlign w:val="center"/>
            <w:hideMark/>
          </w:tcPr>
          <w:p w14:paraId="10D2414F"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c>
          <w:tcPr>
            <w:tcW w:w="851" w:type="dxa"/>
            <w:tcBorders>
              <w:top w:val="nil"/>
              <w:left w:val="nil"/>
              <w:bottom w:val="single" w:sz="4" w:space="0" w:color="auto"/>
              <w:right w:val="single" w:sz="4" w:space="0" w:color="auto"/>
            </w:tcBorders>
            <w:shd w:val="clear" w:color="000000" w:fill="D0CECE"/>
            <w:vAlign w:val="center"/>
            <w:hideMark/>
          </w:tcPr>
          <w:p w14:paraId="6D202560"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c>
          <w:tcPr>
            <w:tcW w:w="992" w:type="dxa"/>
            <w:tcBorders>
              <w:top w:val="nil"/>
              <w:left w:val="nil"/>
              <w:bottom w:val="single" w:sz="4" w:space="0" w:color="auto"/>
              <w:right w:val="single" w:sz="4" w:space="0" w:color="auto"/>
            </w:tcBorders>
            <w:shd w:val="clear" w:color="000000" w:fill="D0CECE"/>
            <w:vAlign w:val="center"/>
            <w:hideMark/>
          </w:tcPr>
          <w:p w14:paraId="0546BE21"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r>
      <w:tr w:rsidR="00EB638C" w:rsidRPr="00EB638C" w14:paraId="0C7E96C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2D5E625B"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 Ջրագիծ-1</w:t>
            </w:r>
          </w:p>
        </w:tc>
        <w:tc>
          <w:tcPr>
            <w:tcW w:w="995" w:type="dxa"/>
            <w:tcBorders>
              <w:top w:val="nil"/>
              <w:left w:val="nil"/>
              <w:bottom w:val="single" w:sz="4" w:space="0" w:color="auto"/>
              <w:right w:val="single" w:sz="4" w:space="0" w:color="auto"/>
            </w:tcBorders>
            <w:shd w:val="clear" w:color="auto" w:fill="auto"/>
            <w:vAlign w:val="center"/>
            <w:hideMark/>
          </w:tcPr>
          <w:p w14:paraId="18F0085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B7DA05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D7C16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9EB164C"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F6A54E2"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5D475C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5A486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3D1FD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58D54B"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AC31E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4A7F8DF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Ասֆալտբետոնե ծածկույթի կտրում</w:t>
            </w:r>
          </w:p>
        </w:tc>
        <w:tc>
          <w:tcPr>
            <w:tcW w:w="943" w:type="dxa"/>
            <w:tcBorders>
              <w:top w:val="nil"/>
              <w:left w:val="nil"/>
              <w:bottom w:val="single" w:sz="4" w:space="0" w:color="auto"/>
              <w:right w:val="single" w:sz="4" w:space="0" w:color="auto"/>
            </w:tcBorders>
            <w:shd w:val="clear" w:color="auto" w:fill="auto"/>
            <w:vAlign w:val="center"/>
            <w:hideMark/>
          </w:tcPr>
          <w:p w14:paraId="1A76B5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570C3F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12,0</w:t>
            </w:r>
          </w:p>
        </w:tc>
        <w:tc>
          <w:tcPr>
            <w:tcW w:w="995" w:type="dxa"/>
            <w:tcBorders>
              <w:top w:val="nil"/>
              <w:left w:val="nil"/>
              <w:bottom w:val="single" w:sz="4" w:space="0" w:color="auto"/>
              <w:right w:val="single" w:sz="4" w:space="0" w:color="auto"/>
            </w:tcBorders>
            <w:shd w:val="clear" w:color="auto" w:fill="auto"/>
            <w:vAlign w:val="center"/>
            <w:hideMark/>
          </w:tcPr>
          <w:p w14:paraId="0BE0E6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DEE59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BE4CB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08D3B8A"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1FB63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418B9B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Ասֆալտբետոնե ծածկույթի քանդում հարվածահար մուրճով խրամուղու ասֆալտապատ ծածկույթի ընդհանուր մակերեսի 30%-ի չափով </w:t>
            </w:r>
          </w:p>
        </w:tc>
        <w:tc>
          <w:tcPr>
            <w:tcW w:w="943" w:type="dxa"/>
            <w:tcBorders>
              <w:top w:val="nil"/>
              <w:left w:val="nil"/>
              <w:bottom w:val="single" w:sz="4" w:space="0" w:color="auto"/>
              <w:right w:val="single" w:sz="4" w:space="0" w:color="auto"/>
            </w:tcBorders>
            <w:shd w:val="clear" w:color="auto" w:fill="auto"/>
            <w:vAlign w:val="center"/>
            <w:hideMark/>
          </w:tcPr>
          <w:p w14:paraId="039AACA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5FDE5B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w:t>
            </w:r>
          </w:p>
        </w:tc>
        <w:tc>
          <w:tcPr>
            <w:tcW w:w="995" w:type="dxa"/>
            <w:tcBorders>
              <w:top w:val="nil"/>
              <w:left w:val="nil"/>
              <w:bottom w:val="single" w:sz="4" w:space="0" w:color="auto"/>
              <w:right w:val="single" w:sz="4" w:space="0" w:color="auto"/>
            </w:tcBorders>
            <w:shd w:val="clear" w:color="auto" w:fill="auto"/>
            <w:vAlign w:val="center"/>
            <w:hideMark/>
          </w:tcPr>
          <w:p w14:paraId="70677A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CDB5E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6C437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51BFAE4"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531D2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23677EF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(քանդված ասֆալտբետոն),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547F4F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32C20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995" w:type="dxa"/>
            <w:tcBorders>
              <w:top w:val="nil"/>
              <w:left w:val="nil"/>
              <w:bottom w:val="single" w:sz="4" w:space="0" w:color="auto"/>
              <w:right w:val="single" w:sz="4" w:space="0" w:color="auto"/>
            </w:tcBorders>
            <w:shd w:val="clear" w:color="auto" w:fill="auto"/>
            <w:vAlign w:val="center"/>
            <w:hideMark/>
          </w:tcPr>
          <w:p w14:paraId="3ED98A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AB360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7762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2D7A4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D74C4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33B2EE7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փոսորակի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27250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678A4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230,0</w:t>
            </w:r>
          </w:p>
        </w:tc>
        <w:tc>
          <w:tcPr>
            <w:tcW w:w="995" w:type="dxa"/>
            <w:tcBorders>
              <w:top w:val="nil"/>
              <w:left w:val="nil"/>
              <w:bottom w:val="single" w:sz="4" w:space="0" w:color="auto"/>
              <w:right w:val="single" w:sz="4" w:space="0" w:color="auto"/>
            </w:tcBorders>
            <w:shd w:val="clear" w:color="auto" w:fill="auto"/>
            <w:vAlign w:val="center"/>
            <w:hideMark/>
          </w:tcPr>
          <w:p w14:paraId="7D5564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006A4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E8E1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B80DD9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9B9E3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B65AED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փոսորակի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36F0D6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050A5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70,00</w:t>
            </w:r>
          </w:p>
        </w:tc>
        <w:tc>
          <w:tcPr>
            <w:tcW w:w="995" w:type="dxa"/>
            <w:tcBorders>
              <w:top w:val="nil"/>
              <w:left w:val="nil"/>
              <w:bottom w:val="single" w:sz="4" w:space="0" w:color="auto"/>
              <w:right w:val="single" w:sz="4" w:space="0" w:color="auto"/>
            </w:tcBorders>
            <w:shd w:val="clear" w:color="auto" w:fill="auto"/>
            <w:vAlign w:val="center"/>
            <w:hideMark/>
          </w:tcPr>
          <w:p w14:paraId="40DFD9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6B8E9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ECFF8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49A5C8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9C307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59F0C77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ձեռքով,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052033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F67CC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43,00</w:t>
            </w:r>
          </w:p>
        </w:tc>
        <w:tc>
          <w:tcPr>
            <w:tcW w:w="995" w:type="dxa"/>
            <w:tcBorders>
              <w:top w:val="nil"/>
              <w:left w:val="nil"/>
              <w:bottom w:val="single" w:sz="4" w:space="0" w:color="auto"/>
              <w:right w:val="single" w:sz="4" w:space="0" w:color="auto"/>
            </w:tcBorders>
            <w:shd w:val="clear" w:color="auto" w:fill="auto"/>
            <w:vAlign w:val="center"/>
            <w:hideMark/>
          </w:tcPr>
          <w:p w14:paraId="0C2876A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5C44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9C924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99E8B0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0DBBA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289EC57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փոսորակի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6E09C5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7DE98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728,00</w:t>
            </w:r>
          </w:p>
        </w:tc>
        <w:tc>
          <w:tcPr>
            <w:tcW w:w="995" w:type="dxa"/>
            <w:tcBorders>
              <w:top w:val="nil"/>
              <w:left w:val="nil"/>
              <w:bottom w:val="single" w:sz="4" w:space="0" w:color="auto"/>
              <w:right w:val="single" w:sz="4" w:space="0" w:color="auto"/>
            </w:tcBorders>
            <w:shd w:val="clear" w:color="auto" w:fill="auto"/>
            <w:vAlign w:val="center"/>
            <w:hideMark/>
          </w:tcPr>
          <w:p w14:paraId="0185C8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4687F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7E2FA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AFD650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247A9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4242B65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ձեռքով,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45AEE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F88AA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76,00</w:t>
            </w:r>
          </w:p>
        </w:tc>
        <w:tc>
          <w:tcPr>
            <w:tcW w:w="995" w:type="dxa"/>
            <w:tcBorders>
              <w:top w:val="nil"/>
              <w:left w:val="nil"/>
              <w:bottom w:val="single" w:sz="4" w:space="0" w:color="auto"/>
              <w:right w:val="single" w:sz="4" w:space="0" w:color="auto"/>
            </w:tcBorders>
            <w:shd w:val="clear" w:color="auto" w:fill="auto"/>
            <w:vAlign w:val="center"/>
            <w:hideMark/>
          </w:tcPr>
          <w:p w14:paraId="38FD3F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666D5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2106B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E122C0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61A05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2F613D8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և փոսորակի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4081DF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169DB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35,00</w:t>
            </w:r>
          </w:p>
        </w:tc>
        <w:tc>
          <w:tcPr>
            <w:tcW w:w="995" w:type="dxa"/>
            <w:tcBorders>
              <w:top w:val="nil"/>
              <w:left w:val="nil"/>
              <w:bottom w:val="single" w:sz="4" w:space="0" w:color="auto"/>
              <w:right w:val="single" w:sz="4" w:space="0" w:color="auto"/>
            </w:tcBorders>
            <w:shd w:val="clear" w:color="auto" w:fill="auto"/>
            <w:vAlign w:val="center"/>
            <w:hideMark/>
          </w:tcPr>
          <w:p w14:paraId="651A38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A0891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5CB94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555EC0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A2FB0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52A370A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Մշակված գրունտի բարձում ա/մ ձեռքով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6324A5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տ</w:t>
            </w:r>
          </w:p>
        </w:tc>
        <w:tc>
          <w:tcPr>
            <w:tcW w:w="1121" w:type="dxa"/>
            <w:tcBorders>
              <w:top w:val="nil"/>
              <w:left w:val="nil"/>
              <w:bottom w:val="single" w:sz="4" w:space="0" w:color="auto"/>
              <w:right w:val="single" w:sz="4" w:space="0" w:color="auto"/>
            </w:tcBorders>
            <w:shd w:val="clear" w:color="auto" w:fill="auto"/>
            <w:vAlign w:val="center"/>
            <w:hideMark/>
          </w:tcPr>
          <w:p w14:paraId="100071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55,80</w:t>
            </w:r>
          </w:p>
        </w:tc>
        <w:tc>
          <w:tcPr>
            <w:tcW w:w="995" w:type="dxa"/>
            <w:tcBorders>
              <w:top w:val="nil"/>
              <w:left w:val="nil"/>
              <w:bottom w:val="single" w:sz="4" w:space="0" w:color="auto"/>
              <w:right w:val="single" w:sz="4" w:space="0" w:color="auto"/>
            </w:tcBorders>
            <w:shd w:val="clear" w:color="auto" w:fill="auto"/>
            <w:vAlign w:val="center"/>
            <w:hideMark/>
          </w:tcPr>
          <w:p w14:paraId="7C164F2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EE803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DA5E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2E9756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C4C15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5DD3EF0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686B1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86469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68,00</w:t>
            </w:r>
          </w:p>
        </w:tc>
        <w:tc>
          <w:tcPr>
            <w:tcW w:w="995" w:type="dxa"/>
            <w:tcBorders>
              <w:top w:val="nil"/>
              <w:left w:val="nil"/>
              <w:bottom w:val="single" w:sz="4" w:space="0" w:color="auto"/>
              <w:right w:val="single" w:sz="4" w:space="0" w:color="auto"/>
            </w:tcBorders>
            <w:shd w:val="clear" w:color="auto" w:fill="auto"/>
            <w:vAlign w:val="center"/>
            <w:hideMark/>
          </w:tcPr>
          <w:p w14:paraId="5F287C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F2F9B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5DA0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F986AFF"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14983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3C39326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794E8A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5226E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190,00</w:t>
            </w:r>
          </w:p>
        </w:tc>
        <w:tc>
          <w:tcPr>
            <w:tcW w:w="995" w:type="dxa"/>
            <w:tcBorders>
              <w:top w:val="nil"/>
              <w:left w:val="nil"/>
              <w:bottom w:val="single" w:sz="4" w:space="0" w:color="auto"/>
              <w:right w:val="single" w:sz="4" w:space="0" w:color="auto"/>
            </w:tcBorders>
            <w:shd w:val="clear" w:color="auto" w:fill="auto"/>
            <w:vAlign w:val="center"/>
            <w:hideMark/>
          </w:tcPr>
          <w:p w14:paraId="24F49B7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FD85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70180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398DC7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54DA1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4E2C8AB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փոսորակի ետլիցք ձեռքով,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1DD293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26239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72,00</w:t>
            </w:r>
          </w:p>
        </w:tc>
        <w:tc>
          <w:tcPr>
            <w:tcW w:w="995" w:type="dxa"/>
            <w:tcBorders>
              <w:top w:val="nil"/>
              <w:left w:val="nil"/>
              <w:bottom w:val="single" w:sz="4" w:space="0" w:color="auto"/>
              <w:right w:val="single" w:sz="4" w:space="0" w:color="auto"/>
            </w:tcBorders>
            <w:shd w:val="clear" w:color="auto" w:fill="auto"/>
            <w:vAlign w:val="center"/>
            <w:hideMark/>
          </w:tcPr>
          <w:p w14:paraId="7D492E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B9638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D14D7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108296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A4DBA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62ED775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փոսորակի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4B07462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11A22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814,00</w:t>
            </w:r>
          </w:p>
        </w:tc>
        <w:tc>
          <w:tcPr>
            <w:tcW w:w="995" w:type="dxa"/>
            <w:tcBorders>
              <w:top w:val="nil"/>
              <w:left w:val="nil"/>
              <w:bottom w:val="single" w:sz="4" w:space="0" w:color="auto"/>
              <w:right w:val="single" w:sz="4" w:space="0" w:color="auto"/>
            </w:tcBorders>
            <w:shd w:val="clear" w:color="auto" w:fill="auto"/>
            <w:vAlign w:val="center"/>
            <w:hideMark/>
          </w:tcPr>
          <w:p w14:paraId="12A874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786A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D9DFD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77DED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12A43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0D7A6C8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Խճի նախապատրաստական շերտի իրականացում h=15սմ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CA11D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3BF972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6B9C96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14E90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E0929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48C2D9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1AD9E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3CAF025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Խոշորահատիկ ասֆալտբետոնե ծածկույթի իրականացում h=6սմ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20F982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1F233D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260451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EC9C7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DEDBD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C7DADD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0BD11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1065B3C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Մանրահատիկ ասֆալտբետոնե ծածկույթի իրականացում h=4սմ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28AE84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4A1941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45FB30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08BCC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E3A45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D5B1619"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C83C62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2656DD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D6FFA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BFB93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7E6B90D" w14:textId="77777777" w:rsidTr="00EB638C">
        <w:trPr>
          <w:trHeight w:val="15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A6BA7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EF6918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խրամուղիներում DN273x4, որպես պատյան (նախագծվող ջրագիծը ճանապարհահատվածի և ստորգետնյա գազատարի հետ հատման տեղերում)</w:t>
            </w:r>
          </w:p>
        </w:tc>
        <w:tc>
          <w:tcPr>
            <w:tcW w:w="943" w:type="dxa"/>
            <w:tcBorders>
              <w:top w:val="nil"/>
              <w:left w:val="nil"/>
              <w:bottom w:val="single" w:sz="4" w:space="0" w:color="auto"/>
              <w:right w:val="single" w:sz="4" w:space="0" w:color="auto"/>
            </w:tcBorders>
            <w:shd w:val="clear" w:color="auto" w:fill="auto"/>
            <w:vAlign w:val="center"/>
            <w:hideMark/>
          </w:tcPr>
          <w:p w14:paraId="543A80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35DA4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11,0</w:t>
            </w:r>
          </w:p>
        </w:tc>
        <w:tc>
          <w:tcPr>
            <w:tcW w:w="995" w:type="dxa"/>
            <w:tcBorders>
              <w:top w:val="nil"/>
              <w:left w:val="nil"/>
              <w:bottom w:val="single" w:sz="4" w:space="0" w:color="auto"/>
              <w:right w:val="single" w:sz="4" w:space="0" w:color="auto"/>
            </w:tcBorders>
            <w:shd w:val="clear" w:color="auto" w:fill="auto"/>
            <w:vAlign w:val="center"/>
            <w:hideMark/>
          </w:tcPr>
          <w:p w14:paraId="1A6B41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FAA1C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C1189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E19FBD8"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955E5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F6212B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DN273x4, որպես պատյան (նախագծվող ջրագիծը ոռոգման ջրանցքի հետ հատման տեղում)</w:t>
            </w:r>
          </w:p>
        </w:tc>
        <w:tc>
          <w:tcPr>
            <w:tcW w:w="943" w:type="dxa"/>
            <w:tcBorders>
              <w:top w:val="nil"/>
              <w:left w:val="nil"/>
              <w:bottom w:val="single" w:sz="4" w:space="0" w:color="auto"/>
              <w:right w:val="single" w:sz="4" w:space="0" w:color="auto"/>
            </w:tcBorders>
            <w:shd w:val="clear" w:color="auto" w:fill="auto"/>
            <w:vAlign w:val="center"/>
            <w:hideMark/>
          </w:tcPr>
          <w:p w14:paraId="007475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EC428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w:t>
            </w:r>
          </w:p>
        </w:tc>
        <w:tc>
          <w:tcPr>
            <w:tcW w:w="995" w:type="dxa"/>
            <w:tcBorders>
              <w:top w:val="nil"/>
              <w:left w:val="nil"/>
              <w:bottom w:val="single" w:sz="4" w:space="0" w:color="auto"/>
              <w:right w:val="single" w:sz="4" w:space="0" w:color="auto"/>
            </w:tcBorders>
            <w:shd w:val="clear" w:color="auto" w:fill="auto"/>
            <w:vAlign w:val="center"/>
            <w:hideMark/>
          </w:tcPr>
          <w:p w14:paraId="165616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F9AC2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F1E727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F7C10A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5DF8B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2C00149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DN114x5</w:t>
            </w:r>
          </w:p>
        </w:tc>
        <w:tc>
          <w:tcPr>
            <w:tcW w:w="943" w:type="dxa"/>
            <w:tcBorders>
              <w:top w:val="nil"/>
              <w:left w:val="nil"/>
              <w:bottom w:val="single" w:sz="4" w:space="0" w:color="auto"/>
              <w:right w:val="single" w:sz="4" w:space="0" w:color="auto"/>
            </w:tcBorders>
            <w:shd w:val="clear" w:color="auto" w:fill="auto"/>
            <w:vAlign w:val="center"/>
            <w:hideMark/>
          </w:tcPr>
          <w:p w14:paraId="1A22E3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783A4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204D9C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C8279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46A5C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9D95F9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59853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4</w:t>
            </w:r>
          </w:p>
        </w:tc>
        <w:tc>
          <w:tcPr>
            <w:tcW w:w="4837" w:type="dxa"/>
            <w:tcBorders>
              <w:top w:val="nil"/>
              <w:left w:val="nil"/>
              <w:bottom w:val="single" w:sz="4" w:space="0" w:color="auto"/>
              <w:right w:val="single" w:sz="4" w:space="0" w:color="auto"/>
            </w:tcBorders>
            <w:shd w:val="clear" w:color="auto" w:fill="auto"/>
            <w:vAlign w:val="center"/>
            <w:hideMark/>
          </w:tcPr>
          <w:p w14:paraId="1FD2C31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DN110 PN=1,0 ՄՊա</w:t>
            </w:r>
          </w:p>
        </w:tc>
        <w:tc>
          <w:tcPr>
            <w:tcW w:w="943" w:type="dxa"/>
            <w:tcBorders>
              <w:top w:val="nil"/>
              <w:left w:val="nil"/>
              <w:bottom w:val="single" w:sz="4" w:space="0" w:color="auto"/>
              <w:right w:val="single" w:sz="4" w:space="0" w:color="auto"/>
            </w:tcBorders>
            <w:shd w:val="clear" w:color="auto" w:fill="auto"/>
            <w:vAlign w:val="center"/>
            <w:hideMark/>
          </w:tcPr>
          <w:p w14:paraId="73936C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9BDE7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340,0</w:t>
            </w:r>
          </w:p>
        </w:tc>
        <w:tc>
          <w:tcPr>
            <w:tcW w:w="995" w:type="dxa"/>
            <w:tcBorders>
              <w:top w:val="nil"/>
              <w:left w:val="nil"/>
              <w:bottom w:val="single" w:sz="4" w:space="0" w:color="auto"/>
              <w:right w:val="single" w:sz="4" w:space="0" w:color="auto"/>
            </w:tcBorders>
            <w:shd w:val="clear" w:color="auto" w:fill="auto"/>
            <w:vAlign w:val="center"/>
            <w:hideMark/>
          </w:tcPr>
          <w:p w14:paraId="0578DF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93432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27FBF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B09FA9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33597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9F73E5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DN90 PN=1,0 ՄՊա</w:t>
            </w:r>
          </w:p>
        </w:tc>
        <w:tc>
          <w:tcPr>
            <w:tcW w:w="943" w:type="dxa"/>
            <w:tcBorders>
              <w:top w:val="nil"/>
              <w:left w:val="nil"/>
              <w:bottom w:val="single" w:sz="4" w:space="0" w:color="auto"/>
              <w:right w:val="single" w:sz="4" w:space="0" w:color="auto"/>
            </w:tcBorders>
            <w:shd w:val="clear" w:color="auto" w:fill="auto"/>
            <w:vAlign w:val="center"/>
            <w:hideMark/>
          </w:tcPr>
          <w:p w14:paraId="2D1FB1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3ED2F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261,0</w:t>
            </w:r>
          </w:p>
        </w:tc>
        <w:tc>
          <w:tcPr>
            <w:tcW w:w="995" w:type="dxa"/>
            <w:tcBorders>
              <w:top w:val="nil"/>
              <w:left w:val="nil"/>
              <w:bottom w:val="single" w:sz="4" w:space="0" w:color="auto"/>
              <w:right w:val="single" w:sz="4" w:space="0" w:color="auto"/>
            </w:tcBorders>
            <w:shd w:val="clear" w:color="auto" w:fill="auto"/>
            <w:vAlign w:val="center"/>
            <w:hideMark/>
          </w:tcPr>
          <w:p w14:paraId="2D45D6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B330E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0B06B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D641F8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8DF88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7292527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727354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D8A5D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336,0</w:t>
            </w:r>
          </w:p>
        </w:tc>
        <w:tc>
          <w:tcPr>
            <w:tcW w:w="995" w:type="dxa"/>
            <w:tcBorders>
              <w:top w:val="nil"/>
              <w:left w:val="nil"/>
              <w:bottom w:val="single" w:sz="4" w:space="0" w:color="auto"/>
              <w:right w:val="single" w:sz="4" w:space="0" w:color="auto"/>
            </w:tcBorders>
            <w:shd w:val="clear" w:color="auto" w:fill="auto"/>
            <w:vAlign w:val="center"/>
            <w:hideMark/>
          </w:tcPr>
          <w:p w14:paraId="504117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C2B6B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8C94B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A2B040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51AB7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2CF5862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6227F6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21A55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740F0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167FD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D66C1F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FFF5E6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F476E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625B373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606275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C3CC9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031A4B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2E1A4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56A74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CA5EB9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2D5022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60C0C4F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DN250(St) խողովակների ձևավոր մասերի մոնտաժում (2 հատ)</w:t>
            </w:r>
          </w:p>
        </w:tc>
        <w:tc>
          <w:tcPr>
            <w:tcW w:w="943" w:type="dxa"/>
            <w:tcBorders>
              <w:top w:val="nil"/>
              <w:left w:val="nil"/>
              <w:bottom w:val="single" w:sz="4" w:space="0" w:color="auto"/>
              <w:right w:val="single" w:sz="4" w:space="0" w:color="auto"/>
            </w:tcBorders>
            <w:shd w:val="clear" w:color="auto" w:fill="auto"/>
            <w:noWrap/>
            <w:vAlign w:val="center"/>
            <w:hideMark/>
          </w:tcPr>
          <w:p w14:paraId="5E5060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4CA1D0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0,030</w:t>
            </w:r>
          </w:p>
        </w:tc>
        <w:tc>
          <w:tcPr>
            <w:tcW w:w="995" w:type="dxa"/>
            <w:tcBorders>
              <w:top w:val="nil"/>
              <w:left w:val="nil"/>
              <w:bottom w:val="single" w:sz="4" w:space="0" w:color="auto"/>
              <w:right w:val="single" w:sz="4" w:space="0" w:color="auto"/>
            </w:tcBorders>
            <w:shd w:val="clear" w:color="auto" w:fill="auto"/>
            <w:vAlign w:val="center"/>
            <w:hideMark/>
          </w:tcPr>
          <w:p w14:paraId="76CEC8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5E7E5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C55A4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7B429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44C26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587EEE0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DN110-DN50</w:t>
            </w:r>
          </w:p>
        </w:tc>
        <w:tc>
          <w:tcPr>
            <w:tcW w:w="943" w:type="dxa"/>
            <w:tcBorders>
              <w:top w:val="nil"/>
              <w:left w:val="nil"/>
              <w:bottom w:val="single" w:sz="4" w:space="0" w:color="auto"/>
              <w:right w:val="single" w:sz="4" w:space="0" w:color="auto"/>
            </w:tcBorders>
            <w:shd w:val="clear" w:color="auto" w:fill="auto"/>
            <w:vAlign w:val="center"/>
            <w:hideMark/>
          </w:tcPr>
          <w:p w14:paraId="187D58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BC88D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77DB04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846AB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27C9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86A41A3"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AB6C0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60101EF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657FD7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47CE1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5D3F0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ECE3E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4C8A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B7B86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F6515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03E5AA4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Էլ. Հոսանքի միջոցով ներքին հալեցմամբ պոլիէթիլենե (HDPE) կցորդիչի մոնտաժում DN110</w:t>
            </w:r>
          </w:p>
        </w:tc>
        <w:tc>
          <w:tcPr>
            <w:tcW w:w="943" w:type="dxa"/>
            <w:tcBorders>
              <w:top w:val="nil"/>
              <w:left w:val="nil"/>
              <w:bottom w:val="single" w:sz="4" w:space="0" w:color="auto"/>
              <w:right w:val="single" w:sz="4" w:space="0" w:color="auto"/>
            </w:tcBorders>
            <w:shd w:val="clear" w:color="auto" w:fill="auto"/>
            <w:vAlign w:val="center"/>
            <w:hideMark/>
          </w:tcPr>
          <w:p w14:paraId="1CC156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015EE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466A3A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0A122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A7D5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9B1B408"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02ABD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12C5443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Էլ. Հոսանքի միջոցով ներքին հալեցմամբ պոլիէթիլենե (HDPE) կցորդիչի մոնտաժում DN50</w:t>
            </w:r>
          </w:p>
        </w:tc>
        <w:tc>
          <w:tcPr>
            <w:tcW w:w="943" w:type="dxa"/>
            <w:tcBorders>
              <w:top w:val="nil"/>
              <w:left w:val="nil"/>
              <w:bottom w:val="single" w:sz="4" w:space="0" w:color="auto"/>
              <w:right w:val="single" w:sz="4" w:space="0" w:color="auto"/>
            </w:tcBorders>
            <w:shd w:val="clear" w:color="auto" w:fill="auto"/>
            <w:vAlign w:val="center"/>
            <w:hideMark/>
          </w:tcPr>
          <w:p w14:paraId="34D74D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2B489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31A24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CE9B4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CBD6A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5963EF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1545A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4C17C7D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DN110(HDPE) - մետաղ DN100(St)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475AFE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8ED6A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995" w:type="dxa"/>
            <w:tcBorders>
              <w:top w:val="nil"/>
              <w:left w:val="nil"/>
              <w:bottom w:val="single" w:sz="4" w:space="0" w:color="auto"/>
              <w:right w:val="single" w:sz="4" w:space="0" w:color="auto"/>
            </w:tcBorders>
            <w:shd w:val="clear" w:color="auto" w:fill="auto"/>
            <w:vAlign w:val="center"/>
            <w:hideMark/>
          </w:tcPr>
          <w:p w14:paraId="1711A4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AE8D2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D8BB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FB9D2A8"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FFA09A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265144E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DN110 խողովակների ջերմամեկուսացում պենոպոլիստիրոլե կիսախողովակներով δ=50մմ</w:t>
            </w:r>
          </w:p>
        </w:tc>
        <w:tc>
          <w:tcPr>
            <w:tcW w:w="943" w:type="dxa"/>
            <w:tcBorders>
              <w:top w:val="nil"/>
              <w:left w:val="nil"/>
              <w:bottom w:val="single" w:sz="4" w:space="0" w:color="auto"/>
              <w:right w:val="single" w:sz="4" w:space="0" w:color="auto"/>
            </w:tcBorders>
            <w:shd w:val="clear" w:color="auto" w:fill="auto"/>
            <w:vAlign w:val="center"/>
            <w:hideMark/>
          </w:tcPr>
          <w:p w14:paraId="16CD27B7"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57794A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995" w:type="dxa"/>
            <w:tcBorders>
              <w:top w:val="nil"/>
              <w:left w:val="nil"/>
              <w:bottom w:val="single" w:sz="4" w:space="0" w:color="auto"/>
              <w:right w:val="single" w:sz="4" w:space="0" w:color="auto"/>
            </w:tcBorders>
            <w:shd w:val="clear" w:color="auto" w:fill="auto"/>
            <w:vAlign w:val="center"/>
            <w:hideMark/>
          </w:tcPr>
          <w:p w14:paraId="631DCC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92BBB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DC2A8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48B5348"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6D365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26F7287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Պենոպոլիստիրոլե արմունկ կիսախողովակներից (α=45°, δ=50մմ) DN110 պոլիէթիլենե խողովակների ջերմամեկուսացման համար </w:t>
            </w:r>
          </w:p>
        </w:tc>
        <w:tc>
          <w:tcPr>
            <w:tcW w:w="943" w:type="dxa"/>
            <w:tcBorders>
              <w:top w:val="nil"/>
              <w:left w:val="nil"/>
              <w:bottom w:val="single" w:sz="4" w:space="0" w:color="auto"/>
              <w:right w:val="single" w:sz="4" w:space="0" w:color="auto"/>
            </w:tcBorders>
            <w:shd w:val="clear" w:color="auto" w:fill="auto"/>
            <w:vAlign w:val="center"/>
            <w:hideMark/>
          </w:tcPr>
          <w:p w14:paraId="72D8807F"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6C680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383B71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B6B25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89AB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C3D076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0069F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591A95B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Պոլիմերային ինքնասոսնձվող ժապավենի իրականացում </w:t>
            </w:r>
          </w:p>
        </w:tc>
        <w:tc>
          <w:tcPr>
            <w:tcW w:w="943" w:type="dxa"/>
            <w:tcBorders>
              <w:top w:val="nil"/>
              <w:left w:val="nil"/>
              <w:bottom w:val="single" w:sz="4" w:space="0" w:color="auto"/>
              <w:right w:val="single" w:sz="4" w:space="0" w:color="auto"/>
            </w:tcBorders>
            <w:shd w:val="clear" w:color="auto" w:fill="auto"/>
            <w:vAlign w:val="center"/>
            <w:hideMark/>
          </w:tcPr>
          <w:p w14:paraId="6BEE0B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648C4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995" w:type="dxa"/>
            <w:tcBorders>
              <w:top w:val="nil"/>
              <w:left w:val="nil"/>
              <w:bottom w:val="single" w:sz="4" w:space="0" w:color="auto"/>
              <w:right w:val="single" w:sz="4" w:space="0" w:color="auto"/>
            </w:tcBorders>
            <w:shd w:val="clear" w:color="auto" w:fill="auto"/>
            <w:vAlign w:val="center"/>
            <w:hideMark/>
          </w:tcPr>
          <w:p w14:paraId="50A229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82BA8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DEBDA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D856D5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C52F9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w:t>
            </w:r>
          </w:p>
        </w:tc>
        <w:tc>
          <w:tcPr>
            <w:tcW w:w="4837" w:type="dxa"/>
            <w:tcBorders>
              <w:top w:val="nil"/>
              <w:left w:val="nil"/>
              <w:bottom w:val="single" w:sz="4" w:space="0" w:color="auto"/>
              <w:right w:val="single" w:sz="4" w:space="0" w:color="auto"/>
            </w:tcBorders>
            <w:shd w:val="clear" w:color="auto" w:fill="auto"/>
            <w:vAlign w:val="center"/>
            <w:hideMark/>
          </w:tcPr>
          <w:p w14:paraId="4649DED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DN273x4(St) պողպատե խողովակի հակակոռոզիոն մեկուսացում </w:t>
            </w:r>
          </w:p>
        </w:tc>
        <w:tc>
          <w:tcPr>
            <w:tcW w:w="943" w:type="dxa"/>
            <w:tcBorders>
              <w:top w:val="nil"/>
              <w:left w:val="nil"/>
              <w:bottom w:val="single" w:sz="4" w:space="0" w:color="auto"/>
              <w:right w:val="single" w:sz="4" w:space="0" w:color="auto"/>
            </w:tcBorders>
            <w:shd w:val="clear" w:color="auto" w:fill="auto"/>
            <w:vAlign w:val="center"/>
            <w:hideMark/>
          </w:tcPr>
          <w:p w14:paraId="1AF5F8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69429B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11,0</w:t>
            </w:r>
          </w:p>
        </w:tc>
        <w:tc>
          <w:tcPr>
            <w:tcW w:w="995" w:type="dxa"/>
            <w:tcBorders>
              <w:top w:val="nil"/>
              <w:left w:val="nil"/>
              <w:bottom w:val="single" w:sz="4" w:space="0" w:color="auto"/>
              <w:right w:val="single" w:sz="4" w:space="0" w:color="auto"/>
            </w:tcBorders>
            <w:shd w:val="clear" w:color="auto" w:fill="auto"/>
            <w:vAlign w:val="center"/>
            <w:hideMark/>
          </w:tcPr>
          <w:p w14:paraId="3B508F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A07C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3DAD7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967C217"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2C193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w:t>
            </w:r>
          </w:p>
        </w:tc>
        <w:tc>
          <w:tcPr>
            <w:tcW w:w="4837" w:type="dxa"/>
            <w:tcBorders>
              <w:top w:val="nil"/>
              <w:left w:val="nil"/>
              <w:bottom w:val="single" w:sz="4" w:space="0" w:color="auto"/>
              <w:right w:val="single" w:sz="4" w:space="0" w:color="auto"/>
            </w:tcBorders>
            <w:shd w:val="clear" w:color="auto" w:fill="auto"/>
            <w:vAlign w:val="center"/>
            <w:hideMark/>
          </w:tcPr>
          <w:p w14:paraId="674F10F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DN273x4(St) պողպատե խողովակի և ձևավոր մասերի մակերեսների երկշերտ ներկում ՝ հակակոռոզիոն ներկով </w:t>
            </w:r>
          </w:p>
        </w:tc>
        <w:tc>
          <w:tcPr>
            <w:tcW w:w="943" w:type="dxa"/>
            <w:tcBorders>
              <w:top w:val="nil"/>
              <w:left w:val="nil"/>
              <w:bottom w:val="single" w:sz="4" w:space="0" w:color="auto"/>
              <w:right w:val="single" w:sz="4" w:space="0" w:color="auto"/>
            </w:tcBorders>
            <w:shd w:val="clear" w:color="auto" w:fill="auto"/>
            <w:vAlign w:val="center"/>
            <w:hideMark/>
          </w:tcPr>
          <w:p w14:paraId="5F4A74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466EAD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w:t>
            </w:r>
          </w:p>
        </w:tc>
        <w:tc>
          <w:tcPr>
            <w:tcW w:w="995" w:type="dxa"/>
            <w:tcBorders>
              <w:top w:val="nil"/>
              <w:left w:val="nil"/>
              <w:bottom w:val="single" w:sz="4" w:space="0" w:color="auto"/>
              <w:right w:val="single" w:sz="4" w:space="0" w:color="auto"/>
            </w:tcBorders>
            <w:shd w:val="clear" w:color="auto" w:fill="auto"/>
            <w:vAlign w:val="center"/>
            <w:hideMark/>
          </w:tcPr>
          <w:p w14:paraId="1F0C15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D9D35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3240F3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4A6E587"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C8DA6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4837" w:type="dxa"/>
            <w:tcBorders>
              <w:top w:val="nil"/>
              <w:left w:val="nil"/>
              <w:bottom w:val="single" w:sz="4" w:space="0" w:color="auto"/>
              <w:right w:val="single" w:sz="4" w:space="0" w:color="auto"/>
            </w:tcBorders>
            <w:shd w:val="clear" w:color="auto" w:fill="auto"/>
            <w:vAlign w:val="center"/>
            <w:hideMark/>
          </w:tcPr>
          <w:p w14:paraId="21368BA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DN114x5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44992A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430B51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995" w:type="dxa"/>
            <w:tcBorders>
              <w:top w:val="nil"/>
              <w:left w:val="nil"/>
              <w:bottom w:val="single" w:sz="4" w:space="0" w:color="auto"/>
              <w:right w:val="single" w:sz="4" w:space="0" w:color="auto"/>
            </w:tcBorders>
            <w:shd w:val="clear" w:color="auto" w:fill="auto"/>
            <w:vAlign w:val="center"/>
            <w:hideMark/>
          </w:tcPr>
          <w:p w14:paraId="2430B55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BA89F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F1FD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F3707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1C05E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21</w:t>
            </w:r>
          </w:p>
        </w:tc>
        <w:tc>
          <w:tcPr>
            <w:tcW w:w="4837" w:type="dxa"/>
            <w:tcBorders>
              <w:top w:val="nil"/>
              <w:left w:val="nil"/>
              <w:bottom w:val="single" w:sz="4" w:space="0" w:color="auto"/>
              <w:right w:val="single" w:sz="4" w:space="0" w:color="auto"/>
            </w:tcBorders>
            <w:shd w:val="clear" w:color="auto" w:fill="auto"/>
            <w:vAlign w:val="center"/>
            <w:hideMark/>
          </w:tcPr>
          <w:p w14:paraId="0C08B59A" w14:textId="77777777" w:rsidR="00EB638C" w:rsidRPr="00EB638C" w:rsidRDefault="00EB638C" w:rsidP="00EB638C">
            <w:pPr>
              <w:rPr>
                <w:rFonts w:ascii="Sylfaen" w:hAnsi="Sylfaen"/>
                <w:color w:val="000000"/>
                <w:sz w:val="20"/>
                <w:szCs w:val="20"/>
                <w:lang w:val="ru-RU" w:eastAsia="ru-RU"/>
              </w:rPr>
            </w:pPr>
            <w:r w:rsidRPr="00EB638C">
              <w:rPr>
                <w:rFonts w:ascii="Sylfaen" w:hAnsi="Sylfaen"/>
                <w:color w:val="000000"/>
                <w:sz w:val="20"/>
                <w:szCs w:val="20"/>
                <w:lang w:val="ru-RU" w:eastAsia="ru-RU"/>
              </w:rPr>
              <w:t>Պողպատե (St) DN114x5 խողովակների մակերեսների երկշերտ ներկում՝ հակակոռոզիոն ներկով</w:t>
            </w:r>
          </w:p>
        </w:tc>
        <w:tc>
          <w:tcPr>
            <w:tcW w:w="943" w:type="dxa"/>
            <w:tcBorders>
              <w:top w:val="nil"/>
              <w:left w:val="nil"/>
              <w:bottom w:val="single" w:sz="4" w:space="0" w:color="auto"/>
              <w:right w:val="single" w:sz="4" w:space="0" w:color="auto"/>
            </w:tcBorders>
            <w:shd w:val="clear" w:color="auto" w:fill="auto"/>
            <w:vAlign w:val="center"/>
            <w:hideMark/>
          </w:tcPr>
          <w:p w14:paraId="452B96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3436F0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3ABDBF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5DDB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7BF74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FB1851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42F77A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w:t>
            </w:r>
          </w:p>
        </w:tc>
        <w:tc>
          <w:tcPr>
            <w:tcW w:w="4837" w:type="dxa"/>
            <w:tcBorders>
              <w:top w:val="nil"/>
              <w:left w:val="nil"/>
              <w:bottom w:val="single" w:sz="4" w:space="0" w:color="auto"/>
              <w:right w:val="single" w:sz="4" w:space="0" w:color="auto"/>
            </w:tcBorders>
            <w:shd w:val="clear" w:color="auto" w:fill="auto"/>
            <w:vAlign w:val="center"/>
            <w:hideMark/>
          </w:tcPr>
          <w:p w14:paraId="4C0F02E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Փականների տակդիր Ø50 խողովակից և δ=6մմ, 100x100մմ չափերով 2թիթեղներից, Gմիջ=4,8կգ</w:t>
            </w:r>
          </w:p>
        </w:tc>
        <w:tc>
          <w:tcPr>
            <w:tcW w:w="943" w:type="dxa"/>
            <w:tcBorders>
              <w:top w:val="nil"/>
              <w:left w:val="nil"/>
              <w:bottom w:val="single" w:sz="4" w:space="0" w:color="auto"/>
              <w:right w:val="single" w:sz="4" w:space="0" w:color="auto"/>
            </w:tcBorders>
            <w:shd w:val="clear" w:color="auto" w:fill="auto"/>
            <w:vAlign w:val="center"/>
            <w:hideMark/>
          </w:tcPr>
          <w:p w14:paraId="76EE8C89"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38926E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0,0048</w:t>
            </w:r>
          </w:p>
        </w:tc>
        <w:tc>
          <w:tcPr>
            <w:tcW w:w="995" w:type="dxa"/>
            <w:tcBorders>
              <w:top w:val="nil"/>
              <w:left w:val="nil"/>
              <w:bottom w:val="single" w:sz="4" w:space="0" w:color="auto"/>
              <w:right w:val="single" w:sz="4" w:space="0" w:color="auto"/>
            </w:tcBorders>
            <w:shd w:val="clear" w:color="auto" w:fill="auto"/>
            <w:vAlign w:val="center"/>
            <w:hideMark/>
          </w:tcPr>
          <w:p w14:paraId="649EC7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A52D5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6C85D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7FFC4A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84C46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w:t>
            </w:r>
          </w:p>
        </w:tc>
        <w:tc>
          <w:tcPr>
            <w:tcW w:w="4837" w:type="dxa"/>
            <w:tcBorders>
              <w:top w:val="nil"/>
              <w:left w:val="nil"/>
              <w:bottom w:val="single" w:sz="4" w:space="0" w:color="auto"/>
              <w:right w:val="single" w:sz="4" w:space="0" w:color="auto"/>
            </w:tcBorders>
            <w:shd w:val="clear" w:color="auto" w:fill="auto"/>
            <w:vAlign w:val="center"/>
            <w:hideMark/>
          </w:tcPr>
          <w:p w14:paraId="214BF3C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DN114x5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9D42F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5C2A49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5D411C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5FB2E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021B3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BF2162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A2891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24</w:t>
            </w:r>
          </w:p>
        </w:tc>
        <w:tc>
          <w:tcPr>
            <w:tcW w:w="4837" w:type="dxa"/>
            <w:tcBorders>
              <w:top w:val="nil"/>
              <w:left w:val="nil"/>
              <w:bottom w:val="single" w:sz="4" w:space="0" w:color="auto"/>
              <w:right w:val="single" w:sz="4" w:space="0" w:color="auto"/>
            </w:tcBorders>
            <w:shd w:val="clear" w:color="auto" w:fill="auto"/>
            <w:vAlign w:val="center"/>
            <w:hideMark/>
          </w:tcPr>
          <w:p w14:paraId="1162393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DN110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003892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55BC4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340,0</w:t>
            </w:r>
          </w:p>
        </w:tc>
        <w:tc>
          <w:tcPr>
            <w:tcW w:w="995" w:type="dxa"/>
            <w:tcBorders>
              <w:top w:val="nil"/>
              <w:left w:val="nil"/>
              <w:bottom w:val="single" w:sz="4" w:space="0" w:color="auto"/>
              <w:right w:val="single" w:sz="4" w:space="0" w:color="auto"/>
            </w:tcBorders>
            <w:shd w:val="clear" w:color="auto" w:fill="auto"/>
            <w:vAlign w:val="center"/>
            <w:hideMark/>
          </w:tcPr>
          <w:p w14:paraId="7C889E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02E67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4BD9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1EFA6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149B8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w:t>
            </w:r>
          </w:p>
        </w:tc>
        <w:tc>
          <w:tcPr>
            <w:tcW w:w="4837" w:type="dxa"/>
            <w:tcBorders>
              <w:top w:val="nil"/>
              <w:left w:val="nil"/>
              <w:bottom w:val="single" w:sz="4" w:space="0" w:color="auto"/>
              <w:right w:val="single" w:sz="4" w:space="0" w:color="auto"/>
            </w:tcBorders>
            <w:shd w:val="clear" w:color="auto" w:fill="auto"/>
            <w:vAlign w:val="center"/>
            <w:hideMark/>
          </w:tcPr>
          <w:p w14:paraId="642C866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DN90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B2CB2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CD8E6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261,0</w:t>
            </w:r>
          </w:p>
        </w:tc>
        <w:tc>
          <w:tcPr>
            <w:tcW w:w="995" w:type="dxa"/>
            <w:tcBorders>
              <w:top w:val="nil"/>
              <w:left w:val="nil"/>
              <w:bottom w:val="single" w:sz="4" w:space="0" w:color="auto"/>
              <w:right w:val="single" w:sz="4" w:space="0" w:color="auto"/>
            </w:tcBorders>
            <w:shd w:val="clear" w:color="auto" w:fill="auto"/>
            <w:vAlign w:val="center"/>
            <w:hideMark/>
          </w:tcPr>
          <w:p w14:paraId="48132D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2C1E6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3C679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EB2135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F7A40D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26</w:t>
            </w:r>
          </w:p>
        </w:tc>
        <w:tc>
          <w:tcPr>
            <w:tcW w:w="4837" w:type="dxa"/>
            <w:tcBorders>
              <w:top w:val="nil"/>
              <w:left w:val="nil"/>
              <w:bottom w:val="single" w:sz="4" w:space="0" w:color="auto"/>
              <w:right w:val="single" w:sz="4" w:space="0" w:color="auto"/>
            </w:tcBorders>
            <w:shd w:val="clear" w:color="auto" w:fill="auto"/>
            <w:vAlign w:val="center"/>
            <w:hideMark/>
          </w:tcPr>
          <w:p w14:paraId="4015CA0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EF42D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879181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336,0</w:t>
            </w:r>
          </w:p>
        </w:tc>
        <w:tc>
          <w:tcPr>
            <w:tcW w:w="995" w:type="dxa"/>
            <w:tcBorders>
              <w:top w:val="nil"/>
              <w:left w:val="nil"/>
              <w:bottom w:val="single" w:sz="4" w:space="0" w:color="auto"/>
              <w:right w:val="single" w:sz="4" w:space="0" w:color="auto"/>
            </w:tcBorders>
            <w:shd w:val="clear" w:color="auto" w:fill="auto"/>
            <w:vAlign w:val="center"/>
            <w:hideMark/>
          </w:tcPr>
          <w:p w14:paraId="789DFF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05BCC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CB249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F75494D"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09CD5A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Ե/բ  հորեր</w:t>
            </w:r>
          </w:p>
        </w:tc>
        <w:tc>
          <w:tcPr>
            <w:tcW w:w="4837" w:type="dxa"/>
            <w:tcBorders>
              <w:top w:val="nil"/>
              <w:left w:val="nil"/>
              <w:bottom w:val="single" w:sz="4" w:space="0" w:color="auto"/>
              <w:right w:val="single" w:sz="4" w:space="0" w:color="auto"/>
            </w:tcBorders>
            <w:shd w:val="clear" w:color="auto" w:fill="auto"/>
            <w:noWrap/>
            <w:vAlign w:val="center"/>
            <w:hideMark/>
          </w:tcPr>
          <w:p w14:paraId="0BBE75B1"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24B5B5FC"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1121" w:type="dxa"/>
            <w:tcBorders>
              <w:top w:val="nil"/>
              <w:left w:val="nil"/>
              <w:bottom w:val="single" w:sz="4" w:space="0" w:color="auto"/>
              <w:right w:val="single" w:sz="4" w:space="0" w:color="auto"/>
            </w:tcBorders>
            <w:shd w:val="clear" w:color="auto" w:fill="auto"/>
            <w:vAlign w:val="center"/>
            <w:hideMark/>
          </w:tcPr>
          <w:p w14:paraId="6A133E3D"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995" w:type="dxa"/>
            <w:tcBorders>
              <w:top w:val="nil"/>
              <w:left w:val="nil"/>
              <w:bottom w:val="single" w:sz="4" w:space="0" w:color="auto"/>
              <w:right w:val="single" w:sz="4" w:space="0" w:color="auto"/>
            </w:tcBorders>
            <w:shd w:val="clear" w:color="auto" w:fill="auto"/>
            <w:vAlign w:val="center"/>
            <w:hideMark/>
          </w:tcPr>
          <w:p w14:paraId="7F47A5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A964C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0204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B9CCA32"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189CB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1</w:t>
            </w:r>
          </w:p>
        </w:tc>
        <w:tc>
          <w:tcPr>
            <w:tcW w:w="4837" w:type="dxa"/>
            <w:tcBorders>
              <w:top w:val="nil"/>
              <w:left w:val="nil"/>
              <w:bottom w:val="single" w:sz="4" w:space="0" w:color="auto"/>
              <w:right w:val="single" w:sz="4" w:space="0" w:color="auto"/>
            </w:tcBorders>
            <w:shd w:val="clear" w:color="auto" w:fill="auto"/>
            <w:vAlign w:val="center"/>
            <w:hideMark/>
          </w:tcPr>
          <w:p w14:paraId="5E59F76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Ե/Բ կլոր հորերի կառուցում D=1.5մ, H=1.5մ(գնահաշվարկը տես բաժին III)</w:t>
            </w:r>
          </w:p>
        </w:tc>
        <w:tc>
          <w:tcPr>
            <w:tcW w:w="943" w:type="dxa"/>
            <w:tcBorders>
              <w:top w:val="nil"/>
              <w:left w:val="nil"/>
              <w:bottom w:val="single" w:sz="4" w:space="0" w:color="auto"/>
              <w:right w:val="single" w:sz="4" w:space="0" w:color="auto"/>
            </w:tcBorders>
            <w:shd w:val="clear" w:color="auto" w:fill="auto"/>
            <w:vAlign w:val="center"/>
            <w:hideMark/>
          </w:tcPr>
          <w:p w14:paraId="3C756A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F87B8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14D0A5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363D5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81368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7E94B4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905B5E2"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 Ջրագիծ-1</w:t>
            </w:r>
          </w:p>
        </w:tc>
        <w:tc>
          <w:tcPr>
            <w:tcW w:w="995" w:type="dxa"/>
            <w:tcBorders>
              <w:top w:val="nil"/>
              <w:left w:val="nil"/>
              <w:bottom w:val="single" w:sz="4" w:space="0" w:color="auto"/>
              <w:right w:val="single" w:sz="4" w:space="0" w:color="auto"/>
            </w:tcBorders>
            <w:shd w:val="clear" w:color="auto" w:fill="auto"/>
            <w:vAlign w:val="center"/>
            <w:hideMark/>
          </w:tcPr>
          <w:p w14:paraId="2B1F71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04494AB"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12086A78"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8,95</w:t>
            </w:r>
          </w:p>
        </w:tc>
      </w:tr>
      <w:tr w:rsidR="00EB638C" w:rsidRPr="00EB638C" w14:paraId="26997DD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BFA63F2"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II.2. Ջրագիծ-2</w:t>
            </w:r>
          </w:p>
        </w:tc>
        <w:tc>
          <w:tcPr>
            <w:tcW w:w="995" w:type="dxa"/>
            <w:tcBorders>
              <w:top w:val="nil"/>
              <w:left w:val="nil"/>
              <w:bottom w:val="single" w:sz="4" w:space="0" w:color="auto"/>
              <w:right w:val="single" w:sz="4" w:space="0" w:color="auto"/>
            </w:tcBorders>
            <w:shd w:val="clear" w:color="auto" w:fill="auto"/>
            <w:vAlign w:val="center"/>
            <w:hideMark/>
          </w:tcPr>
          <w:p w14:paraId="4FD923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3CE7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39CEF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8CFDE4B"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97C7944"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74504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DC440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CFA49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37CB7C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98FB3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8F156B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1D97F6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9E043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19,00</w:t>
            </w:r>
          </w:p>
        </w:tc>
        <w:tc>
          <w:tcPr>
            <w:tcW w:w="995" w:type="dxa"/>
            <w:tcBorders>
              <w:top w:val="nil"/>
              <w:left w:val="nil"/>
              <w:bottom w:val="single" w:sz="4" w:space="0" w:color="auto"/>
              <w:right w:val="single" w:sz="4" w:space="0" w:color="auto"/>
            </w:tcBorders>
            <w:shd w:val="clear" w:color="auto" w:fill="auto"/>
            <w:vAlign w:val="center"/>
            <w:hideMark/>
          </w:tcPr>
          <w:p w14:paraId="5B9935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FB5C1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ADF4C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A08D38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2A1F0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98DAD7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B449E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27206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0B6728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F9279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14A4A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43B33C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FA7E2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6A247E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5AAE59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DA91D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71,00</w:t>
            </w:r>
          </w:p>
        </w:tc>
        <w:tc>
          <w:tcPr>
            <w:tcW w:w="995" w:type="dxa"/>
            <w:tcBorders>
              <w:top w:val="nil"/>
              <w:left w:val="nil"/>
              <w:bottom w:val="single" w:sz="4" w:space="0" w:color="auto"/>
              <w:right w:val="single" w:sz="4" w:space="0" w:color="auto"/>
            </w:tcBorders>
            <w:shd w:val="clear" w:color="auto" w:fill="auto"/>
            <w:vAlign w:val="center"/>
            <w:hideMark/>
          </w:tcPr>
          <w:p w14:paraId="0BD180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F3E3B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17C9A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0A7466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E3F6B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206764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4CF42A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E171B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3,00</w:t>
            </w:r>
          </w:p>
        </w:tc>
        <w:tc>
          <w:tcPr>
            <w:tcW w:w="995" w:type="dxa"/>
            <w:tcBorders>
              <w:top w:val="nil"/>
              <w:left w:val="nil"/>
              <w:bottom w:val="single" w:sz="4" w:space="0" w:color="auto"/>
              <w:right w:val="single" w:sz="4" w:space="0" w:color="auto"/>
            </w:tcBorders>
            <w:shd w:val="clear" w:color="auto" w:fill="auto"/>
            <w:vAlign w:val="center"/>
            <w:hideMark/>
          </w:tcPr>
          <w:p w14:paraId="679915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6D979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1CEC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F23F7B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C449C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1F2F3F1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7293AB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614C6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6,00</w:t>
            </w:r>
          </w:p>
        </w:tc>
        <w:tc>
          <w:tcPr>
            <w:tcW w:w="995" w:type="dxa"/>
            <w:tcBorders>
              <w:top w:val="nil"/>
              <w:left w:val="nil"/>
              <w:bottom w:val="single" w:sz="4" w:space="0" w:color="auto"/>
              <w:right w:val="single" w:sz="4" w:space="0" w:color="auto"/>
            </w:tcBorders>
            <w:shd w:val="clear" w:color="auto" w:fill="auto"/>
            <w:vAlign w:val="center"/>
            <w:hideMark/>
          </w:tcPr>
          <w:p w14:paraId="0621DE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C5451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CCC1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C899380"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1E3E2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6E7173F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117AAF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AB773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12,00</w:t>
            </w:r>
          </w:p>
        </w:tc>
        <w:tc>
          <w:tcPr>
            <w:tcW w:w="995" w:type="dxa"/>
            <w:tcBorders>
              <w:top w:val="nil"/>
              <w:left w:val="nil"/>
              <w:bottom w:val="single" w:sz="4" w:space="0" w:color="auto"/>
              <w:right w:val="single" w:sz="4" w:space="0" w:color="auto"/>
            </w:tcBorders>
            <w:shd w:val="clear" w:color="auto" w:fill="auto"/>
            <w:vAlign w:val="center"/>
            <w:hideMark/>
          </w:tcPr>
          <w:p w14:paraId="5AD278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77EA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75E9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B9FDF5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4EC94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430CCE0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D47C6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5A415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76,00</w:t>
            </w:r>
          </w:p>
        </w:tc>
        <w:tc>
          <w:tcPr>
            <w:tcW w:w="995" w:type="dxa"/>
            <w:tcBorders>
              <w:top w:val="nil"/>
              <w:left w:val="nil"/>
              <w:bottom w:val="single" w:sz="4" w:space="0" w:color="auto"/>
              <w:right w:val="single" w:sz="4" w:space="0" w:color="auto"/>
            </w:tcBorders>
            <w:shd w:val="clear" w:color="auto" w:fill="auto"/>
            <w:vAlign w:val="center"/>
            <w:hideMark/>
          </w:tcPr>
          <w:p w14:paraId="22C9541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0ACD10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0DCA4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34FBB9"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F4753A9"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E6152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6A456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99A0E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B998D6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9A9BA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F63C51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318CFD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8E2A1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82,0</w:t>
            </w:r>
          </w:p>
        </w:tc>
        <w:tc>
          <w:tcPr>
            <w:tcW w:w="995" w:type="dxa"/>
            <w:tcBorders>
              <w:top w:val="nil"/>
              <w:left w:val="nil"/>
              <w:bottom w:val="single" w:sz="4" w:space="0" w:color="auto"/>
              <w:right w:val="single" w:sz="4" w:space="0" w:color="auto"/>
            </w:tcBorders>
            <w:shd w:val="clear" w:color="auto" w:fill="auto"/>
            <w:vAlign w:val="center"/>
            <w:hideMark/>
          </w:tcPr>
          <w:p w14:paraId="7952DF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B67BE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60A13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6B353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CD191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EBCAFB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DN110-DN40</w:t>
            </w:r>
          </w:p>
        </w:tc>
        <w:tc>
          <w:tcPr>
            <w:tcW w:w="943" w:type="dxa"/>
            <w:tcBorders>
              <w:top w:val="nil"/>
              <w:left w:val="nil"/>
              <w:bottom w:val="single" w:sz="4" w:space="0" w:color="auto"/>
              <w:right w:val="single" w:sz="4" w:space="0" w:color="auto"/>
            </w:tcBorders>
            <w:shd w:val="clear" w:color="auto" w:fill="auto"/>
            <w:vAlign w:val="center"/>
            <w:hideMark/>
          </w:tcPr>
          <w:p w14:paraId="27ACE2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E777A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8A6CA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1B43E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ABEAF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55E8820"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BE4A45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6D8099A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7993A0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F9023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7A208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E2B30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9E4B0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0027F9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69918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A4FCCC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26F32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EE894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82,0</w:t>
            </w:r>
          </w:p>
        </w:tc>
        <w:tc>
          <w:tcPr>
            <w:tcW w:w="995" w:type="dxa"/>
            <w:tcBorders>
              <w:top w:val="nil"/>
              <w:left w:val="nil"/>
              <w:bottom w:val="single" w:sz="4" w:space="0" w:color="auto"/>
              <w:right w:val="single" w:sz="4" w:space="0" w:color="auto"/>
            </w:tcBorders>
            <w:shd w:val="clear" w:color="auto" w:fill="auto"/>
            <w:vAlign w:val="center"/>
            <w:hideMark/>
          </w:tcPr>
          <w:p w14:paraId="4B9C84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E8A1E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3C9CE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8802A5E"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AE5FEA7"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II.2. Ջրագիծ-2</w:t>
            </w:r>
          </w:p>
        </w:tc>
        <w:tc>
          <w:tcPr>
            <w:tcW w:w="995" w:type="dxa"/>
            <w:tcBorders>
              <w:top w:val="nil"/>
              <w:left w:val="nil"/>
              <w:bottom w:val="single" w:sz="4" w:space="0" w:color="auto"/>
              <w:right w:val="single" w:sz="4" w:space="0" w:color="auto"/>
            </w:tcBorders>
            <w:shd w:val="clear" w:color="auto" w:fill="auto"/>
            <w:vAlign w:val="center"/>
            <w:hideMark/>
          </w:tcPr>
          <w:p w14:paraId="74671F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3430627"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2D4FC688"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0,40</w:t>
            </w:r>
          </w:p>
        </w:tc>
      </w:tr>
      <w:tr w:rsidR="00EB638C" w:rsidRPr="00EB638C" w14:paraId="001F33CD"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7E6459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II.3. Ջրագիծ-3</w:t>
            </w:r>
          </w:p>
        </w:tc>
        <w:tc>
          <w:tcPr>
            <w:tcW w:w="995" w:type="dxa"/>
            <w:tcBorders>
              <w:top w:val="nil"/>
              <w:left w:val="nil"/>
              <w:bottom w:val="single" w:sz="4" w:space="0" w:color="auto"/>
              <w:right w:val="single" w:sz="4" w:space="0" w:color="auto"/>
            </w:tcBorders>
            <w:shd w:val="clear" w:color="auto" w:fill="auto"/>
            <w:vAlign w:val="center"/>
            <w:hideMark/>
          </w:tcPr>
          <w:p w14:paraId="7809A6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54CF4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45AF2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2A964EE"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812EB9B"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18E572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6B39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D9405A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B8BBED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791DE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204098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FEF7DC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1BA0C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54,00</w:t>
            </w:r>
          </w:p>
        </w:tc>
        <w:tc>
          <w:tcPr>
            <w:tcW w:w="995" w:type="dxa"/>
            <w:tcBorders>
              <w:top w:val="nil"/>
              <w:left w:val="nil"/>
              <w:bottom w:val="single" w:sz="4" w:space="0" w:color="auto"/>
              <w:right w:val="single" w:sz="4" w:space="0" w:color="auto"/>
            </w:tcBorders>
            <w:shd w:val="clear" w:color="auto" w:fill="auto"/>
            <w:vAlign w:val="center"/>
            <w:hideMark/>
          </w:tcPr>
          <w:p w14:paraId="798E7F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ABDE2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1B017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16B2FE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B264B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72F1D9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658E66F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31023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w:t>
            </w:r>
          </w:p>
        </w:tc>
        <w:tc>
          <w:tcPr>
            <w:tcW w:w="995" w:type="dxa"/>
            <w:tcBorders>
              <w:top w:val="nil"/>
              <w:left w:val="nil"/>
              <w:bottom w:val="single" w:sz="4" w:space="0" w:color="auto"/>
              <w:right w:val="single" w:sz="4" w:space="0" w:color="auto"/>
            </w:tcBorders>
            <w:shd w:val="clear" w:color="auto" w:fill="auto"/>
            <w:vAlign w:val="center"/>
            <w:hideMark/>
          </w:tcPr>
          <w:p w14:paraId="3D406A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B385F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CBF49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7C180F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81904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2CDEDE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12C88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48252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200,00</w:t>
            </w:r>
          </w:p>
        </w:tc>
        <w:tc>
          <w:tcPr>
            <w:tcW w:w="995" w:type="dxa"/>
            <w:tcBorders>
              <w:top w:val="nil"/>
              <w:left w:val="nil"/>
              <w:bottom w:val="single" w:sz="4" w:space="0" w:color="auto"/>
              <w:right w:val="single" w:sz="4" w:space="0" w:color="auto"/>
            </w:tcBorders>
            <w:shd w:val="clear" w:color="auto" w:fill="auto"/>
            <w:vAlign w:val="center"/>
            <w:hideMark/>
          </w:tcPr>
          <w:p w14:paraId="2698FD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54D6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FAF6BA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1F3A5C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57C7B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3A9813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18CFEF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C307C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8,50</w:t>
            </w:r>
          </w:p>
        </w:tc>
        <w:tc>
          <w:tcPr>
            <w:tcW w:w="995" w:type="dxa"/>
            <w:tcBorders>
              <w:top w:val="nil"/>
              <w:left w:val="nil"/>
              <w:bottom w:val="single" w:sz="4" w:space="0" w:color="auto"/>
              <w:right w:val="single" w:sz="4" w:space="0" w:color="auto"/>
            </w:tcBorders>
            <w:shd w:val="clear" w:color="auto" w:fill="auto"/>
            <w:vAlign w:val="center"/>
            <w:hideMark/>
          </w:tcPr>
          <w:p w14:paraId="6B2D7D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B339B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5CFDA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B98CB6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B2AD0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1485149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507425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2CF52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17,00</w:t>
            </w:r>
          </w:p>
        </w:tc>
        <w:tc>
          <w:tcPr>
            <w:tcW w:w="995" w:type="dxa"/>
            <w:tcBorders>
              <w:top w:val="nil"/>
              <w:left w:val="nil"/>
              <w:bottom w:val="single" w:sz="4" w:space="0" w:color="auto"/>
              <w:right w:val="single" w:sz="4" w:space="0" w:color="auto"/>
            </w:tcBorders>
            <w:shd w:val="clear" w:color="auto" w:fill="auto"/>
            <w:vAlign w:val="center"/>
            <w:hideMark/>
          </w:tcPr>
          <w:p w14:paraId="36AC32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1EDB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5CEDA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934F04E"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FC11B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E4A828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1B7D74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6FDFD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37,00</w:t>
            </w:r>
          </w:p>
        </w:tc>
        <w:tc>
          <w:tcPr>
            <w:tcW w:w="995" w:type="dxa"/>
            <w:tcBorders>
              <w:top w:val="nil"/>
              <w:left w:val="nil"/>
              <w:bottom w:val="single" w:sz="4" w:space="0" w:color="auto"/>
              <w:right w:val="single" w:sz="4" w:space="0" w:color="auto"/>
            </w:tcBorders>
            <w:shd w:val="clear" w:color="auto" w:fill="auto"/>
            <w:vAlign w:val="center"/>
            <w:hideMark/>
          </w:tcPr>
          <w:p w14:paraId="49007C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AC48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6612E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288B00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EF39B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1294179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658B4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41052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213,00</w:t>
            </w:r>
          </w:p>
        </w:tc>
        <w:tc>
          <w:tcPr>
            <w:tcW w:w="995" w:type="dxa"/>
            <w:tcBorders>
              <w:top w:val="nil"/>
              <w:left w:val="nil"/>
              <w:bottom w:val="single" w:sz="4" w:space="0" w:color="auto"/>
              <w:right w:val="single" w:sz="4" w:space="0" w:color="auto"/>
            </w:tcBorders>
            <w:shd w:val="clear" w:color="auto" w:fill="auto"/>
            <w:vAlign w:val="center"/>
            <w:hideMark/>
          </w:tcPr>
          <w:p w14:paraId="213B1D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3EE29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2B706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3301E0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20D5124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292BB1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C4DBD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D7D18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31C620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7FD6F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60AE439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186445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59D223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232,0</w:t>
            </w:r>
          </w:p>
        </w:tc>
        <w:tc>
          <w:tcPr>
            <w:tcW w:w="995" w:type="dxa"/>
            <w:tcBorders>
              <w:top w:val="nil"/>
              <w:left w:val="nil"/>
              <w:bottom w:val="single" w:sz="4" w:space="0" w:color="auto"/>
              <w:right w:val="single" w:sz="4" w:space="0" w:color="auto"/>
            </w:tcBorders>
            <w:shd w:val="clear" w:color="auto" w:fill="auto"/>
            <w:vAlign w:val="center"/>
            <w:hideMark/>
          </w:tcPr>
          <w:p w14:paraId="6D9AEA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B1E5D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076E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23B9A4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2E9F1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53E65DD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DN110-DN50</w:t>
            </w:r>
          </w:p>
        </w:tc>
        <w:tc>
          <w:tcPr>
            <w:tcW w:w="943" w:type="dxa"/>
            <w:tcBorders>
              <w:top w:val="nil"/>
              <w:left w:val="nil"/>
              <w:bottom w:val="single" w:sz="4" w:space="0" w:color="auto"/>
              <w:right w:val="single" w:sz="4" w:space="0" w:color="auto"/>
            </w:tcBorders>
            <w:shd w:val="clear" w:color="auto" w:fill="auto"/>
            <w:vAlign w:val="center"/>
            <w:hideMark/>
          </w:tcPr>
          <w:p w14:paraId="47ABB4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13CAF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034BB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200AF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F545B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42180EA"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3998A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746616D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0B8868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B16B6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015BAD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11E9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298D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4BD074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45B7B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4A9EB2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65AFE6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82C9A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232,0</w:t>
            </w:r>
          </w:p>
        </w:tc>
        <w:tc>
          <w:tcPr>
            <w:tcW w:w="995" w:type="dxa"/>
            <w:tcBorders>
              <w:top w:val="nil"/>
              <w:left w:val="nil"/>
              <w:bottom w:val="single" w:sz="4" w:space="0" w:color="auto"/>
              <w:right w:val="single" w:sz="4" w:space="0" w:color="auto"/>
            </w:tcBorders>
            <w:shd w:val="clear" w:color="auto" w:fill="auto"/>
            <w:vAlign w:val="center"/>
            <w:hideMark/>
          </w:tcPr>
          <w:p w14:paraId="523C3D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C1D02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F6A8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B43C95C"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2CD6985"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II.3. Ջրագիծ-3</w:t>
            </w:r>
          </w:p>
        </w:tc>
        <w:tc>
          <w:tcPr>
            <w:tcW w:w="995" w:type="dxa"/>
            <w:tcBorders>
              <w:top w:val="nil"/>
              <w:left w:val="nil"/>
              <w:bottom w:val="single" w:sz="4" w:space="0" w:color="auto"/>
              <w:right w:val="single" w:sz="4" w:space="0" w:color="auto"/>
            </w:tcBorders>
            <w:shd w:val="clear" w:color="auto" w:fill="auto"/>
            <w:vAlign w:val="center"/>
            <w:hideMark/>
          </w:tcPr>
          <w:p w14:paraId="1D55B9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B2C2B2"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70E423F1"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1,17</w:t>
            </w:r>
          </w:p>
        </w:tc>
      </w:tr>
      <w:tr w:rsidR="00EB638C" w:rsidRPr="00EB638C" w14:paraId="630F7F5D"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290D584"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lastRenderedPageBreak/>
              <w:t>II.4. Ջրագիծ-4</w:t>
            </w:r>
          </w:p>
        </w:tc>
        <w:tc>
          <w:tcPr>
            <w:tcW w:w="995" w:type="dxa"/>
            <w:tcBorders>
              <w:top w:val="nil"/>
              <w:left w:val="nil"/>
              <w:bottom w:val="single" w:sz="4" w:space="0" w:color="auto"/>
              <w:right w:val="single" w:sz="4" w:space="0" w:color="auto"/>
            </w:tcBorders>
            <w:shd w:val="clear" w:color="auto" w:fill="auto"/>
            <w:vAlign w:val="center"/>
            <w:hideMark/>
          </w:tcPr>
          <w:p w14:paraId="395C15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C3D6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00461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CC4742"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495F218"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7755E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B1A8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69AB9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DBA80B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FD699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6C3EF2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35BA45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6191C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52,00</w:t>
            </w:r>
          </w:p>
        </w:tc>
        <w:tc>
          <w:tcPr>
            <w:tcW w:w="995" w:type="dxa"/>
            <w:tcBorders>
              <w:top w:val="nil"/>
              <w:left w:val="nil"/>
              <w:bottom w:val="single" w:sz="4" w:space="0" w:color="auto"/>
              <w:right w:val="single" w:sz="4" w:space="0" w:color="auto"/>
            </w:tcBorders>
            <w:shd w:val="clear" w:color="auto" w:fill="auto"/>
            <w:vAlign w:val="center"/>
            <w:hideMark/>
          </w:tcPr>
          <w:p w14:paraId="4C5F2D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A6199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D5A56A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2BA822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6E883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1005D3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60499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972C5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25,00</w:t>
            </w:r>
          </w:p>
        </w:tc>
        <w:tc>
          <w:tcPr>
            <w:tcW w:w="995" w:type="dxa"/>
            <w:tcBorders>
              <w:top w:val="nil"/>
              <w:left w:val="nil"/>
              <w:bottom w:val="single" w:sz="4" w:space="0" w:color="auto"/>
              <w:right w:val="single" w:sz="4" w:space="0" w:color="auto"/>
            </w:tcBorders>
            <w:shd w:val="clear" w:color="auto" w:fill="auto"/>
            <w:vAlign w:val="center"/>
            <w:hideMark/>
          </w:tcPr>
          <w:p w14:paraId="331842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4BABD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B05A5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8670DC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82020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384402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39D0C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AE715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180,00</w:t>
            </w:r>
          </w:p>
        </w:tc>
        <w:tc>
          <w:tcPr>
            <w:tcW w:w="995" w:type="dxa"/>
            <w:tcBorders>
              <w:top w:val="nil"/>
              <w:left w:val="nil"/>
              <w:bottom w:val="single" w:sz="4" w:space="0" w:color="auto"/>
              <w:right w:val="single" w:sz="4" w:space="0" w:color="auto"/>
            </w:tcBorders>
            <w:shd w:val="clear" w:color="auto" w:fill="auto"/>
            <w:vAlign w:val="center"/>
            <w:hideMark/>
          </w:tcPr>
          <w:p w14:paraId="0E2401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66957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25380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B39142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488C0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D581CD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6857EE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072ED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240471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98C30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21C85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853E7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7C6E1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53CA9F9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1F58AC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7D262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17,00</w:t>
            </w:r>
          </w:p>
        </w:tc>
        <w:tc>
          <w:tcPr>
            <w:tcW w:w="995" w:type="dxa"/>
            <w:tcBorders>
              <w:top w:val="nil"/>
              <w:left w:val="nil"/>
              <w:bottom w:val="single" w:sz="4" w:space="0" w:color="auto"/>
              <w:right w:val="single" w:sz="4" w:space="0" w:color="auto"/>
            </w:tcBorders>
            <w:shd w:val="clear" w:color="auto" w:fill="auto"/>
            <w:vAlign w:val="center"/>
            <w:hideMark/>
          </w:tcPr>
          <w:p w14:paraId="4D191F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EC16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72084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DDB9923"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3BB02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6862625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216386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21DC1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35,00</w:t>
            </w:r>
          </w:p>
        </w:tc>
        <w:tc>
          <w:tcPr>
            <w:tcW w:w="995" w:type="dxa"/>
            <w:tcBorders>
              <w:top w:val="nil"/>
              <w:left w:val="nil"/>
              <w:bottom w:val="single" w:sz="4" w:space="0" w:color="auto"/>
              <w:right w:val="single" w:sz="4" w:space="0" w:color="auto"/>
            </w:tcBorders>
            <w:shd w:val="clear" w:color="auto" w:fill="auto"/>
            <w:vAlign w:val="center"/>
            <w:hideMark/>
          </w:tcPr>
          <w:p w14:paraId="4A8530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2AA16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22844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C5F0D5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C8EB6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19FB19E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11C58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781D3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205,00</w:t>
            </w:r>
          </w:p>
        </w:tc>
        <w:tc>
          <w:tcPr>
            <w:tcW w:w="995" w:type="dxa"/>
            <w:tcBorders>
              <w:top w:val="nil"/>
              <w:left w:val="nil"/>
              <w:bottom w:val="single" w:sz="4" w:space="0" w:color="auto"/>
              <w:right w:val="single" w:sz="4" w:space="0" w:color="auto"/>
            </w:tcBorders>
            <w:shd w:val="clear" w:color="auto" w:fill="auto"/>
            <w:vAlign w:val="center"/>
            <w:hideMark/>
          </w:tcPr>
          <w:p w14:paraId="5AAC6C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3D649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ED2E9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40A31E4"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58EEC3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708C3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37AD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1097C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FA739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628CE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68A841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0AFA75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57F13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223,0</w:t>
            </w:r>
          </w:p>
        </w:tc>
        <w:tc>
          <w:tcPr>
            <w:tcW w:w="995" w:type="dxa"/>
            <w:tcBorders>
              <w:top w:val="nil"/>
              <w:left w:val="nil"/>
              <w:bottom w:val="single" w:sz="4" w:space="0" w:color="auto"/>
              <w:right w:val="single" w:sz="4" w:space="0" w:color="auto"/>
            </w:tcBorders>
            <w:shd w:val="clear" w:color="auto" w:fill="auto"/>
            <w:vAlign w:val="center"/>
            <w:hideMark/>
          </w:tcPr>
          <w:p w14:paraId="3720CA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FF8ED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AEAB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D9D95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1311B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23EF7DA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DN63-DN50</w:t>
            </w:r>
          </w:p>
        </w:tc>
        <w:tc>
          <w:tcPr>
            <w:tcW w:w="943" w:type="dxa"/>
            <w:tcBorders>
              <w:top w:val="nil"/>
              <w:left w:val="nil"/>
              <w:bottom w:val="single" w:sz="4" w:space="0" w:color="auto"/>
              <w:right w:val="single" w:sz="4" w:space="0" w:color="auto"/>
            </w:tcBorders>
            <w:shd w:val="clear" w:color="auto" w:fill="auto"/>
            <w:vAlign w:val="center"/>
            <w:hideMark/>
          </w:tcPr>
          <w:p w14:paraId="35B559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93FDC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1E9FA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8446B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3E803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BA437DC"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E7330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42AA8E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639EAE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98877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6352B6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734E7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A994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C92421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5FFE1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47B62B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0C85DC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6705B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223,0</w:t>
            </w:r>
          </w:p>
        </w:tc>
        <w:tc>
          <w:tcPr>
            <w:tcW w:w="995" w:type="dxa"/>
            <w:tcBorders>
              <w:top w:val="nil"/>
              <w:left w:val="nil"/>
              <w:bottom w:val="single" w:sz="4" w:space="0" w:color="auto"/>
              <w:right w:val="single" w:sz="4" w:space="0" w:color="auto"/>
            </w:tcBorders>
            <w:shd w:val="clear" w:color="auto" w:fill="auto"/>
            <w:vAlign w:val="center"/>
            <w:hideMark/>
          </w:tcPr>
          <w:p w14:paraId="1F75F8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BBC1E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AEF62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DD9D61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1FEB90F"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II.4. Ջրագիծ-4</w:t>
            </w:r>
          </w:p>
        </w:tc>
        <w:tc>
          <w:tcPr>
            <w:tcW w:w="995" w:type="dxa"/>
            <w:tcBorders>
              <w:top w:val="nil"/>
              <w:left w:val="nil"/>
              <w:bottom w:val="single" w:sz="4" w:space="0" w:color="auto"/>
              <w:right w:val="single" w:sz="4" w:space="0" w:color="auto"/>
            </w:tcBorders>
            <w:shd w:val="clear" w:color="auto" w:fill="auto"/>
            <w:vAlign w:val="center"/>
            <w:hideMark/>
          </w:tcPr>
          <w:p w14:paraId="540E57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542AE98"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2A30D14A"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1,13</w:t>
            </w:r>
          </w:p>
        </w:tc>
      </w:tr>
      <w:tr w:rsidR="00EB638C" w:rsidRPr="00EB638C" w14:paraId="22E16CD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8F6A113"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II.5. Ջրագիծ-5</w:t>
            </w:r>
          </w:p>
        </w:tc>
        <w:tc>
          <w:tcPr>
            <w:tcW w:w="995" w:type="dxa"/>
            <w:tcBorders>
              <w:top w:val="nil"/>
              <w:left w:val="nil"/>
              <w:bottom w:val="single" w:sz="4" w:space="0" w:color="auto"/>
              <w:right w:val="single" w:sz="4" w:space="0" w:color="auto"/>
            </w:tcBorders>
            <w:shd w:val="clear" w:color="auto" w:fill="auto"/>
            <w:vAlign w:val="center"/>
            <w:hideMark/>
          </w:tcPr>
          <w:p w14:paraId="488E07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BBA23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EF1F21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EDB3FF6"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D186F8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D7C8E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E70BE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644F7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CE1A36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C318D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1412CAA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2FF544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F3EC4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46,50</w:t>
            </w:r>
          </w:p>
        </w:tc>
        <w:tc>
          <w:tcPr>
            <w:tcW w:w="995" w:type="dxa"/>
            <w:tcBorders>
              <w:top w:val="nil"/>
              <w:left w:val="nil"/>
              <w:bottom w:val="single" w:sz="4" w:space="0" w:color="auto"/>
              <w:right w:val="single" w:sz="4" w:space="0" w:color="auto"/>
            </w:tcBorders>
            <w:shd w:val="clear" w:color="auto" w:fill="auto"/>
            <w:vAlign w:val="center"/>
            <w:hideMark/>
          </w:tcPr>
          <w:p w14:paraId="55FE04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D095C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B259C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E2BE8B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7457A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6F6F19E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4417F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FB3B7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22,50</w:t>
            </w:r>
          </w:p>
        </w:tc>
        <w:tc>
          <w:tcPr>
            <w:tcW w:w="995" w:type="dxa"/>
            <w:tcBorders>
              <w:top w:val="nil"/>
              <w:left w:val="nil"/>
              <w:bottom w:val="single" w:sz="4" w:space="0" w:color="auto"/>
              <w:right w:val="single" w:sz="4" w:space="0" w:color="auto"/>
            </w:tcBorders>
            <w:shd w:val="clear" w:color="auto" w:fill="auto"/>
            <w:vAlign w:val="center"/>
            <w:hideMark/>
          </w:tcPr>
          <w:p w14:paraId="1C9F99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1C536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5C052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E93388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58C0B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88EDA5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6B5AFF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CFCCE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161,00</w:t>
            </w:r>
          </w:p>
        </w:tc>
        <w:tc>
          <w:tcPr>
            <w:tcW w:w="995" w:type="dxa"/>
            <w:tcBorders>
              <w:top w:val="nil"/>
              <w:left w:val="nil"/>
              <w:bottom w:val="single" w:sz="4" w:space="0" w:color="auto"/>
              <w:right w:val="single" w:sz="4" w:space="0" w:color="auto"/>
            </w:tcBorders>
            <w:shd w:val="clear" w:color="auto" w:fill="auto"/>
            <w:vAlign w:val="center"/>
            <w:hideMark/>
          </w:tcPr>
          <w:p w14:paraId="298AB3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9258A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03E3C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6788B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0ECA9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723DC28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465B97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2C8F1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7,00</w:t>
            </w:r>
          </w:p>
        </w:tc>
        <w:tc>
          <w:tcPr>
            <w:tcW w:w="995" w:type="dxa"/>
            <w:tcBorders>
              <w:top w:val="nil"/>
              <w:left w:val="nil"/>
              <w:bottom w:val="single" w:sz="4" w:space="0" w:color="auto"/>
              <w:right w:val="single" w:sz="4" w:space="0" w:color="auto"/>
            </w:tcBorders>
            <w:shd w:val="clear" w:color="auto" w:fill="auto"/>
            <w:vAlign w:val="center"/>
            <w:hideMark/>
          </w:tcPr>
          <w:p w14:paraId="31D7CF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F3DE1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41298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322BB3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6F4E0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0B649A2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D7B29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8F22C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14,50</w:t>
            </w:r>
          </w:p>
        </w:tc>
        <w:tc>
          <w:tcPr>
            <w:tcW w:w="995" w:type="dxa"/>
            <w:tcBorders>
              <w:top w:val="nil"/>
              <w:left w:val="nil"/>
              <w:bottom w:val="single" w:sz="4" w:space="0" w:color="auto"/>
              <w:right w:val="single" w:sz="4" w:space="0" w:color="auto"/>
            </w:tcBorders>
            <w:shd w:val="clear" w:color="auto" w:fill="auto"/>
            <w:vAlign w:val="center"/>
            <w:hideMark/>
          </w:tcPr>
          <w:p w14:paraId="2D917B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143F8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7AB56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54C9D9F"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6757F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74AA479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438A4F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C1D24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32,00</w:t>
            </w:r>
          </w:p>
        </w:tc>
        <w:tc>
          <w:tcPr>
            <w:tcW w:w="995" w:type="dxa"/>
            <w:tcBorders>
              <w:top w:val="nil"/>
              <w:left w:val="nil"/>
              <w:bottom w:val="single" w:sz="4" w:space="0" w:color="auto"/>
              <w:right w:val="single" w:sz="4" w:space="0" w:color="auto"/>
            </w:tcBorders>
            <w:shd w:val="clear" w:color="auto" w:fill="auto"/>
            <w:vAlign w:val="center"/>
            <w:hideMark/>
          </w:tcPr>
          <w:p w14:paraId="7508AD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8F887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17A8B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5C64BA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747C4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37516B6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499141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47B6C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183,50</w:t>
            </w:r>
          </w:p>
        </w:tc>
        <w:tc>
          <w:tcPr>
            <w:tcW w:w="995" w:type="dxa"/>
            <w:tcBorders>
              <w:top w:val="nil"/>
              <w:left w:val="nil"/>
              <w:bottom w:val="single" w:sz="4" w:space="0" w:color="auto"/>
              <w:right w:val="single" w:sz="4" w:space="0" w:color="auto"/>
            </w:tcBorders>
            <w:shd w:val="clear" w:color="auto" w:fill="auto"/>
            <w:vAlign w:val="center"/>
            <w:hideMark/>
          </w:tcPr>
          <w:p w14:paraId="6E02D1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D3F13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7D65D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29D0698"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3524407"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160897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298F8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193EA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084772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D12C2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3BB59D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7572B5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C975C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65D3EC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E340B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A510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3609EF2"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4DAF1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E65E9E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36CC4C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6ABC3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1671E3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A31B2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F8EC6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AEF979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CBE69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FF4814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21032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25BD0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475F1F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741C2F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0E060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5E978E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496FE8E"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II.5. Ջրագիծ-5</w:t>
            </w:r>
          </w:p>
        </w:tc>
        <w:tc>
          <w:tcPr>
            <w:tcW w:w="995" w:type="dxa"/>
            <w:tcBorders>
              <w:top w:val="nil"/>
              <w:left w:val="nil"/>
              <w:bottom w:val="single" w:sz="4" w:space="0" w:color="auto"/>
              <w:right w:val="single" w:sz="4" w:space="0" w:color="auto"/>
            </w:tcBorders>
            <w:shd w:val="clear" w:color="auto" w:fill="auto"/>
            <w:vAlign w:val="center"/>
            <w:hideMark/>
          </w:tcPr>
          <w:p w14:paraId="1FB055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AD630CA"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161A9C43"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1,00</w:t>
            </w:r>
          </w:p>
        </w:tc>
      </w:tr>
      <w:tr w:rsidR="00EB638C" w:rsidRPr="00EB638C" w14:paraId="6583CF8E"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8CF0E9B"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II.6. Ջրագիծ-6</w:t>
            </w:r>
          </w:p>
        </w:tc>
        <w:tc>
          <w:tcPr>
            <w:tcW w:w="995" w:type="dxa"/>
            <w:tcBorders>
              <w:top w:val="nil"/>
              <w:left w:val="nil"/>
              <w:bottom w:val="single" w:sz="4" w:space="0" w:color="auto"/>
              <w:right w:val="single" w:sz="4" w:space="0" w:color="auto"/>
            </w:tcBorders>
            <w:shd w:val="clear" w:color="auto" w:fill="auto"/>
            <w:vAlign w:val="center"/>
            <w:hideMark/>
          </w:tcPr>
          <w:p w14:paraId="7A7012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8958D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C5FE2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4ECDF3"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0CBE7699"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1D870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758ED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99FE6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76283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83FCF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430A19C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58AF0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E3A6F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25,00</w:t>
            </w:r>
          </w:p>
        </w:tc>
        <w:tc>
          <w:tcPr>
            <w:tcW w:w="995" w:type="dxa"/>
            <w:tcBorders>
              <w:top w:val="nil"/>
              <w:left w:val="nil"/>
              <w:bottom w:val="single" w:sz="4" w:space="0" w:color="auto"/>
              <w:right w:val="single" w:sz="4" w:space="0" w:color="auto"/>
            </w:tcBorders>
            <w:shd w:val="clear" w:color="auto" w:fill="auto"/>
            <w:vAlign w:val="center"/>
            <w:hideMark/>
          </w:tcPr>
          <w:p w14:paraId="52C3BB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9EE1C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ECB39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ED75F1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0F2D5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2</w:t>
            </w:r>
          </w:p>
        </w:tc>
        <w:tc>
          <w:tcPr>
            <w:tcW w:w="4837" w:type="dxa"/>
            <w:tcBorders>
              <w:top w:val="nil"/>
              <w:left w:val="nil"/>
              <w:bottom w:val="single" w:sz="4" w:space="0" w:color="auto"/>
              <w:right w:val="single" w:sz="4" w:space="0" w:color="auto"/>
            </w:tcBorders>
            <w:shd w:val="clear" w:color="auto" w:fill="auto"/>
            <w:vAlign w:val="center"/>
            <w:hideMark/>
          </w:tcPr>
          <w:p w14:paraId="6EF8365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3490A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42E91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11,00</w:t>
            </w:r>
          </w:p>
        </w:tc>
        <w:tc>
          <w:tcPr>
            <w:tcW w:w="995" w:type="dxa"/>
            <w:tcBorders>
              <w:top w:val="nil"/>
              <w:left w:val="nil"/>
              <w:bottom w:val="single" w:sz="4" w:space="0" w:color="auto"/>
              <w:right w:val="single" w:sz="4" w:space="0" w:color="auto"/>
            </w:tcBorders>
            <w:shd w:val="clear" w:color="auto" w:fill="auto"/>
            <w:vAlign w:val="center"/>
            <w:hideMark/>
          </w:tcPr>
          <w:p w14:paraId="697E06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2C9FB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9C392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5305C8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7689A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1300C3B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F612A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D9FEE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85,00</w:t>
            </w:r>
          </w:p>
        </w:tc>
        <w:tc>
          <w:tcPr>
            <w:tcW w:w="995" w:type="dxa"/>
            <w:tcBorders>
              <w:top w:val="nil"/>
              <w:left w:val="nil"/>
              <w:bottom w:val="single" w:sz="4" w:space="0" w:color="auto"/>
              <w:right w:val="single" w:sz="4" w:space="0" w:color="auto"/>
            </w:tcBorders>
            <w:shd w:val="clear" w:color="auto" w:fill="auto"/>
            <w:vAlign w:val="center"/>
            <w:hideMark/>
          </w:tcPr>
          <w:p w14:paraId="2B7DAB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F2311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F6087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E2904F8"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B5A00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76CD6D9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41F135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DADE4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4,00</w:t>
            </w:r>
          </w:p>
        </w:tc>
        <w:tc>
          <w:tcPr>
            <w:tcW w:w="995" w:type="dxa"/>
            <w:tcBorders>
              <w:top w:val="nil"/>
              <w:left w:val="nil"/>
              <w:bottom w:val="single" w:sz="4" w:space="0" w:color="auto"/>
              <w:right w:val="single" w:sz="4" w:space="0" w:color="auto"/>
            </w:tcBorders>
            <w:shd w:val="clear" w:color="auto" w:fill="auto"/>
            <w:vAlign w:val="center"/>
            <w:hideMark/>
          </w:tcPr>
          <w:p w14:paraId="7318F1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EE7BF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BB51D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D98D5E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6B078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B015CF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E58D2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0864B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5B1A72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0B897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48CEE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18CB44"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B5234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5BA7184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345B35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A1CB9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17,00</w:t>
            </w:r>
          </w:p>
        </w:tc>
        <w:tc>
          <w:tcPr>
            <w:tcW w:w="995" w:type="dxa"/>
            <w:tcBorders>
              <w:top w:val="nil"/>
              <w:left w:val="nil"/>
              <w:bottom w:val="single" w:sz="4" w:space="0" w:color="auto"/>
              <w:right w:val="single" w:sz="4" w:space="0" w:color="auto"/>
            </w:tcBorders>
            <w:shd w:val="clear" w:color="auto" w:fill="auto"/>
            <w:vAlign w:val="center"/>
            <w:hideMark/>
          </w:tcPr>
          <w:p w14:paraId="2B1505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07CE7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2BCBF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64497B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83AA4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2CC98AE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4AE37D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4624F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97,00</w:t>
            </w:r>
          </w:p>
        </w:tc>
        <w:tc>
          <w:tcPr>
            <w:tcW w:w="995" w:type="dxa"/>
            <w:tcBorders>
              <w:top w:val="nil"/>
              <w:left w:val="nil"/>
              <w:bottom w:val="single" w:sz="4" w:space="0" w:color="auto"/>
              <w:right w:val="single" w:sz="4" w:space="0" w:color="auto"/>
            </w:tcBorders>
            <w:shd w:val="clear" w:color="auto" w:fill="auto"/>
            <w:vAlign w:val="center"/>
            <w:hideMark/>
          </w:tcPr>
          <w:p w14:paraId="1A8B05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255C5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F929A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A79312E"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07D4284"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306D7F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3B47D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E4BBC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E197437" w14:textId="77777777" w:rsidTr="00EB638C">
        <w:trPr>
          <w:trHeight w:val="69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660AD6B"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5E9B771" w14:textId="77777777" w:rsidR="00EB638C" w:rsidRPr="00EB638C" w:rsidRDefault="00EB638C" w:rsidP="00EB638C">
            <w:pPr>
              <w:rPr>
                <w:rFonts w:ascii="Sylfaen" w:hAnsi="Sylfaen"/>
                <w:sz w:val="22"/>
                <w:szCs w:val="22"/>
                <w:lang w:val="ru-RU" w:eastAsia="ru-RU"/>
              </w:rPr>
            </w:pPr>
            <w:r w:rsidRPr="00EB638C">
              <w:rPr>
                <w:rFonts w:ascii="Sylfaen" w:hAnsi="Sylfaen"/>
                <w:sz w:val="22"/>
                <w:szCs w:val="22"/>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722F2E28"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70AB902"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105,0</w:t>
            </w:r>
          </w:p>
        </w:tc>
        <w:tc>
          <w:tcPr>
            <w:tcW w:w="995" w:type="dxa"/>
            <w:tcBorders>
              <w:top w:val="nil"/>
              <w:left w:val="nil"/>
              <w:bottom w:val="single" w:sz="4" w:space="0" w:color="auto"/>
              <w:right w:val="single" w:sz="4" w:space="0" w:color="auto"/>
            </w:tcBorders>
            <w:shd w:val="clear" w:color="auto" w:fill="auto"/>
            <w:vAlign w:val="center"/>
            <w:hideMark/>
          </w:tcPr>
          <w:p w14:paraId="11683A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69CD4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877E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EEC4878"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18C3CB8"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C023769" w14:textId="77777777" w:rsidR="00EB638C" w:rsidRPr="00EB638C" w:rsidRDefault="00EB638C" w:rsidP="00EB638C">
            <w:pPr>
              <w:rPr>
                <w:rFonts w:ascii="Sylfaen" w:hAnsi="Sylfaen"/>
                <w:sz w:val="22"/>
                <w:szCs w:val="22"/>
                <w:lang w:val="ru-RU" w:eastAsia="ru-RU"/>
              </w:rPr>
            </w:pPr>
            <w:r w:rsidRPr="00EB638C">
              <w:rPr>
                <w:rFonts w:ascii="Sylfaen" w:hAnsi="Sylfaen"/>
                <w:sz w:val="22"/>
                <w:szCs w:val="22"/>
                <w:lang w:val="ru-RU" w:eastAsia="ru-RU"/>
              </w:rPr>
              <w:t>Պոլիէթիլենե խողովակների ձևավոր մասեր DN50</w:t>
            </w:r>
          </w:p>
        </w:tc>
        <w:tc>
          <w:tcPr>
            <w:tcW w:w="943" w:type="dxa"/>
            <w:tcBorders>
              <w:top w:val="nil"/>
              <w:left w:val="nil"/>
              <w:bottom w:val="single" w:sz="4" w:space="0" w:color="auto"/>
              <w:right w:val="single" w:sz="4" w:space="0" w:color="auto"/>
            </w:tcBorders>
            <w:shd w:val="clear" w:color="auto" w:fill="auto"/>
            <w:vAlign w:val="center"/>
            <w:hideMark/>
          </w:tcPr>
          <w:p w14:paraId="3C148572"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A503922"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2ACBB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7A4B1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43561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C949005"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9A51329"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5CDCF791" w14:textId="77777777" w:rsidR="00EB638C" w:rsidRPr="00EB638C" w:rsidRDefault="00EB638C" w:rsidP="00EB638C">
            <w:pPr>
              <w:rPr>
                <w:rFonts w:ascii="Sylfaen" w:hAnsi="Sylfaen"/>
                <w:sz w:val="22"/>
                <w:szCs w:val="22"/>
                <w:lang w:val="ru-RU" w:eastAsia="ru-RU"/>
              </w:rPr>
            </w:pPr>
            <w:r w:rsidRPr="00EB638C">
              <w:rPr>
                <w:rFonts w:ascii="Sylfaen" w:hAnsi="Sylfaen"/>
                <w:sz w:val="22"/>
                <w:szCs w:val="22"/>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24125031"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D9B2B75"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4DF28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022BB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F72A7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AD46C7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A65D7D2"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1015827C" w14:textId="77777777" w:rsidR="00EB638C" w:rsidRPr="00EB638C" w:rsidRDefault="00EB638C" w:rsidP="00EB638C">
            <w:pPr>
              <w:rPr>
                <w:rFonts w:ascii="Sylfaen" w:hAnsi="Sylfaen"/>
                <w:sz w:val="22"/>
                <w:szCs w:val="22"/>
                <w:lang w:val="ru-RU" w:eastAsia="ru-RU"/>
              </w:rPr>
            </w:pPr>
            <w:r w:rsidRPr="00EB638C">
              <w:rPr>
                <w:rFonts w:ascii="Sylfaen" w:hAnsi="Sylfaen"/>
                <w:sz w:val="22"/>
                <w:szCs w:val="22"/>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243B97CE"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D3B7BA0" w14:textId="77777777" w:rsidR="00EB638C" w:rsidRPr="00EB638C" w:rsidRDefault="00EB638C" w:rsidP="00EB638C">
            <w:pPr>
              <w:jc w:val="center"/>
              <w:rPr>
                <w:rFonts w:ascii="Sylfaen" w:hAnsi="Sylfaen"/>
                <w:sz w:val="22"/>
                <w:szCs w:val="22"/>
                <w:lang w:val="ru-RU" w:eastAsia="ru-RU"/>
              </w:rPr>
            </w:pPr>
            <w:r w:rsidRPr="00EB638C">
              <w:rPr>
                <w:rFonts w:ascii="Sylfaen" w:hAnsi="Sylfaen"/>
                <w:sz w:val="22"/>
                <w:szCs w:val="22"/>
                <w:lang w:val="ru-RU" w:eastAsia="ru-RU"/>
              </w:rPr>
              <w:t>105,0</w:t>
            </w:r>
          </w:p>
        </w:tc>
        <w:tc>
          <w:tcPr>
            <w:tcW w:w="995" w:type="dxa"/>
            <w:tcBorders>
              <w:top w:val="nil"/>
              <w:left w:val="nil"/>
              <w:bottom w:val="single" w:sz="4" w:space="0" w:color="auto"/>
              <w:right w:val="single" w:sz="4" w:space="0" w:color="auto"/>
            </w:tcBorders>
            <w:shd w:val="clear" w:color="auto" w:fill="auto"/>
            <w:vAlign w:val="center"/>
            <w:hideMark/>
          </w:tcPr>
          <w:p w14:paraId="0E026F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E6A71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49CB4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C77C38A"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252D333"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II.6. Ջրագիծ-6</w:t>
            </w:r>
          </w:p>
        </w:tc>
        <w:tc>
          <w:tcPr>
            <w:tcW w:w="995" w:type="dxa"/>
            <w:tcBorders>
              <w:top w:val="nil"/>
              <w:left w:val="nil"/>
              <w:bottom w:val="single" w:sz="4" w:space="0" w:color="auto"/>
              <w:right w:val="single" w:sz="4" w:space="0" w:color="auto"/>
            </w:tcBorders>
            <w:shd w:val="clear" w:color="auto" w:fill="auto"/>
            <w:vAlign w:val="center"/>
            <w:hideMark/>
          </w:tcPr>
          <w:p w14:paraId="2E7D12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F3DD949"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52C5771F"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0,54</w:t>
            </w:r>
          </w:p>
        </w:tc>
      </w:tr>
      <w:tr w:rsidR="00EB638C" w:rsidRPr="00EB638C" w14:paraId="3EDF4549"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99578D3"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II.7. Ջրագիծ-7</w:t>
            </w:r>
          </w:p>
        </w:tc>
        <w:tc>
          <w:tcPr>
            <w:tcW w:w="995" w:type="dxa"/>
            <w:tcBorders>
              <w:top w:val="nil"/>
              <w:left w:val="nil"/>
              <w:bottom w:val="single" w:sz="4" w:space="0" w:color="auto"/>
              <w:right w:val="single" w:sz="4" w:space="0" w:color="auto"/>
            </w:tcBorders>
            <w:shd w:val="clear" w:color="auto" w:fill="auto"/>
            <w:vAlign w:val="center"/>
            <w:hideMark/>
          </w:tcPr>
          <w:p w14:paraId="1648FB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8E5A7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D5DB4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1B1C46"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671E84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2AE793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11FD9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DE047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2243A4C"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B188D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7E94EF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Ասֆալտբետոնե ծածկույթի կտրում</w:t>
            </w:r>
          </w:p>
        </w:tc>
        <w:tc>
          <w:tcPr>
            <w:tcW w:w="943" w:type="dxa"/>
            <w:tcBorders>
              <w:top w:val="nil"/>
              <w:left w:val="nil"/>
              <w:bottom w:val="single" w:sz="4" w:space="0" w:color="auto"/>
              <w:right w:val="single" w:sz="4" w:space="0" w:color="auto"/>
            </w:tcBorders>
            <w:shd w:val="clear" w:color="auto" w:fill="auto"/>
            <w:vAlign w:val="center"/>
            <w:hideMark/>
          </w:tcPr>
          <w:p w14:paraId="2C867E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3EAE92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40,0</w:t>
            </w:r>
          </w:p>
        </w:tc>
        <w:tc>
          <w:tcPr>
            <w:tcW w:w="995" w:type="dxa"/>
            <w:tcBorders>
              <w:top w:val="nil"/>
              <w:left w:val="nil"/>
              <w:bottom w:val="single" w:sz="4" w:space="0" w:color="auto"/>
              <w:right w:val="single" w:sz="4" w:space="0" w:color="auto"/>
            </w:tcBorders>
            <w:shd w:val="clear" w:color="auto" w:fill="auto"/>
            <w:vAlign w:val="center"/>
            <w:hideMark/>
          </w:tcPr>
          <w:p w14:paraId="4A2F12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AF013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723C4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A10B4D8" w14:textId="77777777" w:rsidTr="00EB638C">
        <w:trPr>
          <w:trHeight w:val="12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2DD7C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5F1D33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Ասֆալտբետոնե ծածկույթի քանդում հարվածահար մուրճով խրամուղու և փոսորակների ասֆալտապատ  ծածկույթի ընդհանուր մակերեսի 30%-ի չափով </w:t>
            </w:r>
          </w:p>
        </w:tc>
        <w:tc>
          <w:tcPr>
            <w:tcW w:w="943" w:type="dxa"/>
            <w:tcBorders>
              <w:top w:val="nil"/>
              <w:left w:val="nil"/>
              <w:bottom w:val="single" w:sz="4" w:space="0" w:color="auto"/>
              <w:right w:val="single" w:sz="4" w:space="0" w:color="auto"/>
            </w:tcBorders>
            <w:shd w:val="clear" w:color="auto" w:fill="auto"/>
            <w:vAlign w:val="center"/>
            <w:hideMark/>
          </w:tcPr>
          <w:p w14:paraId="1941C5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0B5489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w:t>
            </w:r>
          </w:p>
        </w:tc>
        <w:tc>
          <w:tcPr>
            <w:tcW w:w="995" w:type="dxa"/>
            <w:tcBorders>
              <w:top w:val="nil"/>
              <w:left w:val="nil"/>
              <w:bottom w:val="single" w:sz="4" w:space="0" w:color="auto"/>
              <w:right w:val="single" w:sz="4" w:space="0" w:color="auto"/>
            </w:tcBorders>
            <w:shd w:val="clear" w:color="auto" w:fill="auto"/>
            <w:vAlign w:val="center"/>
            <w:hideMark/>
          </w:tcPr>
          <w:p w14:paraId="453619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7874D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CC12E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03BDA0"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DF669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12EEC9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և փոսորակների մշակում IV կարգի գրունտներում (քանդված ասֆալտբետոն),  բարձելով ա/մ  և  տեղափոխելով 6.0 կմ </w:t>
            </w:r>
          </w:p>
        </w:tc>
        <w:tc>
          <w:tcPr>
            <w:tcW w:w="943" w:type="dxa"/>
            <w:tcBorders>
              <w:top w:val="nil"/>
              <w:left w:val="nil"/>
              <w:bottom w:val="single" w:sz="4" w:space="0" w:color="auto"/>
              <w:right w:val="single" w:sz="4" w:space="0" w:color="auto"/>
            </w:tcBorders>
            <w:shd w:val="clear" w:color="auto" w:fill="auto"/>
            <w:vAlign w:val="center"/>
            <w:hideMark/>
          </w:tcPr>
          <w:p w14:paraId="703680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5EB56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w:t>
            </w:r>
          </w:p>
        </w:tc>
        <w:tc>
          <w:tcPr>
            <w:tcW w:w="995" w:type="dxa"/>
            <w:tcBorders>
              <w:top w:val="nil"/>
              <w:left w:val="nil"/>
              <w:bottom w:val="single" w:sz="4" w:space="0" w:color="auto"/>
              <w:right w:val="single" w:sz="4" w:space="0" w:color="auto"/>
            </w:tcBorders>
            <w:shd w:val="clear" w:color="auto" w:fill="auto"/>
            <w:vAlign w:val="center"/>
            <w:hideMark/>
          </w:tcPr>
          <w:p w14:paraId="606FF2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1BE2F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3B46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F637C6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B8E86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75DB303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4D509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BD14F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385,0</w:t>
            </w:r>
          </w:p>
        </w:tc>
        <w:tc>
          <w:tcPr>
            <w:tcW w:w="995" w:type="dxa"/>
            <w:tcBorders>
              <w:top w:val="nil"/>
              <w:left w:val="nil"/>
              <w:bottom w:val="single" w:sz="4" w:space="0" w:color="auto"/>
              <w:right w:val="single" w:sz="4" w:space="0" w:color="auto"/>
            </w:tcBorders>
            <w:shd w:val="clear" w:color="auto" w:fill="auto"/>
            <w:vAlign w:val="center"/>
            <w:hideMark/>
          </w:tcPr>
          <w:p w14:paraId="17E559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49D7F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93FCB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81E584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6A784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381FFB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0D3C58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F2DBF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128,00</w:t>
            </w:r>
          </w:p>
        </w:tc>
        <w:tc>
          <w:tcPr>
            <w:tcW w:w="995" w:type="dxa"/>
            <w:tcBorders>
              <w:top w:val="nil"/>
              <w:left w:val="nil"/>
              <w:bottom w:val="single" w:sz="4" w:space="0" w:color="auto"/>
              <w:right w:val="single" w:sz="4" w:space="0" w:color="auto"/>
            </w:tcBorders>
            <w:shd w:val="clear" w:color="auto" w:fill="auto"/>
            <w:vAlign w:val="center"/>
            <w:hideMark/>
          </w:tcPr>
          <w:p w14:paraId="792299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F61A8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0834C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384AB7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F2CAB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1FAFB6F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330ADE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30693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1200,00</w:t>
            </w:r>
          </w:p>
        </w:tc>
        <w:tc>
          <w:tcPr>
            <w:tcW w:w="995" w:type="dxa"/>
            <w:tcBorders>
              <w:top w:val="nil"/>
              <w:left w:val="nil"/>
              <w:bottom w:val="single" w:sz="4" w:space="0" w:color="auto"/>
              <w:right w:val="single" w:sz="4" w:space="0" w:color="auto"/>
            </w:tcBorders>
            <w:shd w:val="clear" w:color="auto" w:fill="auto"/>
            <w:vAlign w:val="center"/>
            <w:hideMark/>
          </w:tcPr>
          <w:p w14:paraId="6E645E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B9AA6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6FD03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375E09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3B2FD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54B6C83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և  փոսորակների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032BE1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57DF2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50,00</w:t>
            </w:r>
          </w:p>
        </w:tc>
        <w:tc>
          <w:tcPr>
            <w:tcW w:w="995" w:type="dxa"/>
            <w:tcBorders>
              <w:top w:val="nil"/>
              <w:left w:val="nil"/>
              <w:bottom w:val="single" w:sz="4" w:space="0" w:color="auto"/>
              <w:right w:val="single" w:sz="4" w:space="0" w:color="auto"/>
            </w:tcBorders>
            <w:shd w:val="clear" w:color="auto" w:fill="auto"/>
            <w:vAlign w:val="center"/>
            <w:hideMark/>
          </w:tcPr>
          <w:p w14:paraId="0BCD29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B7BD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BE822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B4C228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C34D7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22484F2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4B1190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BDD24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100,00</w:t>
            </w:r>
          </w:p>
        </w:tc>
        <w:tc>
          <w:tcPr>
            <w:tcW w:w="995" w:type="dxa"/>
            <w:tcBorders>
              <w:top w:val="nil"/>
              <w:left w:val="nil"/>
              <w:bottom w:val="single" w:sz="4" w:space="0" w:color="auto"/>
              <w:right w:val="single" w:sz="4" w:space="0" w:color="auto"/>
            </w:tcBorders>
            <w:shd w:val="clear" w:color="auto" w:fill="auto"/>
            <w:vAlign w:val="center"/>
            <w:hideMark/>
          </w:tcPr>
          <w:p w14:paraId="6DCED4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AD2A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32AE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4E772F2"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2D688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7B497F3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4DA38E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6B1A7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277,00</w:t>
            </w:r>
          </w:p>
        </w:tc>
        <w:tc>
          <w:tcPr>
            <w:tcW w:w="995" w:type="dxa"/>
            <w:tcBorders>
              <w:top w:val="nil"/>
              <w:left w:val="nil"/>
              <w:bottom w:val="single" w:sz="4" w:space="0" w:color="auto"/>
              <w:right w:val="single" w:sz="4" w:space="0" w:color="auto"/>
            </w:tcBorders>
            <w:shd w:val="clear" w:color="auto" w:fill="auto"/>
            <w:vAlign w:val="center"/>
            <w:hideMark/>
          </w:tcPr>
          <w:p w14:paraId="388025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731C6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BA06F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22C4A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E3160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1746ECF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16FCA4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52D8F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1323,00</w:t>
            </w:r>
          </w:p>
        </w:tc>
        <w:tc>
          <w:tcPr>
            <w:tcW w:w="995" w:type="dxa"/>
            <w:tcBorders>
              <w:top w:val="nil"/>
              <w:left w:val="nil"/>
              <w:bottom w:val="single" w:sz="4" w:space="0" w:color="auto"/>
              <w:right w:val="single" w:sz="4" w:space="0" w:color="auto"/>
            </w:tcBorders>
            <w:shd w:val="clear" w:color="auto" w:fill="auto"/>
            <w:vAlign w:val="center"/>
            <w:hideMark/>
          </w:tcPr>
          <w:p w14:paraId="6FE76EC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92A2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08388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2E4B64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DDE57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55C5979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Խճի նախապատրաստական շերտի իրականացում h=15սմ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1854C9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07B4D1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52,00</w:t>
            </w:r>
          </w:p>
        </w:tc>
        <w:tc>
          <w:tcPr>
            <w:tcW w:w="995" w:type="dxa"/>
            <w:tcBorders>
              <w:top w:val="nil"/>
              <w:left w:val="nil"/>
              <w:bottom w:val="single" w:sz="4" w:space="0" w:color="auto"/>
              <w:right w:val="single" w:sz="4" w:space="0" w:color="auto"/>
            </w:tcBorders>
            <w:shd w:val="clear" w:color="auto" w:fill="auto"/>
            <w:vAlign w:val="center"/>
            <w:hideMark/>
          </w:tcPr>
          <w:p w14:paraId="3EE744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9453B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00FA2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B2E0AD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B32E4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7A82FCF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Խոշորահատիկ ասֆալտբետոնե ծածկույթի իրականացում h=6սմ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0E2FE4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5E7022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52,00</w:t>
            </w:r>
          </w:p>
        </w:tc>
        <w:tc>
          <w:tcPr>
            <w:tcW w:w="995" w:type="dxa"/>
            <w:tcBorders>
              <w:top w:val="nil"/>
              <w:left w:val="nil"/>
              <w:bottom w:val="single" w:sz="4" w:space="0" w:color="auto"/>
              <w:right w:val="single" w:sz="4" w:space="0" w:color="auto"/>
            </w:tcBorders>
            <w:shd w:val="clear" w:color="auto" w:fill="auto"/>
            <w:vAlign w:val="center"/>
            <w:hideMark/>
          </w:tcPr>
          <w:p w14:paraId="0EF63C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76F2D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F2576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2DD407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061BB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306AE93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Մանրահատիկ ասֆալտբետոնե ծածկույթի իրականացում h=4սմ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1080DF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3B18B3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52,00</w:t>
            </w:r>
          </w:p>
        </w:tc>
        <w:tc>
          <w:tcPr>
            <w:tcW w:w="995" w:type="dxa"/>
            <w:tcBorders>
              <w:top w:val="nil"/>
              <w:left w:val="nil"/>
              <w:bottom w:val="single" w:sz="4" w:space="0" w:color="auto"/>
              <w:right w:val="single" w:sz="4" w:space="0" w:color="auto"/>
            </w:tcBorders>
            <w:shd w:val="clear" w:color="auto" w:fill="auto"/>
            <w:vAlign w:val="center"/>
            <w:hideMark/>
          </w:tcPr>
          <w:p w14:paraId="3DA508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F3815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A700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11149AD"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CFF510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9D34E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A6B2B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C616F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068207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F4417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1</w:t>
            </w:r>
          </w:p>
        </w:tc>
        <w:tc>
          <w:tcPr>
            <w:tcW w:w="4837" w:type="dxa"/>
            <w:tcBorders>
              <w:top w:val="nil"/>
              <w:left w:val="nil"/>
              <w:bottom w:val="single" w:sz="4" w:space="0" w:color="auto"/>
              <w:right w:val="single" w:sz="4" w:space="0" w:color="auto"/>
            </w:tcBorders>
            <w:shd w:val="clear" w:color="auto" w:fill="auto"/>
            <w:vAlign w:val="center"/>
            <w:hideMark/>
          </w:tcPr>
          <w:p w14:paraId="42420AE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DN114x5</w:t>
            </w:r>
          </w:p>
        </w:tc>
        <w:tc>
          <w:tcPr>
            <w:tcW w:w="943" w:type="dxa"/>
            <w:tcBorders>
              <w:top w:val="nil"/>
              <w:left w:val="nil"/>
              <w:bottom w:val="single" w:sz="4" w:space="0" w:color="auto"/>
              <w:right w:val="single" w:sz="4" w:space="0" w:color="auto"/>
            </w:tcBorders>
            <w:shd w:val="clear" w:color="auto" w:fill="auto"/>
            <w:vAlign w:val="center"/>
            <w:hideMark/>
          </w:tcPr>
          <w:p w14:paraId="7AA83D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35AC4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w:t>
            </w:r>
          </w:p>
        </w:tc>
        <w:tc>
          <w:tcPr>
            <w:tcW w:w="995" w:type="dxa"/>
            <w:tcBorders>
              <w:top w:val="nil"/>
              <w:left w:val="nil"/>
              <w:bottom w:val="single" w:sz="4" w:space="0" w:color="auto"/>
              <w:right w:val="single" w:sz="4" w:space="0" w:color="auto"/>
            </w:tcBorders>
            <w:shd w:val="clear" w:color="auto" w:fill="auto"/>
            <w:vAlign w:val="center"/>
            <w:hideMark/>
          </w:tcPr>
          <w:p w14:paraId="6C38A02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363E6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7D9F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8C69A7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5B32A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581FBC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DN57x5</w:t>
            </w:r>
          </w:p>
        </w:tc>
        <w:tc>
          <w:tcPr>
            <w:tcW w:w="943" w:type="dxa"/>
            <w:tcBorders>
              <w:top w:val="nil"/>
              <w:left w:val="nil"/>
              <w:bottom w:val="single" w:sz="4" w:space="0" w:color="auto"/>
              <w:right w:val="single" w:sz="4" w:space="0" w:color="auto"/>
            </w:tcBorders>
            <w:shd w:val="clear" w:color="auto" w:fill="auto"/>
            <w:vAlign w:val="center"/>
            <w:hideMark/>
          </w:tcPr>
          <w:p w14:paraId="56A495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30BF1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7C2ADA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2FB57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F4944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BE1F60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620E5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7134B0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DN110 PN=1,0 ՄՊա</w:t>
            </w:r>
          </w:p>
        </w:tc>
        <w:tc>
          <w:tcPr>
            <w:tcW w:w="943" w:type="dxa"/>
            <w:tcBorders>
              <w:top w:val="nil"/>
              <w:left w:val="nil"/>
              <w:bottom w:val="single" w:sz="4" w:space="0" w:color="auto"/>
              <w:right w:val="single" w:sz="4" w:space="0" w:color="auto"/>
            </w:tcBorders>
            <w:shd w:val="clear" w:color="auto" w:fill="auto"/>
            <w:vAlign w:val="center"/>
            <w:hideMark/>
          </w:tcPr>
          <w:p w14:paraId="7A315E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52F2CA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1365,0</w:t>
            </w:r>
          </w:p>
        </w:tc>
        <w:tc>
          <w:tcPr>
            <w:tcW w:w="995" w:type="dxa"/>
            <w:tcBorders>
              <w:top w:val="nil"/>
              <w:left w:val="nil"/>
              <w:bottom w:val="single" w:sz="4" w:space="0" w:color="auto"/>
              <w:right w:val="single" w:sz="4" w:space="0" w:color="auto"/>
            </w:tcBorders>
            <w:shd w:val="clear" w:color="auto" w:fill="auto"/>
            <w:vAlign w:val="center"/>
            <w:hideMark/>
          </w:tcPr>
          <w:p w14:paraId="4746FB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936EA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ADE43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697B1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6A762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5E823AC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4516B9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3C97E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995" w:type="dxa"/>
            <w:tcBorders>
              <w:top w:val="nil"/>
              <w:left w:val="nil"/>
              <w:bottom w:val="single" w:sz="4" w:space="0" w:color="auto"/>
              <w:right w:val="single" w:sz="4" w:space="0" w:color="auto"/>
            </w:tcBorders>
            <w:shd w:val="clear" w:color="auto" w:fill="auto"/>
            <w:vAlign w:val="center"/>
            <w:hideMark/>
          </w:tcPr>
          <w:p w14:paraId="34119D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2CC09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89684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B229D6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6A2BF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7C86209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409D26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7DC1B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995" w:type="dxa"/>
            <w:tcBorders>
              <w:top w:val="nil"/>
              <w:left w:val="nil"/>
              <w:bottom w:val="single" w:sz="4" w:space="0" w:color="auto"/>
              <w:right w:val="single" w:sz="4" w:space="0" w:color="auto"/>
            </w:tcBorders>
            <w:shd w:val="clear" w:color="auto" w:fill="auto"/>
            <w:vAlign w:val="center"/>
            <w:hideMark/>
          </w:tcPr>
          <w:p w14:paraId="022A27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62FBB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25F4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8AB4A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9FC97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0A42C27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3E2A6D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CBB6C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D492B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193D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2610F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B8700D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440F8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1B93E3A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139121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1BE65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403B00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999E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A737C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B7FF8B8"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537049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7AB7738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6AD748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0165C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54E8A7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706D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01407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BFF576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7756F7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0F42917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DN100-50(St) խողովակների ձևավոր մասերի մոնտաժում (3 հատ)</w:t>
            </w:r>
          </w:p>
        </w:tc>
        <w:tc>
          <w:tcPr>
            <w:tcW w:w="943" w:type="dxa"/>
            <w:tcBorders>
              <w:top w:val="nil"/>
              <w:left w:val="nil"/>
              <w:bottom w:val="single" w:sz="4" w:space="0" w:color="auto"/>
              <w:right w:val="single" w:sz="4" w:space="0" w:color="auto"/>
            </w:tcBorders>
            <w:shd w:val="clear" w:color="auto" w:fill="auto"/>
            <w:noWrap/>
            <w:vAlign w:val="center"/>
            <w:hideMark/>
          </w:tcPr>
          <w:p w14:paraId="07D406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6C1129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0,012</w:t>
            </w:r>
          </w:p>
        </w:tc>
        <w:tc>
          <w:tcPr>
            <w:tcW w:w="995" w:type="dxa"/>
            <w:tcBorders>
              <w:top w:val="nil"/>
              <w:left w:val="nil"/>
              <w:bottom w:val="single" w:sz="4" w:space="0" w:color="auto"/>
              <w:right w:val="single" w:sz="4" w:space="0" w:color="auto"/>
            </w:tcBorders>
            <w:shd w:val="clear" w:color="auto" w:fill="auto"/>
            <w:vAlign w:val="center"/>
            <w:hideMark/>
          </w:tcPr>
          <w:p w14:paraId="697AFA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DD775C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DCF12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DFBC08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DC966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525F098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DN110-DN50</w:t>
            </w:r>
          </w:p>
        </w:tc>
        <w:tc>
          <w:tcPr>
            <w:tcW w:w="943" w:type="dxa"/>
            <w:tcBorders>
              <w:top w:val="nil"/>
              <w:left w:val="nil"/>
              <w:bottom w:val="single" w:sz="4" w:space="0" w:color="auto"/>
              <w:right w:val="single" w:sz="4" w:space="0" w:color="auto"/>
            </w:tcBorders>
            <w:shd w:val="clear" w:color="auto" w:fill="auto"/>
            <w:vAlign w:val="center"/>
            <w:hideMark/>
          </w:tcPr>
          <w:p w14:paraId="22FD53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B6E30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995" w:type="dxa"/>
            <w:tcBorders>
              <w:top w:val="nil"/>
              <w:left w:val="nil"/>
              <w:bottom w:val="single" w:sz="4" w:space="0" w:color="auto"/>
              <w:right w:val="single" w:sz="4" w:space="0" w:color="auto"/>
            </w:tcBorders>
            <w:shd w:val="clear" w:color="auto" w:fill="auto"/>
            <w:vAlign w:val="center"/>
            <w:hideMark/>
          </w:tcPr>
          <w:p w14:paraId="7D3F29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B16AA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A9BE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38FE8A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E14EB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6394E6E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Էլ. Հոսանքի միջոցով ներքին հալեցմամբ պոլիէթիլենե (HDPE) կցորդիչի մոնտաժում DN50</w:t>
            </w:r>
          </w:p>
        </w:tc>
        <w:tc>
          <w:tcPr>
            <w:tcW w:w="943" w:type="dxa"/>
            <w:tcBorders>
              <w:top w:val="nil"/>
              <w:left w:val="nil"/>
              <w:bottom w:val="single" w:sz="4" w:space="0" w:color="auto"/>
              <w:right w:val="single" w:sz="4" w:space="0" w:color="auto"/>
            </w:tcBorders>
            <w:shd w:val="clear" w:color="auto" w:fill="auto"/>
            <w:vAlign w:val="center"/>
            <w:hideMark/>
          </w:tcPr>
          <w:p w14:paraId="626A3F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1046B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1AFC0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E675E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AED0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CB16C07"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2DC5E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1B2AD12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DN110(HDPE) - մետաղ DN100(St)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54A769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582E4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995" w:type="dxa"/>
            <w:tcBorders>
              <w:top w:val="nil"/>
              <w:left w:val="nil"/>
              <w:bottom w:val="single" w:sz="4" w:space="0" w:color="auto"/>
              <w:right w:val="single" w:sz="4" w:space="0" w:color="auto"/>
            </w:tcBorders>
            <w:shd w:val="clear" w:color="auto" w:fill="auto"/>
            <w:vAlign w:val="center"/>
            <w:hideMark/>
          </w:tcPr>
          <w:p w14:paraId="79751A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781A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6963D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5E9D16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D89FA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015CA01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DN63(HDPE) - մետաղ DN50(St)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5975D7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8EBCBA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8F049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54E83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1FFA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F40958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6123F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250A5E4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DN100(St)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19D04B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66E94D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3,5</w:t>
            </w:r>
          </w:p>
        </w:tc>
        <w:tc>
          <w:tcPr>
            <w:tcW w:w="995" w:type="dxa"/>
            <w:tcBorders>
              <w:top w:val="nil"/>
              <w:left w:val="nil"/>
              <w:bottom w:val="single" w:sz="4" w:space="0" w:color="auto"/>
              <w:right w:val="single" w:sz="4" w:space="0" w:color="auto"/>
            </w:tcBorders>
            <w:shd w:val="clear" w:color="auto" w:fill="auto"/>
            <w:vAlign w:val="center"/>
            <w:hideMark/>
          </w:tcPr>
          <w:p w14:paraId="1F60C2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E0973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BAAB7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8F39AC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BB43C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4C90FE8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DN50(St)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718132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0483A7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49AE0D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3865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F8A55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902E438"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485E4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1F92D6FA" w14:textId="77777777" w:rsidR="00EB638C" w:rsidRPr="00EB638C" w:rsidRDefault="00EB638C" w:rsidP="00EB638C">
            <w:pPr>
              <w:rPr>
                <w:rFonts w:ascii="Sylfaen" w:hAnsi="Sylfaen"/>
                <w:color w:val="000000"/>
                <w:sz w:val="20"/>
                <w:szCs w:val="20"/>
                <w:lang w:val="ru-RU" w:eastAsia="ru-RU"/>
              </w:rPr>
            </w:pPr>
            <w:r w:rsidRPr="00EB638C">
              <w:rPr>
                <w:rFonts w:ascii="Sylfaen" w:hAnsi="Sylfaen"/>
                <w:color w:val="000000"/>
                <w:sz w:val="20"/>
                <w:szCs w:val="20"/>
                <w:lang w:val="ru-RU" w:eastAsia="ru-RU"/>
              </w:rPr>
              <w:t>Պողպատե (St) DN114x5 խողովակների և ձևավոր մասերի  մակերեսների երկշերտ ներկում՝ հակակոռոզիոն ներկով</w:t>
            </w:r>
          </w:p>
        </w:tc>
        <w:tc>
          <w:tcPr>
            <w:tcW w:w="943" w:type="dxa"/>
            <w:tcBorders>
              <w:top w:val="nil"/>
              <w:left w:val="nil"/>
              <w:bottom w:val="single" w:sz="4" w:space="0" w:color="auto"/>
              <w:right w:val="single" w:sz="4" w:space="0" w:color="auto"/>
            </w:tcBorders>
            <w:shd w:val="clear" w:color="auto" w:fill="auto"/>
            <w:vAlign w:val="center"/>
            <w:hideMark/>
          </w:tcPr>
          <w:p w14:paraId="5F4DF9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4D5F20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995" w:type="dxa"/>
            <w:tcBorders>
              <w:top w:val="nil"/>
              <w:left w:val="nil"/>
              <w:bottom w:val="single" w:sz="4" w:space="0" w:color="auto"/>
              <w:right w:val="single" w:sz="4" w:space="0" w:color="auto"/>
            </w:tcBorders>
            <w:shd w:val="clear" w:color="auto" w:fill="auto"/>
            <w:vAlign w:val="center"/>
            <w:hideMark/>
          </w:tcPr>
          <w:p w14:paraId="555D87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030F2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E3AA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12D84E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EFA28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4E023F6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Փականների տակդիր Ø50 խողովակից և δ=6մմ, 100x100մմ չափերով 2թիթեղներից, Gմիջ=4,8կգ</w:t>
            </w:r>
          </w:p>
        </w:tc>
        <w:tc>
          <w:tcPr>
            <w:tcW w:w="943" w:type="dxa"/>
            <w:tcBorders>
              <w:top w:val="nil"/>
              <w:left w:val="nil"/>
              <w:bottom w:val="single" w:sz="4" w:space="0" w:color="auto"/>
              <w:right w:val="single" w:sz="4" w:space="0" w:color="auto"/>
            </w:tcBorders>
            <w:shd w:val="clear" w:color="auto" w:fill="auto"/>
            <w:vAlign w:val="center"/>
            <w:hideMark/>
          </w:tcPr>
          <w:p w14:paraId="4748458A"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3AA08C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0,0288</w:t>
            </w:r>
          </w:p>
        </w:tc>
        <w:tc>
          <w:tcPr>
            <w:tcW w:w="995" w:type="dxa"/>
            <w:tcBorders>
              <w:top w:val="nil"/>
              <w:left w:val="nil"/>
              <w:bottom w:val="single" w:sz="4" w:space="0" w:color="auto"/>
              <w:right w:val="single" w:sz="4" w:space="0" w:color="auto"/>
            </w:tcBorders>
            <w:shd w:val="clear" w:color="auto" w:fill="auto"/>
            <w:vAlign w:val="center"/>
            <w:hideMark/>
          </w:tcPr>
          <w:p w14:paraId="3C2DD0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49AC2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0142D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891689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A4FBE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w:t>
            </w:r>
          </w:p>
        </w:tc>
        <w:tc>
          <w:tcPr>
            <w:tcW w:w="4837" w:type="dxa"/>
            <w:tcBorders>
              <w:top w:val="nil"/>
              <w:left w:val="nil"/>
              <w:bottom w:val="single" w:sz="4" w:space="0" w:color="auto"/>
              <w:right w:val="single" w:sz="4" w:space="0" w:color="auto"/>
            </w:tcBorders>
            <w:shd w:val="clear" w:color="auto" w:fill="auto"/>
            <w:vAlign w:val="center"/>
            <w:hideMark/>
          </w:tcPr>
          <w:p w14:paraId="104CFBC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DN114x5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46437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3AFD9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w:t>
            </w:r>
          </w:p>
        </w:tc>
        <w:tc>
          <w:tcPr>
            <w:tcW w:w="995" w:type="dxa"/>
            <w:tcBorders>
              <w:top w:val="nil"/>
              <w:left w:val="nil"/>
              <w:bottom w:val="single" w:sz="4" w:space="0" w:color="auto"/>
              <w:right w:val="single" w:sz="4" w:space="0" w:color="auto"/>
            </w:tcBorders>
            <w:shd w:val="clear" w:color="auto" w:fill="auto"/>
            <w:vAlign w:val="center"/>
            <w:hideMark/>
          </w:tcPr>
          <w:p w14:paraId="4C3F4E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3A0CC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DE2D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01865F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D677B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w:t>
            </w:r>
          </w:p>
        </w:tc>
        <w:tc>
          <w:tcPr>
            <w:tcW w:w="4837" w:type="dxa"/>
            <w:tcBorders>
              <w:top w:val="nil"/>
              <w:left w:val="nil"/>
              <w:bottom w:val="single" w:sz="4" w:space="0" w:color="auto"/>
              <w:right w:val="single" w:sz="4" w:space="0" w:color="auto"/>
            </w:tcBorders>
            <w:shd w:val="clear" w:color="auto" w:fill="auto"/>
            <w:vAlign w:val="center"/>
            <w:hideMark/>
          </w:tcPr>
          <w:p w14:paraId="05FD5C5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DN57x5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63CC8B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92331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16324F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30EFC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FFCA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0E2D7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30BE7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4837" w:type="dxa"/>
            <w:tcBorders>
              <w:top w:val="nil"/>
              <w:left w:val="nil"/>
              <w:bottom w:val="single" w:sz="4" w:space="0" w:color="auto"/>
              <w:right w:val="single" w:sz="4" w:space="0" w:color="auto"/>
            </w:tcBorders>
            <w:shd w:val="clear" w:color="auto" w:fill="auto"/>
            <w:vAlign w:val="center"/>
            <w:hideMark/>
          </w:tcPr>
          <w:p w14:paraId="7AB0A99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DN110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666837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73046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1365,0</w:t>
            </w:r>
          </w:p>
        </w:tc>
        <w:tc>
          <w:tcPr>
            <w:tcW w:w="995" w:type="dxa"/>
            <w:tcBorders>
              <w:top w:val="nil"/>
              <w:left w:val="nil"/>
              <w:bottom w:val="single" w:sz="4" w:space="0" w:color="auto"/>
              <w:right w:val="single" w:sz="4" w:space="0" w:color="auto"/>
            </w:tcBorders>
            <w:shd w:val="clear" w:color="auto" w:fill="auto"/>
            <w:vAlign w:val="center"/>
            <w:hideMark/>
          </w:tcPr>
          <w:p w14:paraId="220C7B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3F849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72CE9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000FC3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7F282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21</w:t>
            </w:r>
          </w:p>
        </w:tc>
        <w:tc>
          <w:tcPr>
            <w:tcW w:w="4837" w:type="dxa"/>
            <w:tcBorders>
              <w:top w:val="nil"/>
              <w:left w:val="nil"/>
              <w:bottom w:val="single" w:sz="4" w:space="0" w:color="auto"/>
              <w:right w:val="single" w:sz="4" w:space="0" w:color="auto"/>
            </w:tcBorders>
            <w:shd w:val="clear" w:color="auto" w:fill="auto"/>
            <w:vAlign w:val="center"/>
            <w:hideMark/>
          </w:tcPr>
          <w:p w14:paraId="5D7B932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68CA6C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8A8E9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995" w:type="dxa"/>
            <w:tcBorders>
              <w:top w:val="nil"/>
              <w:left w:val="nil"/>
              <w:bottom w:val="single" w:sz="4" w:space="0" w:color="auto"/>
              <w:right w:val="single" w:sz="4" w:space="0" w:color="auto"/>
            </w:tcBorders>
            <w:shd w:val="clear" w:color="auto" w:fill="auto"/>
            <w:vAlign w:val="center"/>
            <w:hideMark/>
          </w:tcPr>
          <w:p w14:paraId="431E9A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814DE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3B2DE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9F006B5"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0D8D4D2"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Ե/բ  հորեր</w:t>
            </w:r>
          </w:p>
        </w:tc>
        <w:tc>
          <w:tcPr>
            <w:tcW w:w="4837" w:type="dxa"/>
            <w:tcBorders>
              <w:top w:val="nil"/>
              <w:left w:val="nil"/>
              <w:bottom w:val="single" w:sz="4" w:space="0" w:color="auto"/>
              <w:right w:val="single" w:sz="4" w:space="0" w:color="auto"/>
            </w:tcBorders>
            <w:shd w:val="clear" w:color="auto" w:fill="auto"/>
            <w:noWrap/>
            <w:vAlign w:val="center"/>
            <w:hideMark/>
          </w:tcPr>
          <w:p w14:paraId="79696C61"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943" w:type="dxa"/>
            <w:tcBorders>
              <w:top w:val="nil"/>
              <w:left w:val="nil"/>
              <w:bottom w:val="single" w:sz="4" w:space="0" w:color="auto"/>
              <w:right w:val="single" w:sz="4" w:space="0" w:color="auto"/>
            </w:tcBorders>
            <w:shd w:val="clear" w:color="auto" w:fill="auto"/>
            <w:vAlign w:val="center"/>
            <w:hideMark/>
          </w:tcPr>
          <w:p w14:paraId="5C6FBB40"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1121" w:type="dxa"/>
            <w:tcBorders>
              <w:top w:val="nil"/>
              <w:left w:val="nil"/>
              <w:bottom w:val="single" w:sz="4" w:space="0" w:color="auto"/>
              <w:right w:val="single" w:sz="4" w:space="0" w:color="auto"/>
            </w:tcBorders>
            <w:shd w:val="clear" w:color="auto" w:fill="auto"/>
            <w:vAlign w:val="center"/>
            <w:hideMark/>
          </w:tcPr>
          <w:p w14:paraId="456F6363" w14:textId="77777777" w:rsidR="00EB638C" w:rsidRPr="00EB638C" w:rsidRDefault="00EB638C" w:rsidP="00EB638C">
            <w:pPr>
              <w:rPr>
                <w:rFonts w:ascii="Sylfaen" w:hAnsi="Sylfaen"/>
                <w:i/>
                <w:iCs/>
                <w:sz w:val="20"/>
                <w:szCs w:val="20"/>
                <w:lang w:val="ru-RU" w:eastAsia="ru-RU"/>
              </w:rPr>
            </w:pPr>
            <w:r w:rsidRPr="00EB638C">
              <w:rPr>
                <w:rFonts w:ascii="Sylfaen" w:hAnsi="Sylfaen"/>
                <w:i/>
                <w:iCs/>
                <w:sz w:val="20"/>
                <w:szCs w:val="20"/>
                <w:lang w:val="ru-RU" w:eastAsia="ru-RU"/>
              </w:rPr>
              <w:t> </w:t>
            </w:r>
          </w:p>
        </w:tc>
        <w:tc>
          <w:tcPr>
            <w:tcW w:w="995" w:type="dxa"/>
            <w:tcBorders>
              <w:top w:val="nil"/>
              <w:left w:val="nil"/>
              <w:bottom w:val="single" w:sz="4" w:space="0" w:color="auto"/>
              <w:right w:val="single" w:sz="4" w:space="0" w:color="auto"/>
            </w:tcBorders>
            <w:shd w:val="clear" w:color="auto" w:fill="auto"/>
            <w:vAlign w:val="center"/>
            <w:hideMark/>
          </w:tcPr>
          <w:p w14:paraId="5D449E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C7B2D2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C7EDC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FF3B49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83E4E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94A217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Ե/Բ կլոր հորերի կառուցում D=1.5մ, H=1.5մ(գնահաշվարկը տես բաժին III)</w:t>
            </w:r>
          </w:p>
        </w:tc>
        <w:tc>
          <w:tcPr>
            <w:tcW w:w="943" w:type="dxa"/>
            <w:tcBorders>
              <w:top w:val="nil"/>
              <w:left w:val="nil"/>
              <w:bottom w:val="single" w:sz="4" w:space="0" w:color="auto"/>
              <w:right w:val="single" w:sz="4" w:space="0" w:color="auto"/>
            </w:tcBorders>
            <w:shd w:val="clear" w:color="auto" w:fill="auto"/>
            <w:vAlign w:val="center"/>
            <w:hideMark/>
          </w:tcPr>
          <w:p w14:paraId="0BF1A0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FACED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995" w:type="dxa"/>
            <w:tcBorders>
              <w:top w:val="nil"/>
              <w:left w:val="nil"/>
              <w:bottom w:val="single" w:sz="4" w:space="0" w:color="auto"/>
              <w:right w:val="single" w:sz="4" w:space="0" w:color="auto"/>
            </w:tcBorders>
            <w:shd w:val="clear" w:color="auto" w:fill="auto"/>
            <w:vAlign w:val="center"/>
            <w:hideMark/>
          </w:tcPr>
          <w:p w14:paraId="382AAD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4484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7937B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255154D"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3638EBF"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II.7. Ջրագիծ-7</w:t>
            </w:r>
          </w:p>
        </w:tc>
        <w:tc>
          <w:tcPr>
            <w:tcW w:w="995" w:type="dxa"/>
            <w:tcBorders>
              <w:top w:val="nil"/>
              <w:left w:val="nil"/>
              <w:bottom w:val="single" w:sz="4" w:space="0" w:color="auto"/>
              <w:right w:val="single" w:sz="4" w:space="0" w:color="auto"/>
            </w:tcBorders>
            <w:shd w:val="clear" w:color="auto" w:fill="auto"/>
            <w:vAlign w:val="center"/>
            <w:hideMark/>
          </w:tcPr>
          <w:p w14:paraId="2D680E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BFA774C"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22BF5CBA"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14,95</w:t>
            </w:r>
          </w:p>
        </w:tc>
      </w:tr>
      <w:tr w:rsidR="00EB638C" w:rsidRPr="00EB638C" w14:paraId="76248DD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51EFA9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II.8. Ջրագիծ-8</w:t>
            </w:r>
          </w:p>
        </w:tc>
        <w:tc>
          <w:tcPr>
            <w:tcW w:w="995" w:type="dxa"/>
            <w:tcBorders>
              <w:top w:val="nil"/>
              <w:left w:val="nil"/>
              <w:bottom w:val="single" w:sz="4" w:space="0" w:color="auto"/>
              <w:right w:val="single" w:sz="4" w:space="0" w:color="auto"/>
            </w:tcBorders>
            <w:shd w:val="clear" w:color="auto" w:fill="auto"/>
            <w:vAlign w:val="center"/>
            <w:hideMark/>
          </w:tcPr>
          <w:p w14:paraId="008182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384A3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27038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4E52324"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361AC73"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521B1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89935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8A8F5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8801E6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58218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AF6EE5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2E2164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21982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133,00</w:t>
            </w:r>
          </w:p>
        </w:tc>
        <w:tc>
          <w:tcPr>
            <w:tcW w:w="995" w:type="dxa"/>
            <w:tcBorders>
              <w:top w:val="nil"/>
              <w:left w:val="nil"/>
              <w:bottom w:val="single" w:sz="4" w:space="0" w:color="auto"/>
              <w:right w:val="single" w:sz="4" w:space="0" w:color="auto"/>
            </w:tcBorders>
            <w:shd w:val="clear" w:color="auto" w:fill="auto"/>
            <w:vAlign w:val="center"/>
            <w:hideMark/>
          </w:tcPr>
          <w:p w14:paraId="37BDC4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33E3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FBE09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00B401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61AAB7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2</w:t>
            </w:r>
          </w:p>
        </w:tc>
        <w:tc>
          <w:tcPr>
            <w:tcW w:w="4837" w:type="dxa"/>
            <w:tcBorders>
              <w:top w:val="nil"/>
              <w:left w:val="nil"/>
              <w:bottom w:val="single" w:sz="4" w:space="0" w:color="auto"/>
              <w:right w:val="single" w:sz="4" w:space="0" w:color="auto"/>
            </w:tcBorders>
            <w:shd w:val="clear" w:color="auto" w:fill="auto"/>
            <w:vAlign w:val="center"/>
            <w:hideMark/>
          </w:tcPr>
          <w:p w14:paraId="38308C2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397CCC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3ABA3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41,00</w:t>
            </w:r>
          </w:p>
        </w:tc>
        <w:tc>
          <w:tcPr>
            <w:tcW w:w="995" w:type="dxa"/>
            <w:tcBorders>
              <w:top w:val="nil"/>
              <w:left w:val="nil"/>
              <w:bottom w:val="single" w:sz="4" w:space="0" w:color="auto"/>
              <w:right w:val="single" w:sz="4" w:space="0" w:color="auto"/>
            </w:tcBorders>
            <w:shd w:val="clear" w:color="auto" w:fill="auto"/>
            <w:vAlign w:val="center"/>
            <w:hideMark/>
          </w:tcPr>
          <w:p w14:paraId="6AA19F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57174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C95F5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1EFB56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AA636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58A7F8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2D4B2A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7BD41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408,00</w:t>
            </w:r>
          </w:p>
        </w:tc>
        <w:tc>
          <w:tcPr>
            <w:tcW w:w="995" w:type="dxa"/>
            <w:tcBorders>
              <w:top w:val="nil"/>
              <w:left w:val="nil"/>
              <w:bottom w:val="single" w:sz="4" w:space="0" w:color="auto"/>
              <w:right w:val="single" w:sz="4" w:space="0" w:color="auto"/>
            </w:tcBorders>
            <w:shd w:val="clear" w:color="auto" w:fill="auto"/>
            <w:vAlign w:val="center"/>
            <w:hideMark/>
          </w:tcPr>
          <w:p w14:paraId="727422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C4E00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6828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AF20E8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40EE2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A18BC0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51F384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63043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18,00</w:t>
            </w:r>
          </w:p>
        </w:tc>
        <w:tc>
          <w:tcPr>
            <w:tcW w:w="995" w:type="dxa"/>
            <w:tcBorders>
              <w:top w:val="nil"/>
              <w:left w:val="nil"/>
              <w:bottom w:val="single" w:sz="4" w:space="0" w:color="auto"/>
              <w:right w:val="single" w:sz="4" w:space="0" w:color="auto"/>
            </w:tcBorders>
            <w:shd w:val="clear" w:color="auto" w:fill="auto"/>
            <w:vAlign w:val="center"/>
            <w:hideMark/>
          </w:tcPr>
          <w:p w14:paraId="049F32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A5CAA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00996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F57A83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3230C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72B20D1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33AC1A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C71C5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35,00</w:t>
            </w:r>
          </w:p>
        </w:tc>
        <w:tc>
          <w:tcPr>
            <w:tcW w:w="995" w:type="dxa"/>
            <w:tcBorders>
              <w:top w:val="nil"/>
              <w:left w:val="nil"/>
              <w:bottom w:val="single" w:sz="4" w:space="0" w:color="auto"/>
              <w:right w:val="single" w:sz="4" w:space="0" w:color="auto"/>
            </w:tcBorders>
            <w:shd w:val="clear" w:color="auto" w:fill="auto"/>
            <w:vAlign w:val="center"/>
            <w:hideMark/>
          </w:tcPr>
          <w:p w14:paraId="63B9C8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95D29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60816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918A6EF"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0DC84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76CDF94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6E247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1E2D6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98,00</w:t>
            </w:r>
          </w:p>
        </w:tc>
        <w:tc>
          <w:tcPr>
            <w:tcW w:w="995" w:type="dxa"/>
            <w:tcBorders>
              <w:top w:val="nil"/>
              <w:left w:val="nil"/>
              <w:bottom w:val="single" w:sz="4" w:space="0" w:color="auto"/>
              <w:right w:val="single" w:sz="4" w:space="0" w:color="auto"/>
            </w:tcBorders>
            <w:shd w:val="clear" w:color="auto" w:fill="auto"/>
            <w:vAlign w:val="center"/>
            <w:hideMark/>
          </w:tcPr>
          <w:p w14:paraId="363CDC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D927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0C6E3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C93B6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1C8DE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0218B00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082698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BA4D0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449,00</w:t>
            </w:r>
          </w:p>
        </w:tc>
        <w:tc>
          <w:tcPr>
            <w:tcW w:w="995" w:type="dxa"/>
            <w:tcBorders>
              <w:top w:val="nil"/>
              <w:left w:val="nil"/>
              <w:bottom w:val="single" w:sz="4" w:space="0" w:color="auto"/>
              <w:right w:val="single" w:sz="4" w:space="0" w:color="auto"/>
            </w:tcBorders>
            <w:shd w:val="clear" w:color="auto" w:fill="auto"/>
            <w:vAlign w:val="center"/>
            <w:hideMark/>
          </w:tcPr>
          <w:p w14:paraId="0CF190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A34F3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C7F96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48B164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23F8746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D9542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3131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44E8D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F5E23F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6E238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FAC9AC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DN114x5</w:t>
            </w:r>
          </w:p>
        </w:tc>
        <w:tc>
          <w:tcPr>
            <w:tcW w:w="943" w:type="dxa"/>
            <w:tcBorders>
              <w:top w:val="nil"/>
              <w:left w:val="nil"/>
              <w:bottom w:val="single" w:sz="4" w:space="0" w:color="auto"/>
              <w:right w:val="single" w:sz="4" w:space="0" w:color="auto"/>
            </w:tcBorders>
            <w:shd w:val="clear" w:color="auto" w:fill="auto"/>
            <w:vAlign w:val="center"/>
            <w:hideMark/>
          </w:tcPr>
          <w:p w14:paraId="1BB9AC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D1B11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527195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A9158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4EE91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6F4E5E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995ED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17BBB78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DN110 PN=1,0 ՄՊա</w:t>
            </w:r>
          </w:p>
        </w:tc>
        <w:tc>
          <w:tcPr>
            <w:tcW w:w="943" w:type="dxa"/>
            <w:tcBorders>
              <w:top w:val="nil"/>
              <w:left w:val="nil"/>
              <w:bottom w:val="single" w:sz="4" w:space="0" w:color="auto"/>
              <w:right w:val="single" w:sz="4" w:space="0" w:color="auto"/>
            </w:tcBorders>
            <w:shd w:val="clear" w:color="auto" w:fill="auto"/>
            <w:vAlign w:val="center"/>
            <w:hideMark/>
          </w:tcPr>
          <w:p w14:paraId="177B57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1DE9D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119,0</w:t>
            </w:r>
          </w:p>
        </w:tc>
        <w:tc>
          <w:tcPr>
            <w:tcW w:w="995" w:type="dxa"/>
            <w:tcBorders>
              <w:top w:val="nil"/>
              <w:left w:val="nil"/>
              <w:bottom w:val="single" w:sz="4" w:space="0" w:color="auto"/>
              <w:right w:val="single" w:sz="4" w:space="0" w:color="auto"/>
            </w:tcBorders>
            <w:shd w:val="clear" w:color="auto" w:fill="auto"/>
            <w:vAlign w:val="center"/>
            <w:hideMark/>
          </w:tcPr>
          <w:p w14:paraId="0453C0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1D1E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41DD1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B4CC64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C2392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1BA8AD1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DN90 PN=1,0 ՄՊա</w:t>
            </w:r>
          </w:p>
        </w:tc>
        <w:tc>
          <w:tcPr>
            <w:tcW w:w="943" w:type="dxa"/>
            <w:tcBorders>
              <w:top w:val="nil"/>
              <w:left w:val="nil"/>
              <w:bottom w:val="single" w:sz="4" w:space="0" w:color="auto"/>
              <w:right w:val="single" w:sz="4" w:space="0" w:color="auto"/>
            </w:tcBorders>
            <w:shd w:val="clear" w:color="auto" w:fill="auto"/>
            <w:vAlign w:val="center"/>
            <w:hideMark/>
          </w:tcPr>
          <w:p w14:paraId="3105F7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D00F5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312,0</w:t>
            </w:r>
          </w:p>
        </w:tc>
        <w:tc>
          <w:tcPr>
            <w:tcW w:w="995" w:type="dxa"/>
            <w:tcBorders>
              <w:top w:val="nil"/>
              <w:left w:val="nil"/>
              <w:bottom w:val="single" w:sz="4" w:space="0" w:color="auto"/>
              <w:right w:val="single" w:sz="4" w:space="0" w:color="auto"/>
            </w:tcBorders>
            <w:shd w:val="clear" w:color="auto" w:fill="auto"/>
            <w:vAlign w:val="center"/>
            <w:hideMark/>
          </w:tcPr>
          <w:p w14:paraId="38CF65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80AF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EDBA4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634778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B603C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45F94F4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0863EC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C6E24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54,0</w:t>
            </w:r>
          </w:p>
        </w:tc>
        <w:tc>
          <w:tcPr>
            <w:tcW w:w="995" w:type="dxa"/>
            <w:tcBorders>
              <w:top w:val="nil"/>
              <w:left w:val="nil"/>
              <w:bottom w:val="single" w:sz="4" w:space="0" w:color="auto"/>
              <w:right w:val="single" w:sz="4" w:space="0" w:color="auto"/>
            </w:tcBorders>
            <w:shd w:val="clear" w:color="auto" w:fill="auto"/>
            <w:vAlign w:val="center"/>
            <w:hideMark/>
          </w:tcPr>
          <w:p w14:paraId="287D7E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15E8A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3015C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6AE0018"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5DB0B2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F46BFB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68368BD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F9F19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65A273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43EAF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3D2BD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8AA94B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C4644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1EB259A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3B2707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36442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18669D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3A340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8E6C8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CE7419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318D3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1A76C23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DN100 (St) խողովակների ձևավոր մասերի մոնտաժում (1 հատ)</w:t>
            </w:r>
          </w:p>
        </w:tc>
        <w:tc>
          <w:tcPr>
            <w:tcW w:w="943" w:type="dxa"/>
            <w:tcBorders>
              <w:top w:val="nil"/>
              <w:left w:val="nil"/>
              <w:bottom w:val="single" w:sz="4" w:space="0" w:color="auto"/>
              <w:right w:val="single" w:sz="4" w:space="0" w:color="auto"/>
            </w:tcBorders>
            <w:shd w:val="clear" w:color="auto" w:fill="auto"/>
            <w:noWrap/>
            <w:vAlign w:val="center"/>
            <w:hideMark/>
          </w:tcPr>
          <w:p w14:paraId="5905CD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4EB38F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0,0055</w:t>
            </w:r>
          </w:p>
        </w:tc>
        <w:tc>
          <w:tcPr>
            <w:tcW w:w="995" w:type="dxa"/>
            <w:tcBorders>
              <w:top w:val="nil"/>
              <w:left w:val="nil"/>
              <w:bottom w:val="single" w:sz="4" w:space="0" w:color="auto"/>
              <w:right w:val="single" w:sz="4" w:space="0" w:color="auto"/>
            </w:tcBorders>
            <w:shd w:val="clear" w:color="auto" w:fill="auto"/>
            <w:vAlign w:val="center"/>
            <w:hideMark/>
          </w:tcPr>
          <w:p w14:paraId="5994FD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3C5C6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56CE0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294C58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ECB61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7B61541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DN90-DN40</w:t>
            </w:r>
          </w:p>
        </w:tc>
        <w:tc>
          <w:tcPr>
            <w:tcW w:w="943" w:type="dxa"/>
            <w:tcBorders>
              <w:top w:val="nil"/>
              <w:left w:val="nil"/>
              <w:bottom w:val="single" w:sz="4" w:space="0" w:color="auto"/>
              <w:right w:val="single" w:sz="4" w:space="0" w:color="auto"/>
            </w:tcBorders>
            <w:shd w:val="clear" w:color="auto" w:fill="auto"/>
            <w:vAlign w:val="center"/>
            <w:hideMark/>
          </w:tcPr>
          <w:p w14:paraId="5FE4C7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6D034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5C7F74C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0AEE4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7D50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8585433"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06B3E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5D47197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0BA8CE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614A59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12159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76A3D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1B8C4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84F457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FA2E4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071B2CD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DN110(HDPE) - մետաղ DN100(St)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3892FE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A4AC2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10F0B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93363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38D21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F2F489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42816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60E8C96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DN100(St)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5D82EE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0312D0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0,5</w:t>
            </w:r>
          </w:p>
        </w:tc>
        <w:tc>
          <w:tcPr>
            <w:tcW w:w="995" w:type="dxa"/>
            <w:tcBorders>
              <w:top w:val="nil"/>
              <w:left w:val="nil"/>
              <w:bottom w:val="single" w:sz="4" w:space="0" w:color="auto"/>
              <w:right w:val="single" w:sz="4" w:space="0" w:color="auto"/>
            </w:tcBorders>
            <w:shd w:val="clear" w:color="auto" w:fill="auto"/>
            <w:vAlign w:val="center"/>
            <w:hideMark/>
          </w:tcPr>
          <w:p w14:paraId="03CD29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0CC80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74E2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29A2B50"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3FFC3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65F299FC" w14:textId="77777777" w:rsidR="00EB638C" w:rsidRPr="00EB638C" w:rsidRDefault="00EB638C" w:rsidP="00EB638C">
            <w:pPr>
              <w:rPr>
                <w:rFonts w:ascii="Sylfaen" w:hAnsi="Sylfaen"/>
                <w:color w:val="000000"/>
                <w:sz w:val="20"/>
                <w:szCs w:val="20"/>
                <w:lang w:val="ru-RU" w:eastAsia="ru-RU"/>
              </w:rPr>
            </w:pPr>
            <w:r w:rsidRPr="00EB638C">
              <w:rPr>
                <w:rFonts w:ascii="Sylfaen" w:hAnsi="Sylfaen"/>
                <w:color w:val="000000"/>
                <w:sz w:val="20"/>
                <w:szCs w:val="20"/>
                <w:lang w:val="ru-RU" w:eastAsia="ru-RU"/>
              </w:rPr>
              <w:t>Պողպատե (St) DN114x5 խողովակների և ձևավոր մասերի մակերեսների երկշերտ ներկում՝ հակակոռոզիոն ներկով</w:t>
            </w:r>
          </w:p>
        </w:tc>
        <w:tc>
          <w:tcPr>
            <w:tcW w:w="943" w:type="dxa"/>
            <w:tcBorders>
              <w:top w:val="nil"/>
              <w:left w:val="nil"/>
              <w:bottom w:val="single" w:sz="4" w:space="0" w:color="auto"/>
              <w:right w:val="single" w:sz="4" w:space="0" w:color="auto"/>
            </w:tcBorders>
            <w:shd w:val="clear" w:color="auto" w:fill="auto"/>
            <w:vAlign w:val="center"/>
            <w:hideMark/>
          </w:tcPr>
          <w:p w14:paraId="270A3E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4F133C6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300209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939F0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ED73F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60854D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F7C7D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55DDA3E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Փականների տակդիր Ø50 խողովակից և δ=6մմ, 100x100մմ չափերով 2թիթեղներից, Gմիջ=4,8կգ</w:t>
            </w:r>
          </w:p>
        </w:tc>
        <w:tc>
          <w:tcPr>
            <w:tcW w:w="943" w:type="dxa"/>
            <w:tcBorders>
              <w:top w:val="nil"/>
              <w:left w:val="nil"/>
              <w:bottom w:val="single" w:sz="4" w:space="0" w:color="auto"/>
              <w:right w:val="single" w:sz="4" w:space="0" w:color="auto"/>
            </w:tcBorders>
            <w:shd w:val="clear" w:color="auto" w:fill="auto"/>
            <w:vAlign w:val="center"/>
            <w:hideMark/>
          </w:tcPr>
          <w:p w14:paraId="32E63388"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4453B4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0,0048</w:t>
            </w:r>
          </w:p>
        </w:tc>
        <w:tc>
          <w:tcPr>
            <w:tcW w:w="995" w:type="dxa"/>
            <w:tcBorders>
              <w:top w:val="nil"/>
              <w:left w:val="nil"/>
              <w:bottom w:val="single" w:sz="4" w:space="0" w:color="auto"/>
              <w:right w:val="single" w:sz="4" w:space="0" w:color="auto"/>
            </w:tcBorders>
            <w:shd w:val="clear" w:color="auto" w:fill="auto"/>
            <w:vAlign w:val="center"/>
            <w:hideMark/>
          </w:tcPr>
          <w:p w14:paraId="5A52F3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525C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1BACA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CF9720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8AACA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6B36550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DN114x5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E69FE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34933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0A59152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68DA3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2C57A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52A258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897E4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46226BC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DN110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318DB71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4B6BD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119,0</w:t>
            </w:r>
          </w:p>
        </w:tc>
        <w:tc>
          <w:tcPr>
            <w:tcW w:w="995" w:type="dxa"/>
            <w:tcBorders>
              <w:top w:val="nil"/>
              <w:left w:val="nil"/>
              <w:bottom w:val="single" w:sz="4" w:space="0" w:color="auto"/>
              <w:right w:val="single" w:sz="4" w:space="0" w:color="auto"/>
            </w:tcBorders>
            <w:shd w:val="clear" w:color="auto" w:fill="auto"/>
            <w:vAlign w:val="center"/>
            <w:hideMark/>
          </w:tcPr>
          <w:p w14:paraId="1181B2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7A56A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FEB69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82427A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CEFD9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386D970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DN90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5F48E0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9CB4F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312,0</w:t>
            </w:r>
          </w:p>
        </w:tc>
        <w:tc>
          <w:tcPr>
            <w:tcW w:w="995" w:type="dxa"/>
            <w:tcBorders>
              <w:top w:val="nil"/>
              <w:left w:val="nil"/>
              <w:bottom w:val="single" w:sz="4" w:space="0" w:color="auto"/>
              <w:right w:val="single" w:sz="4" w:space="0" w:color="auto"/>
            </w:tcBorders>
            <w:shd w:val="clear" w:color="auto" w:fill="auto"/>
            <w:vAlign w:val="center"/>
            <w:hideMark/>
          </w:tcPr>
          <w:p w14:paraId="57AFB8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B418A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C6B36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104B97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E1319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4DD9390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216DC9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BCE01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54,0</w:t>
            </w:r>
          </w:p>
        </w:tc>
        <w:tc>
          <w:tcPr>
            <w:tcW w:w="995" w:type="dxa"/>
            <w:tcBorders>
              <w:top w:val="nil"/>
              <w:left w:val="nil"/>
              <w:bottom w:val="single" w:sz="4" w:space="0" w:color="auto"/>
              <w:right w:val="single" w:sz="4" w:space="0" w:color="auto"/>
            </w:tcBorders>
            <w:shd w:val="clear" w:color="auto" w:fill="auto"/>
            <w:vAlign w:val="center"/>
            <w:hideMark/>
          </w:tcPr>
          <w:p w14:paraId="790E0B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AEB90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A1775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406D3C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D4C3359"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II.8. Ջրագիծ-8</w:t>
            </w:r>
          </w:p>
        </w:tc>
        <w:tc>
          <w:tcPr>
            <w:tcW w:w="995" w:type="dxa"/>
            <w:tcBorders>
              <w:top w:val="nil"/>
              <w:left w:val="nil"/>
              <w:bottom w:val="single" w:sz="4" w:space="0" w:color="auto"/>
              <w:right w:val="single" w:sz="4" w:space="0" w:color="auto"/>
            </w:tcBorders>
            <w:shd w:val="clear" w:color="auto" w:fill="auto"/>
            <w:vAlign w:val="center"/>
            <w:hideMark/>
          </w:tcPr>
          <w:p w14:paraId="3F5A8F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03B8955"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5710367A"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3,73</w:t>
            </w:r>
          </w:p>
        </w:tc>
      </w:tr>
      <w:tr w:rsidR="00EB638C" w:rsidRPr="00EB638C" w14:paraId="4A407086"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4F7D4A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II.9. Ջրագիծ-9</w:t>
            </w:r>
          </w:p>
        </w:tc>
        <w:tc>
          <w:tcPr>
            <w:tcW w:w="995" w:type="dxa"/>
            <w:tcBorders>
              <w:top w:val="nil"/>
              <w:left w:val="nil"/>
              <w:bottom w:val="single" w:sz="4" w:space="0" w:color="auto"/>
              <w:right w:val="single" w:sz="4" w:space="0" w:color="auto"/>
            </w:tcBorders>
            <w:shd w:val="clear" w:color="auto" w:fill="auto"/>
            <w:vAlign w:val="center"/>
            <w:hideMark/>
          </w:tcPr>
          <w:p w14:paraId="22A711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E5419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B6419D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0BB38B0"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529A4AA"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499EDB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531F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5E5EC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ABE302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97A90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DFAF3A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5F633D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D37F8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32,00</w:t>
            </w:r>
          </w:p>
        </w:tc>
        <w:tc>
          <w:tcPr>
            <w:tcW w:w="995" w:type="dxa"/>
            <w:tcBorders>
              <w:top w:val="nil"/>
              <w:left w:val="nil"/>
              <w:bottom w:val="single" w:sz="4" w:space="0" w:color="auto"/>
              <w:right w:val="single" w:sz="4" w:space="0" w:color="auto"/>
            </w:tcBorders>
            <w:shd w:val="clear" w:color="auto" w:fill="auto"/>
            <w:vAlign w:val="center"/>
            <w:hideMark/>
          </w:tcPr>
          <w:p w14:paraId="673AB8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2C191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6F1F1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1ABB61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D4921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2</w:t>
            </w:r>
          </w:p>
        </w:tc>
        <w:tc>
          <w:tcPr>
            <w:tcW w:w="4837" w:type="dxa"/>
            <w:tcBorders>
              <w:top w:val="nil"/>
              <w:left w:val="nil"/>
              <w:bottom w:val="single" w:sz="4" w:space="0" w:color="auto"/>
              <w:right w:val="single" w:sz="4" w:space="0" w:color="auto"/>
            </w:tcBorders>
            <w:shd w:val="clear" w:color="auto" w:fill="auto"/>
            <w:vAlign w:val="center"/>
            <w:hideMark/>
          </w:tcPr>
          <w:p w14:paraId="198C939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10733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C41CE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13A5CA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A6140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FF3A9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7D600E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3759A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61B5DE6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922A3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0EB71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121,00</w:t>
            </w:r>
          </w:p>
        </w:tc>
        <w:tc>
          <w:tcPr>
            <w:tcW w:w="995" w:type="dxa"/>
            <w:tcBorders>
              <w:top w:val="nil"/>
              <w:left w:val="nil"/>
              <w:bottom w:val="single" w:sz="4" w:space="0" w:color="auto"/>
              <w:right w:val="single" w:sz="4" w:space="0" w:color="auto"/>
            </w:tcBorders>
            <w:shd w:val="clear" w:color="auto" w:fill="auto"/>
            <w:vAlign w:val="center"/>
            <w:hideMark/>
          </w:tcPr>
          <w:p w14:paraId="4368C0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4AE8F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7D52A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1343E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7EDB9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55F10DB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1BA890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CB4E4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32A3F0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5580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31A1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535445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E2002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1CFE7B5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69CE79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1233B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2FB39C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88215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170F3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C74998D"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78B02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AEE230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2CC3BA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BDBBD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22,00</w:t>
            </w:r>
          </w:p>
        </w:tc>
        <w:tc>
          <w:tcPr>
            <w:tcW w:w="995" w:type="dxa"/>
            <w:tcBorders>
              <w:top w:val="nil"/>
              <w:left w:val="nil"/>
              <w:bottom w:val="single" w:sz="4" w:space="0" w:color="auto"/>
              <w:right w:val="single" w:sz="4" w:space="0" w:color="auto"/>
            </w:tcBorders>
            <w:shd w:val="clear" w:color="auto" w:fill="auto"/>
            <w:vAlign w:val="center"/>
            <w:hideMark/>
          </w:tcPr>
          <w:p w14:paraId="68122E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9192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7ABFF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E3ECE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03392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3594E2B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2BC9C7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6F323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129,00</w:t>
            </w:r>
          </w:p>
        </w:tc>
        <w:tc>
          <w:tcPr>
            <w:tcW w:w="995" w:type="dxa"/>
            <w:tcBorders>
              <w:top w:val="nil"/>
              <w:left w:val="nil"/>
              <w:bottom w:val="single" w:sz="4" w:space="0" w:color="auto"/>
              <w:right w:val="single" w:sz="4" w:space="0" w:color="auto"/>
            </w:tcBorders>
            <w:shd w:val="clear" w:color="auto" w:fill="auto"/>
            <w:vAlign w:val="center"/>
            <w:hideMark/>
          </w:tcPr>
          <w:p w14:paraId="68A27C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C8BBF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838DF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0A86ED4"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B031501"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4049BA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7746E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8C7B6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6C6372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8B074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2482DE5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4B97E6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D6EC5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140,0</w:t>
            </w:r>
          </w:p>
        </w:tc>
        <w:tc>
          <w:tcPr>
            <w:tcW w:w="995" w:type="dxa"/>
            <w:tcBorders>
              <w:top w:val="nil"/>
              <w:left w:val="nil"/>
              <w:bottom w:val="single" w:sz="4" w:space="0" w:color="auto"/>
              <w:right w:val="single" w:sz="4" w:space="0" w:color="auto"/>
            </w:tcBorders>
            <w:shd w:val="clear" w:color="auto" w:fill="auto"/>
            <w:vAlign w:val="center"/>
            <w:hideMark/>
          </w:tcPr>
          <w:p w14:paraId="3D9B8F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3D541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742BF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C674B41"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D3DC4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15A588D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DN90-50</w:t>
            </w:r>
          </w:p>
        </w:tc>
        <w:tc>
          <w:tcPr>
            <w:tcW w:w="943" w:type="dxa"/>
            <w:tcBorders>
              <w:top w:val="nil"/>
              <w:left w:val="nil"/>
              <w:bottom w:val="single" w:sz="4" w:space="0" w:color="auto"/>
              <w:right w:val="single" w:sz="4" w:space="0" w:color="auto"/>
            </w:tcBorders>
            <w:shd w:val="clear" w:color="auto" w:fill="auto"/>
            <w:vAlign w:val="center"/>
            <w:hideMark/>
          </w:tcPr>
          <w:p w14:paraId="0A7EF0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2E9B7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1B2801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8E05A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1F3AE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92B3B85"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1BEF6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5F8D1F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259C6B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CE3DE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CD2F2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39EC5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CFE77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0E0896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A971D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251D79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8C782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8F119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140,0</w:t>
            </w:r>
          </w:p>
        </w:tc>
        <w:tc>
          <w:tcPr>
            <w:tcW w:w="995" w:type="dxa"/>
            <w:tcBorders>
              <w:top w:val="nil"/>
              <w:left w:val="nil"/>
              <w:bottom w:val="single" w:sz="4" w:space="0" w:color="auto"/>
              <w:right w:val="single" w:sz="4" w:space="0" w:color="auto"/>
            </w:tcBorders>
            <w:shd w:val="clear" w:color="auto" w:fill="auto"/>
            <w:vAlign w:val="center"/>
            <w:hideMark/>
          </w:tcPr>
          <w:p w14:paraId="1478F5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F7A38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D372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993DA27"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21037614"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II.9. Ջրագիծ-9</w:t>
            </w:r>
          </w:p>
        </w:tc>
        <w:tc>
          <w:tcPr>
            <w:tcW w:w="995" w:type="dxa"/>
            <w:tcBorders>
              <w:top w:val="nil"/>
              <w:left w:val="nil"/>
              <w:bottom w:val="single" w:sz="4" w:space="0" w:color="auto"/>
              <w:right w:val="single" w:sz="4" w:space="0" w:color="auto"/>
            </w:tcBorders>
            <w:shd w:val="clear" w:color="auto" w:fill="auto"/>
            <w:vAlign w:val="center"/>
            <w:hideMark/>
          </w:tcPr>
          <w:p w14:paraId="1CD5B2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D2660C2"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545AC712"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0,71</w:t>
            </w:r>
          </w:p>
        </w:tc>
      </w:tr>
      <w:tr w:rsidR="00EB638C" w:rsidRPr="00EB638C" w14:paraId="15A8152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824D11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II.10. Ջրագիծ-10</w:t>
            </w:r>
          </w:p>
        </w:tc>
        <w:tc>
          <w:tcPr>
            <w:tcW w:w="995" w:type="dxa"/>
            <w:tcBorders>
              <w:top w:val="nil"/>
              <w:left w:val="nil"/>
              <w:bottom w:val="single" w:sz="4" w:space="0" w:color="auto"/>
              <w:right w:val="single" w:sz="4" w:space="0" w:color="auto"/>
            </w:tcBorders>
            <w:shd w:val="clear" w:color="auto" w:fill="auto"/>
            <w:vAlign w:val="center"/>
            <w:hideMark/>
          </w:tcPr>
          <w:p w14:paraId="377792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14ED0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7940C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EFBA34D"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C3F524D"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544540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FC716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3A513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BE0060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6B4A0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6A70060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66A508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44100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29,00</w:t>
            </w:r>
          </w:p>
        </w:tc>
        <w:tc>
          <w:tcPr>
            <w:tcW w:w="995" w:type="dxa"/>
            <w:tcBorders>
              <w:top w:val="nil"/>
              <w:left w:val="nil"/>
              <w:bottom w:val="single" w:sz="4" w:space="0" w:color="auto"/>
              <w:right w:val="single" w:sz="4" w:space="0" w:color="auto"/>
            </w:tcBorders>
            <w:shd w:val="clear" w:color="auto" w:fill="auto"/>
            <w:vAlign w:val="center"/>
            <w:hideMark/>
          </w:tcPr>
          <w:p w14:paraId="2CAC1D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1FC95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21071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DB7AAB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C535C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51F21F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5667E99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B78F0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9,00</w:t>
            </w:r>
          </w:p>
        </w:tc>
        <w:tc>
          <w:tcPr>
            <w:tcW w:w="995" w:type="dxa"/>
            <w:tcBorders>
              <w:top w:val="nil"/>
              <w:left w:val="nil"/>
              <w:bottom w:val="single" w:sz="4" w:space="0" w:color="auto"/>
              <w:right w:val="single" w:sz="4" w:space="0" w:color="auto"/>
            </w:tcBorders>
            <w:shd w:val="clear" w:color="auto" w:fill="auto"/>
            <w:vAlign w:val="center"/>
            <w:hideMark/>
          </w:tcPr>
          <w:p w14:paraId="19C012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880BE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E062B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A0A7DC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A1C4F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B1EC2A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61DC5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F1F40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152,00</w:t>
            </w:r>
          </w:p>
        </w:tc>
        <w:tc>
          <w:tcPr>
            <w:tcW w:w="995" w:type="dxa"/>
            <w:tcBorders>
              <w:top w:val="nil"/>
              <w:left w:val="nil"/>
              <w:bottom w:val="single" w:sz="4" w:space="0" w:color="auto"/>
              <w:right w:val="single" w:sz="4" w:space="0" w:color="auto"/>
            </w:tcBorders>
            <w:shd w:val="clear" w:color="auto" w:fill="auto"/>
            <w:vAlign w:val="center"/>
            <w:hideMark/>
          </w:tcPr>
          <w:p w14:paraId="1D04CC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C37DB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5FBDA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AC08F4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F891B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59E3A6C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0D81BA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4D1CA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6,00</w:t>
            </w:r>
          </w:p>
        </w:tc>
        <w:tc>
          <w:tcPr>
            <w:tcW w:w="995" w:type="dxa"/>
            <w:tcBorders>
              <w:top w:val="nil"/>
              <w:left w:val="nil"/>
              <w:bottom w:val="single" w:sz="4" w:space="0" w:color="auto"/>
              <w:right w:val="single" w:sz="4" w:space="0" w:color="auto"/>
            </w:tcBorders>
            <w:shd w:val="clear" w:color="auto" w:fill="auto"/>
            <w:vAlign w:val="center"/>
            <w:hideMark/>
          </w:tcPr>
          <w:p w14:paraId="3F4C36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9E071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26794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36340A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845D1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798F00C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7E1E12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2AF55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12,00</w:t>
            </w:r>
          </w:p>
        </w:tc>
        <w:tc>
          <w:tcPr>
            <w:tcW w:w="995" w:type="dxa"/>
            <w:tcBorders>
              <w:top w:val="nil"/>
              <w:left w:val="nil"/>
              <w:bottom w:val="single" w:sz="4" w:space="0" w:color="auto"/>
              <w:right w:val="single" w:sz="4" w:space="0" w:color="auto"/>
            </w:tcBorders>
            <w:shd w:val="clear" w:color="auto" w:fill="auto"/>
            <w:vAlign w:val="center"/>
            <w:hideMark/>
          </w:tcPr>
          <w:p w14:paraId="7B7F56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F20E0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493A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5D65C31"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1B3BB0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71BDC0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12D3FC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99D3B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26,00</w:t>
            </w:r>
          </w:p>
        </w:tc>
        <w:tc>
          <w:tcPr>
            <w:tcW w:w="995" w:type="dxa"/>
            <w:tcBorders>
              <w:top w:val="nil"/>
              <w:left w:val="nil"/>
              <w:bottom w:val="single" w:sz="4" w:space="0" w:color="auto"/>
              <w:right w:val="single" w:sz="4" w:space="0" w:color="auto"/>
            </w:tcBorders>
            <w:shd w:val="clear" w:color="auto" w:fill="auto"/>
            <w:vAlign w:val="center"/>
            <w:hideMark/>
          </w:tcPr>
          <w:p w14:paraId="50040D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7BA6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9D83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150A3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B9B7B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66EDE87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4FFB43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56674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152,00</w:t>
            </w:r>
          </w:p>
        </w:tc>
        <w:tc>
          <w:tcPr>
            <w:tcW w:w="995" w:type="dxa"/>
            <w:tcBorders>
              <w:top w:val="nil"/>
              <w:left w:val="nil"/>
              <w:bottom w:val="single" w:sz="4" w:space="0" w:color="auto"/>
              <w:right w:val="single" w:sz="4" w:space="0" w:color="auto"/>
            </w:tcBorders>
            <w:shd w:val="clear" w:color="auto" w:fill="auto"/>
            <w:vAlign w:val="center"/>
            <w:hideMark/>
          </w:tcPr>
          <w:p w14:paraId="769269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9E7BA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9D7C7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58E7D9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03611A3"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454F67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23E44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9DB1A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4D981C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67582D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52962A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1FBA4D6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9382C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165,0</w:t>
            </w:r>
          </w:p>
        </w:tc>
        <w:tc>
          <w:tcPr>
            <w:tcW w:w="995" w:type="dxa"/>
            <w:tcBorders>
              <w:top w:val="nil"/>
              <w:left w:val="nil"/>
              <w:bottom w:val="single" w:sz="4" w:space="0" w:color="auto"/>
              <w:right w:val="single" w:sz="4" w:space="0" w:color="auto"/>
            </w:tcBorders>
            <w:shd w:val="clear" w:color="auto" w:fill="auto"/>
            <w:vAlign w:val="center"/>
            <w:hideMark/>
          </w:tcPr>
          <w:p w14:paraId="0B19B4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43896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9E22C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86C6450"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753A1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E741E4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DN50</w:t>
            </w:r>
          </w:p>
        </w:tc>
        <w:tc>
          <w:tcPr>
            <w:tcW w:w="943" w:type="dxa"/>
            <w:tcBorders>
              <w:top w:val="nil"/>
              <w:left w:val="nil"/>
              <w:bottom w:val="single" w:sz="4" w:space="0" w:color="auto"/>
              <w:right w:val="single" w:sz="4" w:space="0" w:color="auto"/>
            </w:tcBorders>
            <w:shd w:val="clear" w:color="auto" w:fill="auto"/>
            <w:vAlign w:val="center"/>
            <w:hideMark/>
          </w:tcPr>
          <w:p w14:paraId="47B96E1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FC157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2745A5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DBE9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8990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8CB9AD"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1512E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227A4AF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489BDF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EE08F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7FF6A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C9D93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4267C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F01D86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8BBF9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E5484E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5B7A73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3B44F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165,0</w:t>
            </w:r>
          </w:p>
        </w:tc>
        <w:tc>
          <w:tcPr>
            <w:tcW w:w="995" w:type="dxa"/>
            <w:tcBorders>
              <w:top w:val="nil"/>
              <w:left w:val="nil"/>
              <w:bottom w:val="single" w:sz="4" w:space="0" w:color="auto"/>
              <w:right w:val="single" w:sz="4" w:space="0" w:color="auto"/>
            </w:tcBorders>
            <w:shd w:val="clear" w:color="auto" w:fill="auto"/>
            <w:vAlign w:val="center"/>
            <w:hideMark/>
          </w:tcPr>
          <w:p w14:paraId="3754D6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CAA97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770D7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19F7826"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4D6EEC9"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II.10. Ջրագիծ-10</w:t>
            </w:r>
          </w:p>
        </w:tc>
        <w:tc>
          <w:tcPr>
            <w:tcW w:w="995" w:type="dxa"/>
            <w:tcBorders>
              <w:top w:val="nil"/>
              <w:left w:val="nil"/>
              <w:bottom w:val="single" w:sz="4" w:space="0" w:color="auto"/>
              <w:right w:val="single" w:sz="4" w:space="0" w:color="auto"/>
            </w:tcBorders>
            <w:shd w:val="clear" w:color="auto" w:fill="auto"/>
            <w:vAlign w:val="center"/>
            <w:hideMark/>
          </w:tcPr>
          <w:p w14:paraId="14935D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4871CD2"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7E698851"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0,83</w:t>
            </w:r>
          </w:p>
        </w:tc>
      </w:tr>
      <w:tr w:rsidR="00EB638C" w:rsidRPr="00EB638C" w14:paraId="3FCD58C0"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DD112D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II.11. Ջրագիծ-11</w:t>
            </w:r>
          </w:p>
        </w:tc>
        <w:tc>
          <w:tcPr>
            <w:tcW w:w="995" w:type="dxa"/>
            <w:tcBorders>
              <w:top w:val="nil"/>
              <w:left w:val="nil"/>
              <w:bottom w:val="single" w:sz="4" w:space="0" w:color="auto"/>
              <w:right w:val="single" w:sz="4" w:space="0" w:color="auto"/>
            </w:tcBorders>
            <w:shd w:val="clear" w:color="auto" w:fill="auto"/>
            <w:vAlign w:val="center"/>
            <w:hideMark/>
          </w:tcPr>
          <w:p w14:paraId="68CD5F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9D8B2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954A8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18BAC96"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43D295CA"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0C950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2720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605A4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C254AB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668B6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A24CB8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50A1FA2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1057A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62,00</w:t>
            </w:r>
          </w:p>
        </w:tc>
        <w:tc>
          <w:tcPr>
            <w:tcW w:w="995" w:type="dxa"/>
            <w:tcBorders>
              <w:top w:val="nil"/>
              <w:left w:val="nil"/>
              <w:bottom w:val="single" w:sz="4" w:space="0" w:color="auto"/>
              <w:right w:val="single" w:sz="4" w:space="0" w:color="auto"/>
            </w:tcBorders>
            <w:shd w:val="clear" w:color="auto" w:fill="auto"/>
            <w:vAlign w:val="center"/>
            <w:hideMark/>
          </w:tcPr>
          <w:p w14:paraId="7A491B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1C23B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68F2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B01DC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DAF61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2C4BF9E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9BF70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0567C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3,00</w:t>
            </w:r>
          </w:p>
        </w:tc>
        <w:tc>
          <w:tcPr>
            <w:tcW w:w="995" w:type="dxa"/>
            <w:tcBorders>
              <w:top w:val="nil"/>
              <w:left w:val="nil"/>
              <w:bottom w:val="single" w:sz="4" w:space="0" w:color="auto"/>
              <w:right w:val="single" w:sz="4" w:space="0" w:color="auto"/>
            </w:tcBorders>
            <w:shd w:val="clear" w:color="auto" w:fill="auto"/>
            <w:vAlign w:val="center"/>
            <w:hideMark/>
          </w:tcPr>
          <w:p w14:paraId="50EA7E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F0570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EBFFF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05620B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D7257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568DA9D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3B902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B9C3C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245,50</w:t>
            </w:r>
          </w:p>
        </w:tc>
        <w:tc>
          <w:tcPr>
            <w:tcW w:w="995" w:type="dxa"/>
            <w:tcBorders>
              <w:top w:val="nil"/>
              <w:left w:val="nil"/>
              <w:bottom w:val="single" w:sz="4" w:space="0" w:color="auto"/>
              <w:right w:val="single" w:sz="4" w:space="0" w:color="auto"/>
            </w:tcBorders>
            <w:shd w:val="clear" w:color="auto" w:fill="auto"/>
            <w:vAlign w:val="center"/>
            <w:hideMark/>
          </w:tcPr>
          <w:p w14:paraId="73D5FD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35822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73CBE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A8990B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33135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4</w:t>
            </w:r>
          </w:p>
        </w:tc>
        <w:tc>
          <w:tcPr>
            <w:tcW w:w="4837" w:type="dxa"/>
            <w:tcBorders>
              <w:top w:val="nil"/>
              <w:left w:val="nil"/>
              <w:bottom w:val="single" w:sz="4" w:space="0" w:color="auto"/>
              <w:right w:val="single" w:sz="4" w:space="0" w:color="auto"/>
            </w:tcBorders>
            <w:shd w:val="clear" w:color="auto" w:fill="auto"/>
            <w:vAlign w:val="center"/>
            <w:hideMark/>
          </w:tcPr>
          <w:p w14:paraId="21DAFAC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68D455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4DD1C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219A0F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E4F58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50EF99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4554F8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A8075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1D21AC4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FDAB8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4F6DD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3D8E2F6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2BE4C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9A02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5187A3"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7D7E4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205963C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20564D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9EB9A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45,00</w:t>
            </w:r>
          </w:p>
        </w:tc>
        <w:tc>
          <w:tcPr>
            <w:tcW w:w="995" w:type="dxa"/>
            <w:tcBorders>
              <w:top w:val="nil"/>
              <w:left w:val="nil"/>
              <w:bottom w:val="single" w:sz="4" w:space="0" w:color="auto"/>
              <w:right w:val="single" w:sz="4" w:space="0" w:color="auto"/>
            </w:tcBorders>
            <w:shd w:val="clear" w:color="auto" w:fill="auto"/>
            <w:vAlign w:val="center"/>
            <w:hideMark/>
          </w:tcPr>
          <w:p w14:paraId="4E9EC1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7EB8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7B17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7687AF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ACD35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7D9BC54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BEB32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90B49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245,50</w:t>
            </w:r>
          </w:p>
        </w:tc>
        <w:tc>
          <w:tcPr>
            <w:tcW w:w="995" w:type="dxa"/>
            <w:tcBorders>
              <w:top w:val="nil"/>
              <w:left w:val="nil"/>
              <w:bottom w:val="single" w:sz="4" w:space="0" w:color="auto"/>
              <w:right w:val="single" w:sz="4" w:space="0" w:color="auto"/>
            </w:tcBorders>
            <w:shd w:val="clear" w:color="auto" w:fill="auto"/>
            <w:vAlign w:val="center"/>
            <w:hideMark/>
          </w:tcPr>
          <w:p w14:paraId="712232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7F805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10492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5A04557"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E4380BE"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EAEFF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A98EC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7B353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F5CF9F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090DF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0E52EC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DN63 PN=1,0 ՄՊա</w:t>
            </w:r>
          </w:p>
        </w:tc>
        <w:tc>
          <w:tcPr>
            <w:tcW w:w="943" w:type="dxa"/>
            <w:tcBorders>
              <w:top w:val="nil"/>
              <w:left w:val="nil"/>
              <w:bottom w:val="single" w:sz="4" w:space="0" w:color="auto"/>
              <w:right w:val="single" w:sz="4" w:space="0" w:color="auto"/>
            </w:tcBorders>
            <w:shd w:val="clear" w:color="auto" w:fill="auto"/>
            <w:vAlign w:val="center"/>
            <w:hideMark/>
          </w:tcPr>
          <w:p w14:paraId="63407A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BAA99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189,0</w:t>
            </w:r>
          </w:p>
        </w:tc>
        <w:tc>
          <w:tcPr>
            <w:tcW w:w="995" w:type="dxa"/>
            <w:tcBorders>
              <w:top w:val="nil"/>
              <w:left w:val="nil"/>
              <w:bottom w:val="single" w:sz="4" w:space="0" w:color="auto"/>
              <w:right w:val="single" w:sz="4" w:space="0" w:color="auto"/>
            </w:tcBorders>
            <w:shd w:val="clear" w:color="auto" w:fill="auto"/>
            <w:vAlign w:val="center"/>
            <w:hideMark/>
          </w:tcPr>
          <w:p w14:paraId="1ADD8B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04DD8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5725C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58E9B2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CEEEF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576ED2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6E73CE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BB492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81,0</w:t>
            </w:r>
          </w:p>
        </w:tc>
        <w:tc>
          <w:tcPr>
            <w:tcW w:w="995" w:type="dxa"/>
            <w:tcBorders>
              <w:top w:val="nil"/>
              <w:left w:val="nil"/>
              <w:bottom w:val="single" w:sz="4" w:space="0" w:color="auto"/>
              <w:right w:val="single" w:sz="4" w:space="0" w:color="auto"/>
            </w:tcBorders>
            <w:shd w:val="clear" w:color="auto" w:fill="auto"/>
            <w:vAlign w:val="center"/>
            <w:hideMark/>
          </w:tcPr>
          <w:p w14:paraId="0954DC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79C5F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51945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D385C57"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AE3DC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28DE09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DN63-50</w:t>
            </w:r>
          </w:p>
        </w:tc>
        <w:tc>
          <w:tcPr>
            <w:tcW w:w="943" w:type="dxa"/>
            <w:tcBorders>
              <w:top w:val="nil"/>
              <w:left w:val="nil"/>
              <w:bottom w:val="single" w:sz="4" w:space="0" w:color="auto"/>
              <w:right w:val="single" w:sz="4" w:space="0" w:color="auto"/>
            </w:tcBorders>
            <w:shd w:val="clear" w:color="auto" w:fill="auto"/>
            <w:vAlign w:val="center"/>
            <w:hideMark/>
          </w:tcPr>
          <w:p w14:paraId="07EE5B3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E2D72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10900F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1A0DCD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34445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A4A5774"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63B58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1DACBB3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069803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0DB83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04134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084BAA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F93A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C27DBE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109BC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D8CBAC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DN63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4AE5CF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D605A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189,0</w:t>
            </w:r>
          </w:p>
        </w:tc>
        <w:tc>
          <w:tcPr>
            <w:tcW w:w="995" w:type="dxa"/>
            <w:tcBorders>
              <w:top w:val="nil"/>
              <w:left w:val="nil"/>
              <w:bottom w:val="single" w:sz="4" w:space="0" w:color="auto"/>
              <w:right w:val="single" w:sz="4" w:space="0" w:color="auto"/>
            </w:tcBorders>
            <w:shd w:val="clear" w:color="auto" w:fill="auto"/>
            <w:vAlign w:val="center"/>
            <w:hideMark/>
          </w:tcPr>
          <w:p w14:paraId="246BD2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7F3A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7037E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3FDD757"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02BF6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18B0EF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0ECAD7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6BD10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81,0</w:t>
            </w:r>
          </w:p>
        </w:tc>
        <w:tc>
          <w:tcPr>
            <w:tcW w:w="995" w:type="dxa"/>
            <w:tcBorders>
              <w:top w:val="nil"/>
              <w:left w:val="nil"/>
              <w:bottom w:val="single" w:sz="4" w:space="0" w:color="auto"/>
              <w:right w:val="single" w:sz="4" w:space="0" w:color="auto"/>
            </w:tcBorders>
            <w:shd w:val="clear" w:color="auto" w:fill="auto"/>
            <w:vAlign w:val="center"/>
            <w:hideMark/>
          </w:tcPr>
          <w:p w14:paraId="6E2245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3DC66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53EED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CB859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C3AF169"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II.11. Ջրագիծ-11</w:t>
            </w:r>
          </w:p>
        </w:tc>
        <w:tc>
          <w:tcPr>
            <w:tcW w:w="995" w:type="dxa"/>
            <w:tcBorders>
              <w:top w:val="nil"/>
              <w:left w:val="nil"/>
              <w:bottom w:val="single" w:sz="4" w:space="0" w:color="auto"/>
              <w:right w:val="single" w:sz="4" w:space="0" w:color="auto"/>
            </w:tcBorders>
            <w:shd w:val="clear" w:color="auto" w:fill="auto"/>
            <w:vAlign w:val="center"/>
            <w:hideMark/>
          </w:tcPr>
          <w:p w14:paraId="4C4C03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B328569"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7C34C08B"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1,46</w:t>
            </w:r>
          </w:p>
        </w:tc>
      </w:tr>
      <w:tr w:rsidR="00EB638C" w:rsidRPr="00EB638C" w14:paraId="7BA21F2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0CFC2E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II.12. Ջրագիծ-12</w:t>
            </w:r>
          </w:p>
        </w:tc>
        <w:tc>
          <w:tcPr>
            <w:tcW w:w="995" w:type="dxa"/>
            <w:tcBorders>
              <w:top w:val="nil"/>
              <w:left w:val="nil"/>
              <w:bottom w:val="single" w:sz="4" w:space="0" w:color="auto"/>
              <w:right w:val="single" w:sz="4" w:space="0" w:color="auto"/>
            </w:tcBorders>
            <w:shd w:val="clear" w:color="auto" w:fill="auto"/>
            <w:vAlign w:val="center"/>
            <w:hideMark/>
          </w:tcPr>
          <w:p w14:paraId="2D74C6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3EB1C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D9F19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84DE8C9"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591612D"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549BE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9260A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7D485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4091E1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FE828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2855946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62AFB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A0AAC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36934F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C53EE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AF214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5937D7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CD4E7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EB181A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AC764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E5B90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29B524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53B57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8D3E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36A888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6408C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654BADD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2359F1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C83F3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34,00</w:t>
            </w:r>
          </w:p>
        </w:tc>
        <w:tc>
          <w:tcPr>
            <w:tcW w:w="995" w:type="dxa"/>
            <w:tcBorders>
              <w:top w:val="nil"/>
              <w:left w:val="nil"/>
              <w:bottom w:val="single" w:sz="4" w:space="0" w:color="auto"/>
              <w:right w:val="single" w:sz="4" w:space="0" w:color="auto"/>
            </w:tcBorders>
            <w:shd w:val="clear" w:color="auto" w:fill="auto"/>
            <w:vAlign w:val="center"/>
            <w:hideMark/>
          </w:tcPr>
          <w:p w14:paraId="7D10FE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FF917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21324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49F92A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90560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5E48F36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2FAE6C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188C3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w:t>
            </w:r>
          </w:p>
        </w:tc>
        <w:tc>
          <w:tcPr>
            <w:tcW w:w="995" w:type="dxa"/>
            <w:tcBorders>
              <w:top w:val="nil"/>
              <w:left w:val="nil"/>
              <w:bottom w:val="single" w:sz="4" w:space="0" w:color="auto"/>
              <w:right w:val="single" w:sz="4" w:space="0" w:color="auto"/>
            </w:tcBorders>
            <w:shd w:val="clear" w:color="auto" w:fill="auto"/>
            <w:vAlign w:val="center"/>
            <w:hideMark/>
          </w:tcPr>
          <w:p w14:paraId="06B5A6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1CA7C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122E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EC730E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8C98C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71351B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4B32E2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A2BF0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3,00</w:t>
            </w:r>
          </w:p>
        </w:tc>
        <w:tc>
          <w:tcPr>
            <w:tcW w:w="995" w:type="dxa"/>
            <w:tcBorders>
              <w:top w:val="nil"/>
              <w:left w:val="nil"/>
              <w:bottom w:val="single" w:sz="4" w:space="0" w:color="auto"/>
              <w:right w:val="single" w:sz="4" w:space="0" w:color="auto"/>
            </w:tcBorders>
            <w:shd w:val="clear" w:color="auto" w:fill="auto"/>
            <w:vAlign w:val="center"/>
            <w:hideMark/>
          </w:tcPr>
          <w:p w14:paraId="02C3E3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FF27C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4918C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08FE957"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AAB45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3783680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473B53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A05D9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7,00</w:t>
            </w:r>
          </w:p>
        </w:tc>
        <w:tc>
          <w:tcPr>
            <w:tcW w:w="995" w:type="dxa"/>
            <w:tcBorders>
              <w:top w:val="nil"/>
              <w:left w:val="nil"/>
              <w:bottom w:val="single" w:sz="4" w:space="0" w:color="auto"/>
              <w:right w:val="single" w:sz="4" w:space="0" w:color="auto"/>
            </w:tcBorders>
            <w:shd w:val="clear" w:color="auto" w:fill="auto"/>
            <w:vAlign w:val="center"/>
            <w:hideMark/>
          </w:tcPr>
          <w:p w14:paraId="5D884C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0F052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A5FA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58FB8D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BF784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01A4D5D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2BAB56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711AB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39,00</w:t>
            </w:r>
          </w:p>
        </w:tc>
        <w:tc>
          <w:tcPr>
            <w:tcW w:w="995" w:type="dxa"/>
            <w:tcBorders>
              <w:top w:val="nil"/>
              <w:left w:val="nil"/>
              <w:bottom w:val="single" w:sz="4" w:space="0" w:color="auto"/>
              <w:right w:val="single" w:sz="4" w:space="0" w:color="auto"/>
            </w:tcBorders>
            <w:shd w:val="clear" w:color="auto" w:fill="auto"/>
            <w:vAlign w:val="center"/>
            <w:hideMark/>
          </w:tcPr>
          <w:p w14:paraId="2BE4DE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28A3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018E1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5CDE52D"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5B261D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761A5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814BC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E8DED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9C8C79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6DDA3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FE7686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2B9C5F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917F4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42,0</w:t>
            </w:r>
          </w:p>
        </w:tc>
        <w:tc>
          <w:tcPr>
            <w:tcW w:w="995" w:type="dxa"/>
            <w:tcBorders>
              <w:top w:val="nil"/>
              <w:left w:val="nil"/>
              <w:bottom w:val="single" w:sz="4" w:space="0" w:color="auto"/>
              <w:right w:val="single" w:sz="4" w:space="0" w:color="auto"/>
            </w:tcBorders>
            <w:shd w:val="clear" w:color="auto" w:fill="auto"/>
            <w:vAlign w:val="center"/>
            <w:hideMark/>
          </w:tcPr>
          <w:p w14:paraId="1715C0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88691F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D99A1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51FA10F"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69CAA1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133618D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DN63-40</w:t>
            </w:r>
          </w:p>
        </w:tc>
        <w:tc>
          <w:tcPr>
            <w:tcW w:w="943" w:type="dxa"/>
            <w:tcBorders>
              <w:top w:val="nil"/>
              <w:left w:val="nil"/>
              <w:bottom w:val="single" w:sz="4" w:space="0" w:color="auto"/>
              <w:right w:val="single" w:sz="4" w:space="0" w:color="auto"/>
            </w:tcBorders>
            <w:shd w:val="clear" w:color="auto" w:fill="auto"/>
            <w:vAlign w:val="center"/>
            <w:hideMark/>
          </w:tcPr>
          <w:p w14:paraId="1D6393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01D58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0DD0F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BA379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988EE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FAB3FFF"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972B09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1FED595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6F881E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400C5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CB8B2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495BA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F183B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96D6C8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7C2FD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2E79104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5716F5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BC871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42,0</w:t>
            </w:r>
          </w:p>
        </w:tc>
        <w:tc>
          <w:tcPr>
            <w:tcW w:w="995" w:type="dxa"/>
            <w:tcBorders>
              <w:top w:val="nil"/>
              <w:left w:val="nil"/>
              <w:bottom w:val="single" w:sz="4" w:space="0" w:color="auto"/>
              <w:right w:val="single" w:sz="4" w:space="0" w:color="auto"/>
            </w:tcBorders>
            <w:shd w:val="clear" w:color="auto" w:fill="auto"/>
            <w:vAlign w:val="center"/>
            <w:hideMark/>
          </w:tcPr>
          <w:p w14:paraId="73ACD9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922A6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14830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8CFBD2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5E8DDF1"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II.12. Ջրագիծ-12</w:t>
            </w:r>
          </w:p>
        </w:tc>
        <w:tc>
          <w:tcPr>
            <w:tcW w:w="995" w:type="dxa"/>
            <w:tcBorders>
              <w:top w:val="nil"/>
              <w:left w:val="nil"/>
              <w:bottom w:val="single" w:sz="4" w:space="0" w:color="auto"/>
              <w:right w:val="single" w:sz="4" w:space="0" w:color="auto"/>
            </w:tcBorders>
            <w:shd w:val="clear" w:color="auto" w:fill="auto"/>
            <w:vAlign w:val="center"/>
            <w:hideMark/>
          </w:tcPr>
          <w:p w14:paraId="619746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36B640C"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49E9C8F8"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0,21</w:t>
            </w:r>
          </w:p>
        </w:tc>
      </w:tr>
      <w:tr w:rsidR="00EB638C" w:rsidRPr="00EB638C" w14:paraId="3F33C1C0"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498E3C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II.13. Ջրագիծ-13</w:t>
            </w:r>
          </w:p>
        </w:tc>
        <w:tc>
          <w:tcPr>
            <w:tcW w:w="995" w:type="dxa"/>
            <w:tcBorders>
              <w:top w:val="nil"/>
              <w:left w:val="nil"/>
              <w:bottom w:val="single" w:sz="4" w:space="0" w:color="auto"/>
              <w:right w:val="single" w:sz="4" w:space="0" w:color="auto"/>
            </w:tcBorders>
            <w:shd w:val="clear" w:color="auto" w:fill="auto"/>
            <w:vAlign w:val="center"/>
            <w:hideMark/>
          </w:tcPr>
          <w:p w14:paraId="386621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11B5D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1EE54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1118438"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F9CA61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79D65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C4503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99E5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B452B5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80A52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F10AEC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E0CC1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A6876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12,00</w:t>
            </w:r>
          </w:p>
        </w:tc>
        <w:tc>
          <w:tcPr>
            <w:tcW w:w="995" w:type="dxa"/>
            <w:tcBorders>
              <w:top w:val="nil"/>
              <w:left w:val="nil"/>
              <w:bottom w:val="single" w:sz="4" w:space="0" w:color="auto"/>
              <w:right w:val="single" w:sz="4" w:space="0" w:color="auto"/>
            </w:tcBorders>
            <w:shd w:val="clear" w:color="auto" w:fill="auto"/>
            <w:vAlign w:val="center"/>
            <w:hideMark/>
          </w:tcPr>
          <w:p w14:paraId="248AE0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EE228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549CC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D1891B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79CF9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0C11341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0B08BF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99769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49,00</w:t>
            </w:r>
          </w:p>
        </w:tc>
        <w:tc>
          <w:tcPr>
            <w:tcW w:w="995" w:type="dxa"/>
            <w:tcBorders>
              <w:top w:val="nil"/>
              <w:left w:val="nil"/>
              <w:bottom w:val="single" w:sz="4" w:space="0" w:color="auto"/>
              <w:right w:val="single" w:sz="4" w:space="0" w:color="auto"/>
            </w:tcBorders>
            <w:shd w:val="clear" w:color="auto" w:fill="auto"/>
            <w:vAlign w:val="center"/>
            <w:hideMark/>
          </w:tcPr>
          <w:p w14:paraId="70AC1B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5ACAF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CCC1A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38B7FA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29C2D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C8D041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18E1EB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E1BFE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w:t>
            </w:r>
          </w:p>
        </w:tc>
        <w:tc>
          <w:tcPr>
            <w:tcW w:w="995" w:type="dxa"/>
            <w:tcBorders>
              <w:top w:val="nil"/>
              <w:left w:val="nil"/>
              <w:bottom w:val="single" w:sz="4" w:space="0" w:color="auto"/>
              <w:right w:val="single" w:sz="4" w:space="0" w:color="auto"/>
            </w:tcBorders>
            <w:shd w:val="clear" w:color="auto" w:fill="auto"/>
            <w:vAlign w:val="center"/>
            <w:hideMark/>
          </w:tcPr>
          <w:p w14:paraId="03034C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08F8D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35730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9DD4BC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9AC2F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4</w:t>
            </w:r>
          </w:p>
        </w:tc>
        <w:tc>
          <w:tcPr>
            <w:tcW w:w="4837" w:type="dxa"/>
            <w:tcBorders>
              <w:top w:val="nil"/>
              <w:left w:val="nil"/>
              <w:bottom w:val="single" w:sz="4" w:space="0" w:color="auto"/>
              <w:right w:val="single" w:sz="4" w:space="0" w:color="auto"/>
            </w:tcBorders>
            <w:shd w:val="clear" w:color="auto" w:fill="auto"/>
            <w:vAlign w:val="center"/>
            <w:hideMark/>
          </w:tcPr>
          <w:p w14:paraId="2DA2B20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559447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486EF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4,00</w:t>
            </w:r>
          </w:p>
        </w:tc>
        <w:tc>
          <w:tcPr>
            <w:tcW w:w="995" w:type="dxa"/>
            <w:tcBorders>
              <w:top w:val="nil"/>
              <w:left w:val="nil"/>
              <w:bottom w:val="single" w:sz="4" w:space="0" w:color="auto"/>
              <w:right w:val="single" w:sz="4" w:space="0" w:color="auto"/>
            </w:tcBorders>
            <w:shd w:val="clear" w:color="auto" w:fill="auto"/>
            <w:vAlign w:val="center"/>
            <w:hideMark/>
          </w:tcPr>
          <w:p w14:paraId="378FCC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299C8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0A30A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55C692D"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9B06B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501A10C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130214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1E958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7FE6E5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F574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E704D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1AB2257"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53BB1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E15404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205000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8348D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49,00</w:t>
            </w:r>
          </w:p>
        </w:tc>
        <w:tc>
          <w:tcPr>
            <w:tcW w:w="995" w:type="dxa"/>
            <w:tcBorders>
              <w:top w:val="nil"/>
              <w:left w:val="nil"/>
              <w:bottom w:val="single" w:sz="4" w:space="0" w:color="auto"/>
              <w:right w:val="single" w:sz="4" w:space="0" w:color="auto"/>
            </w:tcBorders>
            <w:shd w:val="clear" w:color="auto" w:fill="auto"/>
            <w:vAlign w:val="center"/>
            <w:hideMark/>
          </w:tcPr>
          <w:p w14:paraId="5334D5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CE895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1AA69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9DC8BA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D513727"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FBD9A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7EE36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8B02D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D95D9A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CE605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F65EB9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640C7F9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E8775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53,0</w:t>
            </w:r>
          </w:p>
        </w:tc>
        <w:tc>
          <w:tcPr>
            <w:tcW w:w="995" w:type="dxa"/>
            <w:tcBorders>
              <w:top w:val="nil"/>
              <w:left w:val="nil"/>
              <w:bottom w:val="single" w:sz="4" w:space="0" w:color="auto"/>
              <w:right w:val="single" w:sz="4" w:space="0" w:color="auto"/>
            </w:tcBorders>
            <w:shd w:val="clear" w:color="auto" w:fill="auto"/>
            <w:vAlign w:val="center"/>
            <w:hideMark/>
          </w:tcPr>
          <w:p w14:paraId="3DA0AD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2F2D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4DE41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B342AC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8CBC0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BA87AD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DN110-40</w:t>
            </w:r>
          </w:p>
        </w:tc>
        <w:tc>
          <w:tcPr>
            <w:tcW w:w="943" w:type="dxa"/>
            <w:tcBorders>
              <w:top w:val="nil"/>
              <w:left w:val="nil"/>
              <w:bottom w:val="single" w:sz="4" w:space="0" w:color="auto"/>
              <w:right w:val="single" w:sz="4" w:space="0" w:color="auto"/>
            </w:tcBorders>
            <w:shd w:val="clear" w:color="auto" w:fill="auto"/>
            <w:vAlign w:val="center"/>
            <w:hideMark/>
          </w:tcPr>
          <w:p w14:paraId="497D21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082FE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1C7A08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0A64C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6C193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EF50906"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B58E2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1BEFEE3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5E934A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397BD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F50A5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3F04E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50E41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F9F4A6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96806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16C9202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3CE3A0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39DE0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53,0</w:t>
            </w:r>
          </w:p>
        </w:tc>
        <w:tc>
          <w:tcPr>
            <w:tcW w:w="995" w:type="dxa"/>
            <w:tcBorders>
              <w:top w:val="nil"/>
              <w:left w:val="nil"/>
              <w:bottom w:val="single" w:sz="4" w:space="0" w:color="auto"/>
              <w:right w:val="single" w:sz="4" w:space="0" w:color="auto"/>
            </w:tcBorders>
            <w:shd w:val="clear" w:color="auto" w:fill="auto"/>
            <w:vAlign w:val="center"/>
            <w:hideMark/>
          </w:tcPr>
          <w:p w14:paraId="5AB48F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BEEFA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A1E18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377950F"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CF74D14"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II.13. Ջրագիծ-13</w:t>
            </w:r>
          </w:p>
        </w:tc>
        <w:tc>
          <w:tcPr>
            <w:tcW w:w="995" w:type="dxa"/>
            <w:tcBorders>
              <w:top w:val="nil"/>
              <w:left w:val="nil"/>
              <w:bottom w:val="single" w:sz="4" w:space="0" w:color="auto"/>
              <w:right w:val="single" w:sz="4" w:space="0" w:color="auto"/>
            </w:tcBorders>
            <w:shd w:val="clear" w:color="auto" w:fill="auto"/>
            <w:vAlign w:val="center"/>
            <w:hideMark/>
          </w:tcPr>
          <w:p w14:paraId="4654E0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1350EA6"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2B7FDE15"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0,26</w:t>
            </w:r>
          </w:p>
        </w:tc>
      </w:tr>
      <w:tr w:rsidR="00EB638C" w:rsidRPr="00EB638C" w14:paraId="2D45DC8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D9E3A9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II.14. Ջրագիծ-14</w:t>
            </w:r>
          </w:p>
        </w:tc>
        <w:tc>
          <w:tcPr>
            <w:tcW w:w="995" w:type="dxa"/>
            <w:tcBorders>
              <w:top w:val="nil"/>
              <w:left w:val="nil"/>
              <w:bottom w:val="single" w:sz="4" w:space="0" w:color="auto"/>
              <w:right w:val="single" w:sz="4" w:space="0" w:color="auto"/>
            </w:tcBorders>
            <w:shd w:val="clear" w:color="auto" w:fill="auto"/>
            <w:vAlign w:val="center"/>
            <w:hideMark/>
          </w:tcPr>
          <w:p w14:paraId="3A3A7A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0689A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8032F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3337785"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C29AF5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16393C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CD20F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1A6B3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835436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87D04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F1FC50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60D597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D1EDED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25,00</w:t>
            </w:r>
          </w:p>
        </w:tc>
        <w:tc>
          <w:tcPr>
            <w:tcW w:w="995" w:type="dxa"/>
            <w:tcBorders>
              <w:top w:val="nil"/>
              <w:left w:val="nil"/>
              <w:bottom w:val="single" w:sz="4" w:space="0" w:color="auto"/>
              <w:right w:val="single" w:sz="4" w:space="0" w:color="auto"/>
            </w:tcBorders>
            <w:shd w:val="clear" w:color="auto" w:fill="auto"/>
            <w:vAlign w:val="center"/>
            <w:hideMark/>
          </w:tcPr>
          <w:p w14:paraId="245747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363B2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2C199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39730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E66C3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759334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341177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D1F46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100,00</w:t>
            </w:r>
          </w:p>
        </w:tc>
        <w:tc>
          <w:tcPr>
            <w:tcW w:w="995" w:type="dxa"/>
            <w:tcBorders>
              <w:top w:val="nil"/>
              <w:left w:val="nil"/>
              <w:bottom w:val="single" w:sz="4" w:space="0" w:color="auto"/>
              <w:right w:val="single" w:sz="4" w:space="0" w:color="auto"/>
            </w:tcBorders>
            <w:shd w:val="clear" w:color="auto" w:fill="auto"/>
            <w:vAlign w:val="center"/>
            <w:hideMark/>
          </w:tcPr>
          <w:p w14:paraId="53DF5A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A9D43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E2B6E7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FD366B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DFE4B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FA7230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59F83D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35F35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4,00</w:t>
            </w:r>
          </w:p>
        </w:tc>
        <w:tc>
          <w:tcPr>
            <w:tcW w:w="995" w:type="dxa"/>
            <w:tcBorders>
              <w:top w:val="nil"/>
              <w:left w:val="nil"/>
              <w:bottom w:val="single" w:sz="4" w:space="0" w:color="auto"/>
              <w:right w:val="single" w:sz="4" w:space="0" w:color="auto"/>
            </w:tcBorders>
            <w:shd w:val="clear" w:color="auto" w:fill="auto"/>
            <w:vAlign w:val="center"/>
            <w:hideMark/>
          </w:tcPr>
          <w:p w14:paraId="169ED3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613B0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C54E4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BC0986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C17D1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8BB821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7C7B7A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82157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222EEF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DA340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AE0C3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2AB7376"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6A349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0159321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5E380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3C11C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17,00</w:t>
            </w:r>
          </w:p>
        </w:tc>
        <w:tc>
          <w:tcPr>
            <w:tcW w:w="995" w:type="dxa"/>
            <w:tcBorders>
              <w:top w:val="nil"/>
              <w:left w:val="nil"/>
              <w:bottom w:val="single" w:sz="4" w:space="0" w:color="auto"/>
              <w:right w:val="single" w:sz="4" w:space="0" w:color="auto"/>
            </w:tcBorders>
            <w:shd w:val="clear" w:color="auto" w:fill="auto"/>
            <w:vAlign w:val="center"/>
            <w:hideMark/>
          </w:tcPr>
          <w:p w14:paraId="726590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D6E02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05D9F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0CEFC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679697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5AD077F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0A960D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98BF7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100,00</w:t>
            </w:r>
          </w:p>
        </w:tc>
        <w:tc>
          <w:tcPr>
            <w:tcW w:w="995" w:type="dxa"/>
            <w:tcBorders>
              <w:top w:val="nil"/>
              <w:left w:val="nil"/>
              <w:bottom w:val="single" w:sz="4" w:space="0" w:color="auto"/>
              <w:right w:val="single" w:sz="4" w:space="0" w:color="auto"/>
            </w:tcBorders>
            <w:shd w:val="clear" w:color="auto" w:fill="auto"/>
            <w:vAlign w:val="center"/>
            <w:hideMark/>
          </w:tcPr>
          <w:p w14:paraId="49B19B6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DA393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75A16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86000C4"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95867B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F8F7B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8565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87BC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902FBD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60A26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2E80AC1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1956F2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791CF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108,0</w:t>
            </w:r>
          </w:p>
        </w:tc>
        <w:tc>
          <w:tcPr>
            <w:tcW w:w="995" w:type="dxa"/>
            <w:tcBorders>
              <w:top w:val="nil"/>
              <w:left w:val="nil"/>
              <w:bottom w:val="single" w:sz="4" w:space="0" w:color="auto"/>
              <w:right w:val="single" w:sz="4" w:space="0" w:color="auto"/>
            </w:tcBorders>
            <w:shd w:val="clear" w:color="auto" w:fill="auto"/>
            <w:vAlign w:val="center"/>
            <w:hideMark/>
          </w:tcPr>
          <w:p w14:paraId="6FD3DF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E1F55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33024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C05A0B"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285355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B5D06B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7AD7F4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9CC82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5AB26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1E77C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8D1D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A18AA4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64B23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2BAD087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282ABC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A841F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108,0</w:t>
            </w:r>
          </w:p>
        </w:tc>
        <w:tc>
          <w:tcPr>
            <w:tcW w:w="995" w:type="dxa"/>
            <w:tcBorders>
              <w:top w:val="nil"/>
              <w:left w:val="nil"/>
              <w:bottom w:val="single" w:sz="4" w:space="0" w:color="auto"/>
              <w:right w:val="single" w:sz="4" w:space="0" w:color="auto"/>
            </w:tcBorders>
            <w:shd w:val="clear" w:color="auto" w:fill="auto"/>
            <w:vAlign w:val="center"/>
            <w:hideMark/>
          </w:tcPr>
          <w:p w14:paraId="09A89D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4B9A3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0C329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E90232E"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F48B59D"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II.14. Ջրագիծ-14</w:t>
            </w:r>
          </w:p>
        </w:tc>
        <w:tc>
          <w:tcPr>
            <w:tcW w:w="995" w:type="dxa"/>
            <w:tcBorders>
              <w:top w:val="nil"/>
              <w:left w:val="nil"/>
              <w:bottom w:val="single" w:sz="4" w:space="0" w:color="auto"/>
              <w:right w:val="single" w:sz="4" w:space="0" w:color="auto"/>
            </w:tcBorders>
            <w:shd w:val="clear" w:color="auto" w:fill="auto"/>
            <w:vAlign w:val="center"/>
            <w:hideMark/>
          </w:tcPr>
          <w:p w14:paraId="236C35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941FEC2"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43D71D69"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0,54</w:t>
            </w:r>
          </w:p>
        </w:tc>
      </w:tr>
      <w:tr w:rsidR="00EB638C" w:rsidRPr="00EB638C" w14:paraId="31305710"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AA273F9"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II.15. Ջրագիծ-15</w:t>
            </w:r>
          </w:p>
        </w:tc>
        <w:tc>
          <w:tcPr>
            <w:tcW w:w="995" w:type="dxa"/>
            <w:tcBorders>
              <w:top w:val="nil"/>
              <w:left w:val="nil"/>
              <w:bottom w:val="single" w:sz="4" w:space="0" w:color="auto"/>
              <w:right w:val="single" w:sz="4" w:space="0" w:color="auto"/>
            </w:tcBorders>
            <w:shd w:val="clear" w:color="auto" w:fill="auto"/>
            <w:vAlign w:val="center"/>
            <w:hideMark/>
          </w:tcPr>
          <w:p w14:paraId="754816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99841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1241B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004ACB0"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688D782"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AC04F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C1259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2CBD0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A58351"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E61CB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8C076D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Ասֆալտբետոնե ծածկույթի կտրում</w:t>
            </w:r>
          </w:p>
        </w:tc>
        <w:tc>
          <w:tcPr>
            <w:tcW w:w="943" w:type="dxa"/>
            <w:tcBorders>
              <w:top w:val="nil"/>
              <w:left w:val="nil"/>
              <w:bottom w:val="single" w:sz="4" w:space="0" w:color="auto"/>
              <w:right w:val="single" w:sz="4" w:space="0" w:color="auto"/>
            </w:tcBorders>
            <w:shd w:val="clear" w:color="auto" w:fill="auto"/>
            <w:vAlign w:val="center"/>
            <w:hideMark/>
          </w:tcPr>
          <w:p w14:paraId="0A9C60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2C1D27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150,0</w:t>
            </w:r>
          </w:p>
        </w:tc>
        <w:tc>
          <w:tcPr>
            <w:tcW w:w="995" w:type="dxa"/>
            <w:tcBorders>
              <w:top w:val="nil"/>
              <w:left w:val="nil"/>
              <w:bottom w:val="single" w:sz="4" w:space="0" w:color="auto"/>
              <w:right w:val="single" w:sz="4" w:space="0" w:color="auto"/>
            </w:tcBorders>
            <w:shd w:val="clear" w:color="auto" w:fill="auto"/>
            <w:vAlign w:val="center"/>
            <w:hideMark/>
          </w:tcPr>
          <w:p w14:paraId="757548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F5F14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DA471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722F7EA"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0ABAA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4C21F9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Ասֆալտբետոնե ծածկույթի քանդում հարվածահար մուրճով խրամուղու ասֆալտապատ ծածկույթի ընդհանուր մակերեսի 30%-ի չափով </w:t>
            </w:r>
          </w:p>
        </w:tc>
        <w:tc>
          <w:tcPr>
            <w:tcW w:w="943" w:type="dxa"/>
            <w:tcBorders>
              <w:top w:val="nil"/>
              <w:left w:val="nil"/>
              <w:bottom w:val="single" w:sz="4" w:space="0" w:color="auto"/>
              <w:right w:val="single" w:sz="4" w:space="0" w:color="auto"/>
            </w:tcBorders>
            <w:shd w:val="clear" w:color="auto" w:fill="auto"/>
            <w:vAlign w:val="center"/>
            <w:hideMark/>
          </w:tcPr>
          <w:p w14:paraId="164241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06D63D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30,0</w:t>
            </w:r>
          </w:p>
        </w:tc>
        <w:tc>
          <w:tcPr>
            <w:tcW w:w="995" w:type="dxa"/>
            <w:tcBorders>
              <w:top w:val="nil"/>
              <w:left w:val="nil"/>
              <w:bottom w:val="single" w:sz="4" w:space="0" w:color="auto"/>
              <w:right w:val="single" w:sz="4" w:space="0" w:color="auto"/>
            </w:tcBorders>
            <w:shd w:val="clear" w:color="auto" w:fill="auto"/>
            <w:vAlign w:val="center"/>
            <w:hideMark/>
          </w:tcPr>
          <w:p w14:paraId="640C18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F248F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8B0F1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38AABC1"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38DAE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7D6DB88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(քանդված ասֆալտբետոն),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54BF4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DF258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w:t>
            </w:r>
          </w:p>
        </w:tc>
        <w:tc>
          <w:tcPr>
            <w:tcW w:w="995" w:type="dxa"/>
            <w:tcBorders>
              <w:top w:val="nil"/>
              <w:left w:val="nil"/>
              <w:bottom w:val="single" w:sz="4" w:space="0" w:color="auto"/>
              <w:right w:val="single" w:sz="4" w:space="0" w:color="auto"/>
            </w:tcBorders>
            <w:shd w:val="clear" w:color="auto" w:fill="auto"/>
            <w:vAlign w:val="center"/>
            <w:hideMark/>
          </w:tcPr>
          <w:p w14:paraId="55377A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C6775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2236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343FFC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9EBB4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7288A93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FD050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5AE82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128,0</w:t>
            </w:r>
          </w:p>
        </w:tc>
        <w:tc>
          <w:tcPr>
            <w:tcW w:w="995" w:type="dxa"/>
            <w:tcBorders>
              <w:top w:val="nil"/>
              <w:left w:val="nil"/>
              <w:bottom w:val="single" w:sz="4" w:space="0" w:color="auto"/>
              <w:right w:val="single" w:sz="4" w:space="0" w:color="auto"/>
            </w:tcBorders>
            <w:shd w:val="clear" w:color="auto" w:fill="auto"/>
            <w:vAlign w:val="center"/>
            <w:hideMark/>
          </w:tcPr>
          <w:p w14:paraId="42CD22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2AF73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FACA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9684F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2B965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3D661D5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180F5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B4557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39,00</w:t>
            </w:r>
          </w:p>
        </w:tc>
        <w:tc>
          <w:tcPr>
            <w:tcW w:w="995" w:type="dxa"/>
            <w:tcBorders>
              <w:top w:val="nil"/>
              <w:left w:val="nil"/>
              <w:bottom w:val="single" w:sz="4" w:space="0" w:color="auto"/>
              <w:right w:val="single" w:sz="4" w:space="0" w:color="auto"/>
            </w:tcBorders>
            <w:shd w:val="clear" w:color="auto" w:fill="auto"/>
            <w:vAlign w:val="center"/>
            <w:hideMark/>
          </w:tcPr>
          <w:p w14:paraId="4E33EB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8CD8B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06C5F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763C0A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17898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6A90A79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A7991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4D20F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437,00</w:t>
            </w:r>
          </w:p>
        </w:tc>
        <w:tc>
          <w:tcPr>
            <w:tcW w:w="995" w:type="dxa"/>
            <w:tcBorders>
              <w:top w:val="nil"/>
              <w:left w:val="nil"/>
              <w:bottom w:val="single" w:sz="4" w:space="0" w:color="auto"/>
              <w:right w:val="single" w:sz="4" w:space="0" w:color="auto"/>
            </w:tcBorders>
            <w:shd w:val="clear" w:color="auto" w:fill="auto"/>
            <w:vAlign w:val="center"/>
            <w:hideMark/>
          </w:tcPr>
          <w:p w14:paraId="7996CD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961A7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2587A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C4094C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8E1CF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59D5163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5EC2DA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44297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39BF19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34FCC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77205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DD5BDB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499AF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8</w:t>
            </w:r>
          </w:p>
        </w:tc>
        <w:tc>
          <w:tcPr>
            <w:tcW w:w="4837" w:type="dxa"/>
            <w:tcBorders>
              <w:top w:val="nil"/>
              <w:left w:val="nil"/>
              <w:bottom w:val="single" w:sz="4" w:space="0" w:color="auto"/>
              <w:right w:val="single" w:sz="4" w:space="0" w:color="auto"/>
            </w:tcBorders>
            <w:shd w:val="clear" w:color="auto" w:fill="auto"/>
            <w:vAlign w:val="center"/>
            <w:hideMark/>
          </w:tcPr>
          <w:p w14:paraId="76E5133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4D1F5D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7624B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38,00</w:t>
            </w:r>
          </w:p>
        </w:tc>
        <w:tc>
          <w:tcPr>
            <w:tcW w:w="995" w:type="dxa"/>
            <w:tcBorders>
              <w:top w:val="nil"/>
              <w:left w:val="nil"/>
              <w:bottom w:val="single" w:sz="4" w:space="0" w:color="auto"/>
              <w:right w:val="single" w:sz="4" w:space="0" w:color="auto"/>
            </w:tcBorders>
            <w:shd w:val="clear" w:color="auto" w:fill="auto"/>
            <w:vAlign w:val="center"/>
            <w:hideMark/>
          </w:tcPr>
          <w:p w14:paraId="210491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73BD7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DB46D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47B32E7"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BDB0E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5DD2123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F1113A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D2CDC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105,00</w:t>
            </w:r>
          </w:p>
        </w:tc>
        <w:tc>
          <w:tcPr>
            <w:tcW w:w="995" w:type="dxa"/>
            <w:tcBorders>
              <w:top w:val="nil"/>
              <w:left w:val="nil"/>
              <w:bottom w:val="single" w:sz="4" w:space="0" w:color="auto"/>
              <w:right w:val="single" w:sz="4" w:space="0" w:color="auto"/>
            </w:tcBorders>
            <w:shd w:val="clear" w:color="auto" w:fill="auto"/>
            <w:vAlign w:val="center"/>
            <w:hideMark/>
          </w:tcPr>
          <w:p w14:paraId="2D0BFA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F8924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38FE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E5C7D4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55C90C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6B29DE8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4049E3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D96D6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451,00</w:t>
            </w:r>
          </w:p>
        </w:tc>
        <w:tc>
          <w:tcPr>
            <w:tcW w:w="995" w:type="dxa"/>
            <w:tcBorders>
              <w:top w:val="nil"/>
              <w:left w:val="nil"/>
              <w:bottom w:val="single" w:sz="4" w:space="0" w:color="auto"/>
              <w:right w:val="single" w:sz="4" w:space="0" w:color="auto"/>
            </w:tcBorders>
            <w:shd w:val="clear" w:color="auto" w:fill="auto"/>
            <w:vAlign w:val="center"/>
            <w:hideMark/>
          </w:tcPr>
          <w:p w14:paraId="4EB033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A3AD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A4E71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AF0DC4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D3F91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1ABF5F8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Խճի նախապատրաստական շերտի իրականացում h=15սմ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3AC0BC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0F12EB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98,00</w:t>
            </w:r>
          </w:p>
        </w:tc>
        <w:tc>
          <w:tcPr>
            <w:tcW w:w="995" w:type="dxa"/>
            <w:tcBorders>
              <w:top w:val="nil"/>
              <w:left w:val="nil"/>
              <w:bottom w:val="single" w:sz="4" w:space="0" w:color="auto"/>
              <w:right w:val="single" w:sz="4" w:space="0" w:color="auto"/>
            </w:tcBorders>
            <w:shd w:val="clear" w:color="auto" w:fill="auto"/>
            <w:vAlign w:val="center"/>
            <w:hideMark/>
          </w:tcPr>
          <w:p w14:paraId="63D8BF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D3C96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8694E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28031E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54009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34AC0A3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Խոշորահատիկ ասֆալտբետոնե ծածկույթի իրականացում h=6սմ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470FB8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4120BB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98,00</w:t>
            </w:r>
          </w:p>
        </w:tc>
        <w:tc>
          <w:tcPr>
            <w:tcW w:w="995" w:type="dxa"/>
            <w:tcBorders>
              <w:top w:val="nil"/>
              <w:left w:val="nil"/>
              <w:bottom w:val="single" w:sz="4" w:space="0" w:color="auto"/>
              <w:right w:val="single" w:sz="4" w:space="0" w:color="auto"/>
            </w:tcBorders>
            <w:shd w:val="clear" w:color="auto" w:fill="auto"/>
            <w:vAlign w:val="center"/>
            <w:hideMark/>
          </w:tcPr>
          <w:p w14:paraId="1FBF3C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7E74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C34D9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ED5FE0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B06BB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6C4245D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Մանրահատիկ ասֆալտբետոնե ծածկույթի իրականացում h=4սմ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457E80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1074E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98,00</w:t>
            </w:r>
          </w:p>
        </w:tc>
        <w:tc>
          <w:tcPr>
            <w:tcW w:w="995" w:type="dxa"/>
            <w:tcBorders>
              <w:top w:val="nil"/>
              <w:left w:val="nil"/>
              <w:bottom w:val="single" w:sz="4" w:space="0" w:color="auto"/>
              <w:right w:val="single" w:sz="4" w:space="0" w:color="auto"/>
            </w:tcBorders>
            <w:shd w:val="clear" w:color="auto" w:fill="auto"/>
            <w:vAlign w:val="center"/>
            <w:hideMark/>
          </w:tcPr>
          <w:p w14:paraId="306616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8320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C8113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79BA63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27F14EE"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052C5C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7948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1CD9A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31B7AD7"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94436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8DECD4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խրամուղիներում DN114x5</w:t>
            </w:r>
          </w:p>
        </w:tc>
        <w:tc>
          <w:tcPr>
            <w:tcW w:w="943" w:type="dxa"/>
            <w:tcBorders>
              <w:top w:val="nil"/>
              <w:left w:val="nil"/>
              <w:bottom w:val="single" w:sz="4" w:space="0" w:color="auto"/>
              <w:right w:val="single" w:sz="4" w:space="0" w:color="auto"/>
            </w:tcBorders>
            <w:shd w:val="clear" w:color="auto" w:fill="auto"/>
            <w:vAlign w:val="center"/>
            <w:hideMark/>
          </w:tcPr>
          <w:p w14:paraId="5676562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4D471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995" w:type="dxa"/>
            <w:tcBorders>
              <w:top w:val="nil"/>
              <w:left w:val="nil"/>
              <w:bottom w:val="single" w:sz="4" w:space="0" w:color="auto"/>
              <w:right w:val="single" w:sz="4" w:space="0" w:color="auto"/>
            </w:tcBorders>
            <w:shd w:val="clear" w:color="auto" w:fill="auto"/>
            <w:vAlign w:val="center"/>
            <w:hideMark/>
          </w:tcPr>
          <w:p w14:paraId="35182E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BC30F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52E7A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78EADA8"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04482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F58776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խրամուղիներում DN57x5</w:t>
            </w:r>
          </w:p>
        </w:tc>
        <w:tc>
          <w:tcPr>
            <w:tcW w:w="943" w:type="dxa"/>
            <w:tcBorders>
              <w:top w:val="nil"/>
              <w:left w:val="nil"/>
              <w:bottom w:val="single" w:sz="4" w:space="0" w:color="auto"/>
              <w:right w:val="single" w:sz="4" w:space="0" w:color="auto"/>
            </w:tcBorders>
            <w:shd w:val="clear" w:color="auto" w:fill="auto"/>
            <w:vAlign w:val="center"/>
            <w:hideMark/>
          </w:tcPr>
          <w:p w14:paraId="0FEAB0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99302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57DA09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2BB9E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2BFEA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420C4E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7A8BE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FA2193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DN110 PN=1,0 ՄՊա</w:t>
            </w:r>
          </w:p>
        </w:tc>
        <w:tc>
          <w:tcPr>
            <w:tcW w:w="943" w:type="dxa"/>
            <w:tcBorders>
              <w:top w:val="nil"/>
              <w:left w:val="nil"/>
              <w:bottom w:val="single" w:sz="4" w:space="0" w:color="auto"/>
              <w:right w:val="single" w:sz="4" w:space="0" w:color="auto"/>
            </w:tcBorders>
            <w:shd w:val="clear" w:color="auto" w:fill="auto"/>
            <w:vAlign w:val="center"/>
            <w:hideMark/>
          </w:tcPr>
          <w:p w14:paraId="58AEE4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88568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237,0</w:t>
            </w:r>
          </w:p>
        </w:tc>
        <w:tc>
          <w:tcPr>
            <w:tcW w:w="995" w:type="dxa"/>
            <w:tcBorders>
              <w:top w:val="nil"/>
              <w:left w:val="nil"/>
              <w:bottom w:val="single" w:sz="4" w:space="0" w:color="auto"/>
              <w:right w:val="single" w:sz="4" w:space="0" w:color="auto"/>
            </w:tcBorders>
            <w:shd w:val="clear" w:color="auto" w:fill="auto"/>
            <w:vAlign w:val="center"/>
            <w:hideMark/>
          </w:tcPr>
          <w:p w14:paraId="410F6D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EAAD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FF10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4E3557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82F43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28429D0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DN63 PN=1,0 ՄՊա</w:t>
            </w:r>
          </w:p>
        </w:tc>
        <w:tc>
          <w:tcPr>
            <w:tcW w:w="943" w:type="dxa"/>
            <w:tcBorders>
              <w:top w:val="nil"/>
              <w:left w:val="nil"/>
              <w:bottom w:val="single" w:sz="4" w:space="0" w:color="auto"/>
              <w:right w:val="single" w:sz="4" w:space="0" w:color="auto"/>
            </w:tcBorders>
            <w:shd w:val="clear" w:color="auto" w:fill="auto"/>
            <w:vAlign w:val="center"/>
            <w:hideMark/>
          </w:tcPr>
          <w:p w14:paraId="1E8E12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B6B31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133,0</w:t>
            </w:r>
          </w:p>
        </w:tc>
        <w:tc>
          <w:tcPr>
            <w:tcW w:w="995" w:type="dxa"/>
            <w:tcBorders>
              <w:top w:val="nil"/>
              <w:left w:val="nil"/>
              <w:bottom w:val="single" w:sz="4" w:space="0" w:color="auto"/>
              <w:right w:val="single" w:sz="4" w:space="0" w:color="auto"/>
            </w:tcBorders>
            <w:shd w:val="clear" w:color="auto" w:fill="auto"/>
            <w:vAlign w:val="center"/>
            <w:hideMark/>
          </w:tcPr>
          <w:p w14:paraId="6A52DF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84332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506E7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2C755E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05201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5156A0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6192A2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517E8A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150,0</w:t>
            </w:r>
          </w:p>
        </w:tc>
        <w:tc>
          <w:tcPr>
            <w:tcW w:w="995" w:type="dxa"/>
            <w:tcBorders>
              <w:top w:val="nil"/>
              <w:left w:val="nil"/>
              <w:bottom w:val="single" w:sz="4" w:space="0" w:color="auto"/>
              <w:right w:val="single" w:sz="4" w:space="0" w:color="auto"/>
            </w:tcBorders>
            <w:shd w:val="clear" w:color="auto" w:fill="auto"/>
            <w:vAlign w:val="center"/>
            <w:hideMark/>
          </w:tcPr>
          <w:p w14:paraId="7E93E2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A75B8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134D4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1B851D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4388B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385E49E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14465F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AB9C6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3FFEB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C03C5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7B97B3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FAD1DE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72921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4009C22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516AF4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F447F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1DDF3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AC7E7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2075D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12D534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F6212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00740B5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7EE39F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D6934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4817C3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2BA4E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6A82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9F3938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2E19A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03EA247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4885B9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D2C4B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375E77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E2A513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879F6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C02817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07061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4257D29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DN100(St) խողովակների ձևավոր մասերի մոնտաժում (1 հատ)</w:t>
            </w:r>
          </w:p>
        </w:tc>
        <w:tc>
          <w:tcPr>
            <w:tcW w:w="943" w:type="dxa"/>
            <w:tcBorders>
              <w:top w:val="nil"/>
              <w:left w:val="nil"/>
              <w:bottom w:val="single" w:sz="4" w:space="0" w:color="auto"/>
              <w:right w:val="single" w:sz="4" w:space="0" w:color="auto"/>
            </w:tcBorders>
            <w:shd w:val="clear" w:color="auto" w:fill="auto"/>
            <w:noWrap/>
            <w:vAlign w:val="center"/>
            <w:hideMark/>
          </w:tcPr>
          <w:p w14:paraId="3E36EC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5C0F8E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0,011</w:t>
            </w:r>
          </w:p>
        </w:tc>
        <w:tc>
          <w:tcPr>
            <w:tcW w:w="995" w:type="dxa"/>
            <w:tcBorders>
              <w:top w:val="nil"/>
              <w:left w:val="nil"/>
              <w:bottom w:val="single" w:sz="4" w:space="0" w:color="auto"/>
              <w:right w:val="single" w:sz="4" w:space="0" w:color="auto"/>
            </w:tcBorders>
            <w:shd w:val="clear" w:color="auto" w:fill="auto"/>
            <w:vAlign w:val="center"/>
            <w:hideMark/>
          </w:tcPr>
          <w:p w14:paraId="5BCE63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7B93D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89DD7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C86704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72E6F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3B66387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DN63-DN50</w:t>
            </w:r>
          </w:p>
        </w:tc>
        <w:tc>
          <w:tcPr>
            <w:tcW w:w="943" w:type="dxa"/>
            <w:tcBorders>
              <w:top w:val="nil"/>
              <w:left w:val="nil"/>
              <w:bottom w:val="single" w:sz="4" w:space="0" w:color="auto"/>
              <w:right w:val="single" w:sz="4" w:space="0" w:color="auto"/>
            </w:tcBorders>
            <w:shd w:val="clear" w:color="auto" w:fill="auto"/>
            <w:vAlign w:val="center"/>
            <w:hideMark/>
          </w:tcPr>
          <w:p w14:paraId="5B91B7D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045FE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183328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D957D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AF3F8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7EDAEA0"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C8D6D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18BABC9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4EE212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1FEA8A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19A0D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DFE1B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87191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A6D35D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4510C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4462759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DN110(HDPE) - մետաղ DN100(St)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104708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027FC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691EF3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5D3E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2877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B4A226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AB6A7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0C3C67E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DN63(HDPE) - մետաղ DN50(St)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0469B3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61329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083701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150B4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2520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88D105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6179B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72C09FA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DN100(St)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62BA7D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275B2C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6FCB70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A9F4D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C6EFA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C5C88B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6B990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77D7715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DN50(St)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1F2459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508A21D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0,5</w:t>
            </w:r>
          </w:p>
        </w:tc>
        <w:tc>
          <w:tcPr>
            <w:tcW w:w="995" w:type="dxa"/>
            <w:tcBorders>
              <w:top w:val="nil"/>
              <w:left w:val="nil"/>
              <w:bottom w:val="single" w:sz="4" w:space="0" w:color="auto"/>
              <w:right w:val="single" w:sz="4" w:space="0" w:color="auto"/>
            </w:tcBorders>
            <w:shd w:val="clear" w:color="auto" w:fill="auto"/>
            <w:vAlign w:val="center"/>
            <w:hideMark/>
          </w:tcPr>
          <w:p w14:paraId="5E414A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9E5A4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9D145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E2D1A9"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4F6BE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0903DB1B" w14:textId="77777777" w:rsidR="00EB638C" w:rsidRPr="00EB638C" w:rsidRDefault="00EB638C" w:rsidP="00EB638C">
            <w:pPr>
              <w:rPr>
                <w:rFonts w:ascii="Sylfaen" w:hAnsi="Sylfaen"/>
                <w:color w:val="000000"/>
                <w:sz w:val="20"/>
                <w:szCs w:val="20"/>
                <w:lang w:val="ru-RU" w:eastAsia="ru-RU"/>
              </w:rPr>
            </w:pPr>
            <w:r w:rsidRPr="00EB638C">
              <w:rPr>
                <w:rFonts w:ascii="Sylfaen" w:hAnsi="Sylfaen"/>
                <w:color w:val="000000"/>
                <w:sz w:val="20"/>
                <w:szCs w:val="20"/>
                <w:lang w:val="ru-RU" w:eastAsia="ru-RU"/>
              </w:rPr>
              <w:t>Պողպատե (St) DN114x5, DN57x5 խողովակների մակերեսների երկշերտ ներկում՝ հակակոռոզիոն ներկով</w:t>
            </w:r>
          </w:p>
        </w:tc>
        <w:tc>
          <w:tcPr>
            <w:tcW w:w="943" w:type="dxa"/>
            <w:tcBorders>
              <w:top w:val="nil"/>
              <w:left w:val="nil"/>
              <w:bottom w:val="single" w:sz="4" w:space="0" w:color="auto"/>
              <w:right w:val="single" w:sz="4" w:space="0" w:color="auto"/>
            </w:tcBorders>
            <w:shd w:val="clear" w:color="auto" w:fill="auto"/>
            <w:vAlign w:val="center"/>
            <w:hideMark/>
          </w:tcPr>
          <w:p w14:paraId="73F959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3FEF24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545E5E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365F9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2209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C979C0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6922C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w:t>
            </w:r>
          </w:p>
        </w:tc>
        <w:tc>
          <w:tcPr>
            <w:tcW w:w="4837" w:type="dxa"/>
            <w:tcBorders>
              <w:top w:val="nil"/>
              <w:left w:val="nil"/>
              <w:bottom w:val="single" w:sz="4" w:space="0" w:color="auto"/>
              <w:right w:val="single" w:sz="4" w:space="0" w:color="auto"/>
            </w:tcBorders>
            <w:shd w:val="clear" w:color="auto" w:fill="auto"/>
            <w:vAlign w:val="center"/>
            <w:hideMark/>
          </w:tcPr>
          <w:p w14:paraId="30B162B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Փականների տակդիր Ø50 խողովակից և δ=6մմ, 100x100մմ չափերով 2թիթեղներից, Gմիջ=4,8կգ</w:t>
            </w:r>
          </w:p>
        </w:tc>
        <w:tc>
          <w:tcPr>
            <w:tcW w:w="943" w:type="dxa"/>
            <w:tcBorders>
              <w:top w:val="nil"/>
              <w:left w:val="nil"/>
              <w:bottom w:val="single" w:sz="4" w:space="0" w:color="auto"/>
              <w:right w:val="single" w:sz="4" w:space="0" w:color="auto"/>
            </w:tcBorders>
            <w:shd w:val="clear" w:color="auto" w:fill="auto"/>
            <w:vAlign w:val="center"/>
            <w:hideMark/>
          </w:tcPr>
          <w:p w14:paraId="2023E3F7"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1BED2F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0,0096</w:t>
            </w:r>
          </w:p>
        </w:tc>
        <w:tc>
          <w:tcPr>
            <w:tcW w:w="995" w:type="dxa"/>
            <w:tcBorders>
              <w:top w:val="nil"/>
              <w:left w:val="nil"/>
              <w:bottom w:val="single" w:sz="4" w:space="0" w:color="auto"/>
              <w:right w:val="single" w:sz="4" w:space="0" w:color="auto"/>
            </w:tcBorders>
            <w:shd w:val="clear" w:color="auto" w:fill="auto"/>
            <w:vAlign w:val="center"/>
            <w:hideMark/>
          </w:tcPr>
          <w:p w14:paraId="753217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DBC82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3DEFC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C6F63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F4988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w:t>
            </w:r>
          </w:p>
        </w:tc>
        <w:tc>
          <w:tcPr>
            <w:tcW w:w="4837" w:type="dxa"/>
            <w:tcBorders>
              <w:top w:val="nil"/>
              <w:left w:val="nil"/>
              <w:bottom w:val="single" w:sz="4" w:space="0" w:color="auto"/>
              <w:right w:val="single" w:sz="4" w:space="0" w:color="auto"/>
            </w:tcBorders>
            <w:shd w:val="clear" w:color="auto" w:fill="auto"/>
            <w:vAlign w:val="center"/>
            <w:hideMark/>
          </w:tcPr>
          <w:p w14:paraId="22F4DD3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DN114x5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26D6A0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2E2D56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995" w:type="dxa"/>
            <w:tcBorders>
              <w:top w:val="nil"/>
              <w:left w:val="nil"/>
              <w:bottom w:val="single" w:sz="4" w:space="0" w:color="auto"/>
              <w:right w:val="single" w:sz="4" w:space="0" w:color="auto"/>
            </w:tcBorders>
            <w:shd w:val="clear" w:color="auto" w:fill="auto"/>
            <w:vAlign w:val="center"/>
            <w:hideMark/>
          </w:tcPr>
          <w:p w14:paraId="232275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1538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512A1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B85A28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9E050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20</w:t>
            </w:r>
          </w:p>
        </w:tc>
        <w:tc>
          <w:tcPr>
            <w:tcW w:w="4837" w:type="dxa"/>
            <w:tcBorders>
              <w:top w:val="nil"/>
              <w:left w:val="nil"/>
              <w:bottom w:val="single" w:sz="4" w:space="0" w:color="auto"/>
              <w:right w:val="single" w:sz="4" w:space="0" w:color="auto"/>
            </w:tcBorders>
            <w:shd w:val="clear" w:color="auto" w:fill="auto"/>
            <w:vAlign w:val="center"/>
            <w:hideMark/>
          </w:tcPr>
          <w:p w14:paraId="0D8BAAB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DN57x5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42212C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DBB24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5F7D3C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27C67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99D1D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36C79C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0B9832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21</w:t>
            </w:r>
          </w:p>
        </w:tc>
        <w:tc>
          <w:tcPr>
            <w:tcW w:w="4837" w:type="dxa"/>
            <w:tcBorders>
              <w:top w:val="nil"/>
              <w:left w:val="nil"/>
              <w:bottom w:val="single" w:sz="4" w:space="0" w:color="auto"/>
              <w:right w:val="single" w:sz="4" w:space="0" w:color="auto"/>
            </w:tcBorders>
            <w:shd w:val="clear" w:color="auto" w:fill="auto"/>
            <w:vAlign w:val="center"/>
            <w:hideMark/>
          </w:tcPr>
          <w:p w14:paraId="77E9C5F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DN110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5E5D4BA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C2D4B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237,0</w:t>
            </w:r>
          </w:p>
        </w:tc>
        <w:tc>
          <w:tcPr>
            <w:tcW w:w="995" w:type="dxa"/>
            <w:tcBorders>
              <w:top w:val="nil"/>
              <w:left w:val="nil"/>
              <w:bottom w:val="single" w:sz="4" w:space="0" w:color="auto"/>
              <w:right w:val="single" w:sz="4" w:space="0" w:color="auto"/>
            </w:tcBorders>
            <w:shd w:val="clear" w:color="auto" w:fill="auto"/>
            <w:vAlign w:val="center"/>
            <w:hideMark/>
          </w:tcPr>
          <w:p w14:paraId="30AB8A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FF0CE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43294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D1B8EC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38A02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w:t>
            </w:r>
          </w:p>
        </w:tc>
        <w:tc>
          <w:tcPr>
            <w:tcW w:w="4837" w:type="dxa"/>
            <w:tcBorders>
              <w:top w:val="nil"/>
              <w:left w:val="nil"/>
              <w:bottom w:val="single" w:sz="4" w:space="0" w:color="auto"/>
              <w:right w:val="single" w:sz="4" w:space="0" w:color="auto"/>
            </w:tcBorders>
            <w:shd w:val="clear" w:color="auto" w:fill="auto"/>
            <w:vAlign w:val="center"/>
            <w:hideMark/>
          </w:tcPr>
          <w:p w14:paraId="008025E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DN63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4F3B8D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AA5B0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133,0</w:t>
            </w:r>
          </w:p>
        </w:tc>
        <w:tc>
          <w:tcPr>
            <w:tcW w:w="995" w:type="dxa"/>
            <w:tcBorders>
              <w:top w:val="nil"/>
              <w:left w:val="nil"/>
              <w:bottom w:val="single" w:sz="4" w:space="0" w:color="auto"/>
              <w:right w:val="single" w:sz="4" w:space="0" w:color="auto"/>
            </w:tcBorders>
            <w:shd w:val="clear" w:color="auto" w:fill="auto"/>
            <w:vAlign w:val="center"/>
            <w:hideMark/>
          </w:tcPr>
          <w:p w14:paraId="016880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11CD0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97E4B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AC36299"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540E9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23</w:t>
            </w:r>
          </w:p>
        </w:tc>
        <w:tc>
          <w:tcPr>
            <w:tcW w:w="4837" w:type="dxa"/>
            <w:tcBorders>
              <w:top w:val="nil"/>
              <w:left w:val="nil"/>
              <w:bottom w:val="single" w:sz="4" w:space="0" w:color="auto"/>
              <w:right w:val="single" w:sz="4" w:space="0" w:color="auto"/>
            </w:tcBorders>
            <w:shd w:val="clear" w:color="auto" w:fill="auto"/>
            <w:vAlign w:val="center"/>
            <w:hideMark/>
          </w:tcPr>
          <w:p w14:paraId="7655DC7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56F8E6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5AEB7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150,0</w:t>
            </w:r>
          </w:p>
        </w:tc>
        <w:tc>
          <w:tcPr>
            <w:tcW w:w="995" w:type="dxa"/>
            <w:tcBorders>
              <w:top w:val="nil"/>
              <w:left w:val="nil"/>
              <w:bottom w:val="single" w:sz="4" w:space="0" w:color="auto"/>
              <w:right w:val="single" w:sz="4" w:space="0" w:color="auto"/>
            </w:tcBorders>
            <w:shd w:val="clear" w:color="auto" w:fill="auto"/>
            <w:vAlign w:val="center"/>
            <w:hideMark/>
          </w:tcPr>
          <w:p w14:paraId="3ABCDA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A09D7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69FC7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0F25E57"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54AA3DFB"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II.15. Ջրագիծ-15</w:t>
            </w:r>
          </w:p>
        </w:tc>
        <w:tc>
          <w:tcPr>
            <w:tcW w:w="995" w:type="dxa"/>
            <w:tcBorders>
              <w:top w:val="nil"/>
              <w:left w:val="nil"/>
              <w:bottom w:val="single" w:sz="4" w:space="0" w:color="auto"/>
              <w:right w:val="single" w:sz="4" w:space="0" w:color="auto"/>
            </w:tcBorders>
            <w:shd w:val="clear" w:color="auto" w:fill="auto"/>
            <w:vAlign w:val="center"/>
            <w:hideMark/>
          </w:tcPr>
          <w:p w14:paraId="22189B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5022064"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5DA152CD"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5,16</w:t>
            </w:r>
          </w:p>
        </w:tc>
      </w:tr>
      <w:tr w:rsidR="00EB638C" w:rsidRPr="00EB638C" w14:paraId="3AAF398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D19D73E"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II.16. Ջրագիծ-16</w:t>
            </w:r>
          </w:p>
        </w:tc>
        <w:tc>
          <w:tcPr>
            <w:tcW w:w="995" w:type="dxa"/>
            <w:tcBorders>
              <w:top w:val="nil"/>
              <w:left w:val="nil"/>
              <w:bottom w:val="single" w:sz="4" w:space="0" w:color="auto"/>
              <w:right w:val="single" w:sz="4" w:space="0" w:color="auto"/>
            </w:tcBorders>
            <w:shd w:val="clear" w:color="auto" w:fill="auto"/>
            <w:vAlign w:val="center"/>
            <w:hideMark/>
          </w:tcPr>
          <w:p w14:paraId="236342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03FE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E4C92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DDEC4A6"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F3F503A"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AF5AC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DF68F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6E658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B1D99B4"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62B08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BEFC5E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Ասֆալտբետոնե ծածկույթի կտրում</w:t>
            </w:r>
          </w:p>
        </w:tc>
        <w:tc>
          <w:tcPr>
            <w:tcW w:w="943" w:type="dxa"/>
            <w:tcBorders>
              <w:top w:val="nil"/>
              <w:left w:val="nil"/>
              <w:bottom w:val="single" w:sz="4" w:space="0" w:color="auto"/>
              <w:right w:val="single" w:sz="4" w:space="0" w:color="auto"/>
            </w:tcBorders>
            <w:shd w:val="clear" w:color="auto" w:fill="auto"/>
            <w:vAlign w:val="center"/>
            <w:hideMark/>
          </w:tcPr>
          <w:p w14:paraId="0886C8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35BE95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6B7188D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D9B04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EFB55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D4FFDA5"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99E78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5F7B754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Ասֆալտբետոնե ծածկույթի քանդում հարվածահար մուրճով խրամուղու ասֆալտապատ ծածկույթի ընդհանուր մակերեսի 30%-ի չափով </w:t>
            </w:r>
          </w:p>
        </w:tc>
        <w:tc>
          <w:tcPr>
            <w:tcW w:w="943" w:type="dxa"/>
            <w:tcBorders>
              <w:top w:val="nil"/>
              <w:left w:val="nil"/>
              <w:bottom w:val="single" w:sz="4" w:space="0" w:color="auto"/>
              <w:right w:val="single" w:sz="4" w:space="0" w:color="auto"/>
            </w:tcBorders>
            <w:shd w:val="clear" w:color="auto" w:fill="auto"/>
            <w:vAlign w:val="center"/>
            <w:hideMark/>
          </w:tcPr>
          <w:p w14:paraId="1E4FE0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796BB8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40,0</w:t>
            </w:r>
          </w:p>
        </w:tc>
        <w:tc>
          <w:tcPr>
            <w:tcW w:w="995" w:type="dxa"/>
            <w:tcBorders>
              <w:top w:val="nil"/>
              <w:left w:val="nil"/>
              <w:bottom w:val="single" w:sz="4" w:space="0" w:color="auto"/>
              <w:right w:val="single" w:sz="4" w:space="0" w:color="auto"/>
            </w:tcBorders>
            <w:shd w:val="clear" w:color="auto" w:fill="auto"/>
            <w:vAlign w:val="center"/>
            <w:hideMark/>
          </w:tcPr>
          <w:p w14:paraId="348C043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A89F8A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A1546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93CA7BF" w14:textId="77777777" w:rsidTr="00EB638C">
        <w:trPr>
          <w:trHeight w:val="9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0C278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7F8A7E3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(քանդված ասֆալտբետոն),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F18F2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B1ECF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26,0</w:t>
            </w:r>
          </w:p>
        </w:tc>
        <w:tc>
          <w:tcPr>
            <w:tcW w:w="995" w:type="dxa"/>
            <w:tcBorders>
              <w:top w:val="nil"/>
              <w:left w:val="nil"/>
              <w:bottom w:val="single" w:sz="4" w:space="0" w:color="auto"/>
              <w:right w:val="single" w:sz="4" w:space="0" w:color="auto"/>
            </w:tcBorders>
            <w:shd w:val="clear" w:color="auto" w:fill="auto"/>
            <w:vAlign w:val="center"/>
            <w:hideMark/>
          </w:tcPr>
          <w:p w14:paraId="67FD54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A148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273381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B7EAB8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6FC23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1F8376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0A71BE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8B7AF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90,5</w:t>
            </w:r>
          </w:p>
        </w:tc>
        <w:tc>
          <w:tcPr>
            <w:tcW w:w="995" w:type="dxa"/>
            <w:tcBorders>
              <w:top w:val="nil"/>
              <w:left w:val="nil"/>
              <w:bottom w:val="single" w:sz="4" w:space="0" w:color="auto"/>
              <w:right w:val="single" w:sz="4" w:space="0" w:color="auto"/>
            </w:tcBorders>
            <w:shd w:val="clear" w:color="auto" w:fill="auto"/>
            <w:vAlign w:val="center"/>
            <w:hideMark/>
          </w:tcPr>
          <w:p w14:paraId="49DD03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ED0C8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A9BF1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7F2E2B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587FF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0D7176C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54E637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EE5BA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7,5</w:t>
            </w:r>
          </w:p>
        </w:tc>
        <w:tc>
          <w:tcPr>
            <w:tcW w:w="995" w:type="dxa"/>
            <w:tcBorders>
              <w:top w:val="nil"/>
              <w:left w:val="nil"/>
              <w:bottom w:val="single" w:sz="4" w:space="0" w:color="auto"/>
              <w:right w:val="single" w:sz="4" w:space="0" w:color="auto"/>
            </w:tcBorders>
            <w:shd w:val="clear" w:color="auto" w:fill="auto"/>
            <w:vAlign w:val="center"/>
            <w:hideMark/>
          </w:tcPr>
          <w:p w14:paraId="6E410A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0384E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B1D23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E8F55E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BF124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7D1CE85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590B449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052A0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462,50</w:t>
            </w:r>
          </w:p>
        </w:tc>
        <w:tc>
          <w:tcPr>
            <w:tcW w:w="995" w:type="dxa"/>
            <w:tcBorders>
              <w:top w:val="nil"/>
              <w:left w:val="nil"/>
              <w:bottom w:val="single" w:sz="4" w:space="0" w:color="auto"/>
              <w:right w:val="single" w:sz="4" w:space="0" w:color="auto"/>
            </w:tcBorders>
            <w:shd w:val="clear" w:color="auto" w:fill="auto"/>
            <w:vAlign w:val="center"/>
            <w:hideMark/>
          </w:tcPr>
          <w:p w14:paraId="1CF4A9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10507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8FD75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2D71C56"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BDE6C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5F01136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4751ED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D10F8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18,00</w:t>
            </w:r>
          </w:p>
        </w:tc>
        <w:tc>
          <w:tcPr>
            <w:tcW w:w="995" w:type="dxa"/>
            <w:tcBorders>
              <w:top w:val="nil"/>
              <w:left w:val="nil"/>
              <w:bottom w:val="single" w:sz="4" w:space="0" w:color="auto"/>
              <w:right w:val="single" w:sz="4" w:space="0" w:color="auto"/>
            </w:tcBorders>
            <w:shd w:val="clear" w:color="auto" w:fill="auto"/>
            <w:vAlign w:val="center"/>
            <w:hideMark/>
          </w:tcPr>
          <w:p w14:paraId="7F289E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44698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34AAC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EB01BA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166FE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074FF68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1B1D7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EA2AC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37,00</w:t>
            </w:r>
          </w:p>
        </w:tc>
        <w:tc>
          <w:tcPr>
            <w:tcW w:w="995" w:type="dxa"/>
            <w:tcBorders>
              <w:top w:val="nil"/>
              <w:left w:val="nil"/>
              <w:bottom w:val="single" w:sz="4" w:space="0" w:color="auto"/>
              <w:right w:val="single" w:sz="4" w:space="0" w:color="auto"/>
            </w:tcBorders>
            <w:shd w:val="clear" w:color="auto" w:fill="auto"/>
            <w:vAlign w:val="center"/>
            <w:hideMark/>
          </w:tcPr>
          <w:p w14:paraId="01B5B3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B77A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D508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9D8E928" w14:textId="77777777" w:rsidTr="00EB638C">
        <w:trPr>
          <w:trHeight w:val="315"/>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522A7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3D8FD32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1A587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64BC9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86,00</w:t>
            </w:r>
          </w:p>
        </w:tc>
        <w:tc>
          <w:tcPr>
            <w:tcW w:w="995" w:type="dxa"/>
            <w:tcBorders>
              <w:top w:val="nil"/>
              <w:left w:val="nil"/>
              <w:bottom w:val="single" w:sz="4" w:space="0" w:color="auto"/>
              <w:right w:val="single" w:sz="4" w:space="0" w:color="auto"/>
            </w:tcBorders>
            <w:shd w:val="clear" w:color="auto" w:fill="auto"/>
            <w:vAlign w:val="center"/>
            <w:hideMark/>
          </w:tcPr>
          <w:p w14:paraId="3476C20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AFF4B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EF50B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BA7BD31"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17588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4515032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2263C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FEF55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462,00</w:t>
            </w:r>
          </w:p>
        </w:tc>
        <w:tc>
          <w:tcPr>
            <w:tcW w:w="995" w:type="dxa"/>
            <w:tcBorders>
              <w:top w:val="nil"/>
              <w:left w:val="nil"/>
              <w:bottom w:val="single" w:sz="4" w:space="0" w:color="auto"/>
              <w:right w:val="single" w:sz="4" w:space="0" w:color="auto"/>
            </w:tcBorders>
            <w:shd w:val="clear" w:color="auto" w:fill="auto"/>
            <w:vAlign w:val="center"/>
            <w:hideMark/>
          </w:tcPr>
          <w:p w14:paraId="3BB9B2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DFB9C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8B5A5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F7B18D7"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D11A7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69666EA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Խճի նախապատրաստական շերտի իրականացում h=15սմ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19B0AD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9FED7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130,00</w:t>
            </w:r>
          </w:p>
        </w:tc>
        <w:tc>
          <w:tcPr>
            <w:tcW w:w="995" w:type="dxa"/>
            <w:tcBorders>
              <w:top w:val="nil"/>
              <w:left w:val="nil"/>
              <w:bottom w:val="single" w:sz="4" w:space="0" w:color="auto"/>
              <w:right w:val="single" w:sz="4" w:space="0" w:color="auto"/>
            </w:tcBorders>
            <w:shd w:val="clear" w:color="auto" w:fill="auto"/>
            <w:vAlign w:val="center"/>
            <w:hideMark/>
          </w:tcPr>
          <w:p w14:paraId="30A715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4E322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89F39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FADB97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074D6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4D4B856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Խոշորահատիկ ասֆալտբետոնե ծածկույթի իրականացում h=6սմ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65489C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D995E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130,00</w:t>
            </w:r>
          </w:p>
        </w:tc>
        <w:tc>
          <w:tcPr>
            <w:tcW w:w="995" w:type="dxa"/>
            <w:tcBorders>
              <w:top w:val="nil"/>
              <w:left w:val="nil"/>
              <w:bottom w:val="single" w:sz="4" w:space="0" w:color="auto"/>
              <w:right w:val="single" w:sz="4" w:space="0" w:color="auto"/>
            </w:tcBorders>
            <w:shd w:val="clear" w:color="auto" w:fill="auto"/>
            <w:vAlign w:val="center"/>
            <w:hideMark/>
          </w:tcPr>
          <w:p w14:paraId="6FC457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A601F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49628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19C213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46B0AC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02E0F7B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Մանրահատիկ ասֆալտբետոնե ծածկույթի իրականացում h=4սմ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0B8C85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8ECF4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130,00</w:t>
            </w:r>
          </w:p>
        </w:tc>
        <w:tc>
          <w:tcPr>
            <w:tcW w:w="995" w:type="dxa"/>
            <w:tcBorders>
              <w:top w:val="nil"/>
              <w:left w:val="nil"/>
              <w:bottom w:val="single" w:sz="4" w:space="0" w:color="auto"/>
              <w:right w:val="single" w:sz="4" w:space="0" w:color="auto"/>
            </w:tcBorders>
            <w:shd w:val="clear" w:color="auto" w:fill="auto"/>
            <w:vAlign w:val="center"/>
            <w:hideMark/>
          </w:tcPr>
          <w:p w14:paraId="256148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01E64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8FECA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B13ABD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DB44F4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5952CF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E2F6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62596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3C369EA"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CB359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786F90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էլ. եռակցվող խողովակների մոնտաժում խրամուղիներում DN57x5</w:t>
            </w:r>
          </w:p>
        </w:tc>
        <w:tc>
          <w:tcPr>
            <w:tcW w:w="943" w:type="dxa"/>
            <w:tcBorders>
              <w:top w:val="nil"/>
              <w:left w:val="nil"/>
              <w:bottom w:val="single" w:sz="4" w:space="0" w:color="auto"/>
              <w:right w:val="single" w:sz="4" w:space="0" w:color="auto"/>
            </w:tcBorders>
            <w:shd w:val="clear" w:color="auto" w:fill="auto"/>
            <w:vAlign w:val="center"/>
            <w:hideMark/>
          </w:tcPr>
          <w:p w14:paraId="600BAF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B4739B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367E4A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5F5022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6063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CE2689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AC331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0D514F5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DN63 PN=1,0 ՄՊա</w:t>
            </w:r>
          </w:p>
        </w:tc>
        <w:tc>
          <w:tcPr>
            <w:tcW w:w="943" w:type="dxa"/>
            <w:tcBorders>
              <w:top w:val="nil"/>
              <w:left w:val="nil"/>
              <w:bottom w:val="single" w:sz="4" w:space="0" w:color="auto"/>
              <w:right w:val="single" w:sz="4" w:space="0" w:color="auto"/>
            </w:tcBorders>
            <w:shd w:val="clear" w:color="auto" w:fill="auto"/>
            <w:vAlign w:val="center"/>
            <w:hideMark/>
          </w:tcPr>
          <w:p w14:paraId="035C56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85E0E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315,0</w:t>
            </w:r>
          </w:p>
        </w:tc>
        <w:tc>
          <w:tcPr>
            <w:tcW w:w="995" w:type="dxa"/>
            <w:tcBorders>
              <w:top w:val="nil"/>
              <w:left w:val="nil"/>
              <w:bottom w:val="single" w:sz="4" w:space="0" w:color="auto"/>
              <w:right w:val="single" w:sz="4" w:space="0" w:color="auto"/>
            </w:tcBorders>
            <w:shd w:val="clear" w:color="auto" w:fill="auto"/>
            <w:vAlign w:val="center"/>
            <w:hideMark/>
          </w:tcPr>
          <w:p w14:paraId="1B4F21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5D498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F6A9F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445906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4D3C4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B36579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2ECA3A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F3719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195,0</w:t>
            </w:r>
          </w:p>
        </w:tc>
        <w:tc>
          <w:tcPr>
            <w:tcW w:w="995" w:type="dxa"/>
            <w:tcBorders>
              <w:top w:val="nil"/>
              <w:left w:val="nil"/>
              <w:bottom w:val="single" w:sz="4" w:space="0" w:color="auto"/>
              <w:right w:val="single" w:sz="4" w:space="0" w:color="auto"/>
            </w:tcBorders>
            <w:shd w:val="clear" w:color="auto" w:fill="auto"/>
            <w:vAlign w:val="center"/>
            <w:hideMark/>
          </w:tcPr>
          <w:p w14:paraId="1FD987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729A7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3FFB8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47C6E80"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BC2E2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4E8631B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Սեպավոր փականների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0D2F30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66CF5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D20CB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37008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F1C87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5027A4D"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4A7E1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377CB35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DN50    PN=1,0ՄՊա </w:t>
            </w:r>
          </w:p>
        </w:tc>
        <w:tc>
          <w:tcPr>
            <w:tcW w:w="943" w:type="dxa"/>
            <w:tcBorders>
              <w:top w:val="nil"/>
              <w:left w:val="nil"/>
              <w:bottom w:val="single" w:sz="4" w:space="0" w:color="auto"/>
              <w:right w:val="single" w:sz="4" w:space="0" w:color="auto"/>
            </w:tcBorders>
            <w:shd w:val="clear" w:color="auto" w:fill="auto"/>
            <w:vAlign w:val="center"/>
            <w:hideMark/>
          </w:tcPr>
          <w:p w14:paraId="45F866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580EC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1E0A60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F352A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5B612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6B80B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3B1ABD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0BE0112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DN63-DN50</w:t>
            </w:r>
          </w:p>
        </w:tc>
        <w:tc>
          <w:tcPr>
            <w:tcW w:w="943" w:type="dxa"/>
            <w:tcBorders>
              <w:top w:val="nil"/>
              <w:left w:val="nil"/>
              <w:bottom w:val="single" w:sz="4" w:space="0" w:color="auto"/>
              <w:right w:val="single" w:sz="4" w:space="0" w:color="auto"/>
            </w:tcBorders>
            <w:shd w:val="clear" w:color="auto" w:fill="auto"/>
            <w:vAlign w:val="center"/>
            <w:hideMark/>
          </w:tcPr>
          <w:p w14:paraId="2DFFA4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348ED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FBE65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6536C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96799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894D02" w14:textId="77777777" w:rsidTr="00EB638C">
        <w:trPr>
          <w:trHeight w:val="3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53545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07C4474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0FEE6A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882DF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FC367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6728E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3CCBD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23AF6A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E5C36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8</w:t>
            </w:r>
          </w:p>
        </w:tc>
        <w:tc>
          <w:tcPr>
            <w:tcW w:w="4837" w:type="dxa"/>
            <w:tcBorders>
              <w:top w:val="nil"/>
              <w:left w:val="nil"/>
              <w:bottom w:val="single" w:sz="4" w:space="0" w:color="auto"/>
              <w:right w:val="single" w:sz="4" w:space="0" w:color="auto"/>
            </w:tcBorders>
            <w:shd w:val="clear" w:color="auto" w:fill="auto"/>
            <w:vAlign w:val="center"/>
            <w:hideMark/>
          </w:tcPr>
          <w:p w14:paraId="12AC076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DN63(HDPE) - մետաղ DN50(St) (НС) կցորդիչների մոնտաժում</w:t>
            </w:r>
          </w:p>
        </w:tc>
        <w:tc>
          <w:tcPr>
            <w:tcW w:w="943" w:type="dxa"/>
            <w:tcBorders>
              <w:top w:val="nil"/>
              <w:left w:val="nil"/>
              <w:bottom w:val="single" w:sz="4" w:space="0" w:color="auto"/>
              <w:right w:val="single" w:sz="4" w:space="0" w:color="auto"/>
            </w:tcBorders>
            <w:shd w:val="clear" w:color="auto" w:fill="auto"/>
            <w:noWrap/>
            <w:vAlign w:val="center"/>
            <w:hideMark/>
          </w:tcPr>
          <w:p w14:paraId="6CA432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242F0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0D0160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8D34C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D2226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FD1ABD4"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7B147D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5C27BFA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DN50(St) պողպատե խողովակների մակերեսների  հակակոռոզիոն մեկուսացում</w:t>
            </w:r>
          </w:p>
        </w:tc>
        <w:tc>
          <w:tcPr>
            <w:tcW w:w="943" w:type="dxa"/>
            <w:tcBorders>
              <w:top w:val="nil"/>
              <w:left w:val="nil"/>
              <w:bottom w:val="single" w:sz="4" w:space="0" w:color="auto"/>
              <w:right w:val="single" w:sz="4" w:space="0" w:color="auto"/>
            </w:tcBorders>
            <w:shd w:val="clear" w:color="auto" w:fill="auto"/>
            <w:vAlign w:val="center"/>
            <w:hideMark/>
          </w:tcPr>
          <w:p w14:paraId="7BF052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4D93CA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0,5</w:t>
            </w:r>
          </w:p>
        </w:tc>
        <w:tc>
          <w:tcPr>
            <w:tcW w:w="995" w:type="dxa"/>
            <w:tcBorders>
              <w:top w:val="nil"/>
              <w:left w:val="nil"/>
              <w:bottom w:val="single" w:sz="4" w:space="0" w:color="auto"/>
              <w:right w:val="single" w:sz="4" w:space="0" w:color="auto"/>
            </w:tcBorders>
            <w:shd w:val="clear" w:color="auto" w:fill="auto"/>
            <w:vAlign w:val="center"/>
            <w:hideMark/>
          </w:tcPr>
          <w:p w14:paraId="39C46E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FC825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C4B4C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A0A97FF"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59B9DE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4A9A93EB" w14:textId="77777777" w:rsidR="00EB638C" w:rsidRPr="00EB638C" w:rsidRDefault="00EB638C" w:rsidP="00EB638C">
            <w:pPr>
              <w:rPr>
                <w:rFonts w:ascii="Sylfaen" w:hAnsi="Sylfaen"/>
                <w:color w:val="000000"/>
                <w:sz w:val="20"/>
                <w:szCs w:val="20"/>
                <w:lang w:val="ru-RU" w:eastAsia="ru-RU"/>
              </w:rPr>
            </w:pPr>
            <w:r w:rsidRPr="00EB638C">
              <w:rPr>
                <w:rFonts w:ascii="Sylfaen" w:hAnsi="Sylfaen"/>
                <w:color w:val="000000"/>
                <w:sz w:val="20"/>
                <w:szCs w:val="20"/>
                <w:lang w:val="ru-RU" w:eastAsia="ru-RU"/>
              </w:rPr>
              <w:t>Պողպատե (St) DN57x5 խողովակների մակերեսների երկշերտ ներկում՝ հակակոռոզիոն ներկով</w:t>
            </w:r>
          </w:p>
        </w:tc>
        <w:tc>
          <w:tcPr>
            <w:tcW w:w="943" w:type="dxa"/>
            <w:tcBorders>
              <w:top w:val="nil"/>
              <w:left w:val="nil"/>
              <w:bottom w:val="single" w:sz="4" w:space="0" w:color="auto"/>
              <w:right w:val="single" w:sz="4" w:space="0" w:color="auto"/>
            </w:tcBorders>
            <w:shd w:val="clear" w:color="auto" w:fill="auto"/>
            <w:vAlign w:val="center"/>
            <w:hideMark/>
          </w:tcPr>
          <w:p w14:paraId="272985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7EE10B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0,5</w:t>
            </w:r>
          </w:p>
        </w:tc>
        <w:tc>
          <w:tcPr>
            <w:tcW w:w="995" w:type="dxa"/>
            <w:tcBorders>
              <w:top w:val="nil"/>
              <w:left w:val="nil"/>
              <w:bottom w:val="single" w:sz="4" w:space="0" w:color="auto"/>
              <w:right w:val="single" w:sz="4" w:space="0" w:color="auto"/>
            </w:tcBorders>
            <w:shd w:val="clear" w:color="auto" w:fill="auto"/>
            <w:vAlign w:val="center"/>
            <w:hideMark/>
          </w:tcPr>
          <w:p w14:paraId="1A7688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06257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7BD08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9016C4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375FF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40E835B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Փականների տակդիր Ø50 խողովակից և δ=6մմ, 100x100մմ չափերով 2թիթեղներից, Gմիջ=4,8կգ</w:t>
            </w:r>
          </w:p>
        </w:tc>
        <w:tc>
          <w:tcPr>
            <w:tcW w:w="943" w:type="dxa"/>
            <w:tcBorders>
              <w:top w:val="nil"/>
              <w:left w:val="nil"/>
              <w:bottom w:val="single" w:sz="4" w:space="0" w:color="auto"/>
              <w:right w:val="single" w:sz="4" w:space="0" w:color="auto"/>
            </w:tcBorders>
            <w:shd w:val="clear" w:color="auto" w:fill="auto"/>
            <w:vAlign w:val="center"/>
            <w:hideMark/>
          </w:tcPr>
          <w:p w14:paraId="27606DD1"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3961AC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0,0048</w:t>
            </w:r>
          </w:p>
        </w:tc>
        <w:tc>
          <w:tcPr>
            <w:tcW w:w="995" w:type="dxa"/>
            <w:tcBorders>
              <w:top w:val="nil"/>
              <w:left w:val="nil"/>
              <w:bottom w:val="single" w:sz="4" w:space="0" w:color="auto"/>
              <w:right w:val="single" w:sz="4" w:space="0" w:color="auto"/>
            </w:tcBorders>
            <w:shd w:val="clear" w:color="auto" w:fill="auto"/>
            <w:vAlign w:val="center"/>
            <w:hideMark/>
          </w:tcPr>
          <w:p w14:paraId="731D4F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6DE6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12D11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91F98BC"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06A444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66F228B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Պողպատե (St) DN57x5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3103C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50DFCD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34E614A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9B2F7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1CCCE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F539A35"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C3318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6F3237F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DN63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49976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E6EF3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315,0</w:t>
            </w:r>
          </w:p>
        </w:tc>
        <w:tc>
          <w:tcPr>
            <w:tcW w:w="995" w:type="dxa"/>
            <w:tcBorders>
              <w:top w:val="nil"/>
              <w:left w:val="nil"/>
              <w:bottom w:val="single" w:sz="4" w:space="0" w:color="auto"/>
              <w:right w:val="single" w:sz="4" w:space="0" w:color="auto"/>
            </w:tcBorders>
            <w:shd w:val="clear" w:color="auto" w:fill="auto"/>
            <w:vAlign w:val="center"/>
            <w:hideMark/>
          </w:tcPr>
          <w:p w14:paraId="418556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34161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E4605A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AC9EC2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54FA2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2B0B41F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69EDD4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3EDE4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195,0</w:t>
            </w:r>
          </w:p>
        </w:tc>
        <w:tc>
          <w:tcPr>
            <w:tcW w:w="995" w:type="dxa"/>
            <w:tcBorders>
              <w:top w:val="nil"/>
              <w:left w:val="nil"/>
              <w:bottom w:val="single" w:sz="4" w:space="0" w:color="auto"/>
              <w:right w:val="single" w:sz="4" w:space="0" w:color="auto"/>
            </w:tcBorders>
            <w:shd w:val="clear" w:color="auto" w:fill="auto"/>
            <w:vAlign w:val="center"/>
            <w:hideMark/>
          </w:tcPr>
          <w:p w14:paraId="38537A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58D8D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289C7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97A47DF"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F74A92B"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II.16. Ջրագիծ-16</w:t>
            </w:r>
          </w:p>
        </w:tc>
        <w:tc>
          <w:tcPr>
            <w:tcW w:w="995" w:type="dxa"/>
            <w:tcBorders>
              <w:top w:val="nil"/>
              <w:left w:val="nil"/>
              <w:bottom w:val="single" w:sz="4" w:space="0" w:color="auto"/>
              <w:right w:val="single" w:sz="4" w:space="0" w:color="auto"/>
            </w:tcBorders>
            <w:shd w:val="clear" w:color="auto" w:fill="auto"/>
            <w:vAlign w:val="center"/>
            <w:hideMark/>
          </w:tcPr>
          <w:p w14:paraId="398AC8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C2CC7C0"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7CF7CCD7"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4,44</w:t>
            </w:r>
          </w:p>
        </w:tc>
      </w:tr>
      <w:tr w:rsidR="00EB638C" w:rsidRPr="00EB638C" w14:paraId="2A897B0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32401E9"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II.17. Ջրագիծ-17</w:t>
            </w:r>
          </w:p>
        </w:tc>
        <w:tc>
          <w:tcPr>
            <w:tcW w:w="995" w:type="dxa"/>
            <w:tcBorders>
              <w:top w:val="nil"/>
              <w:left w:val="nil"/>
              <w:bottom w:val="single" w:sz="4" w:space="0" w:color="auto"/>
              <w:right w:val="single" w:sz="4" w:space="0" w:color="auto"/>
            </w:tcBorders>
            <w:shd w:val="clear" w:color="auto" w:fill="auto"/>
            <w:vAlign w:val="center"/>
            <w:hideMark/>
          </w:tcPr>
          <w:p w14:paraId="476A47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35601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7F95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C955B96"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77421D39"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3E6817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A661C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A6695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0A8D0D3"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8E75E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F1CCE1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0F1AFE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9AEE6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53,00</w:t>
            </w:r>
          </w:p>
        </w:tc>
        <w:tc>
          <w:tcPr>
            <w:tcW w:w="995" w:type="dxa"/>
            <w:tcBorders>
              <w:top w:val="nil"/>
              <w:left w:val="nil"/>
              <w:bottom w:val="single" w:sz="4" w:space="0" w:color="auto"/>
              <w:right w:val="single" w:sz="4" w:space="0" w:color="auto"/>
            </w:tcBorders>
            <w:shd w:val="clear" w:color="auto" w:fill="auto"/>
            <w:vAlign w:val="center"/>
            <w:hideMark/>
          </w:tcPr>
          <w:p w14:paraId="65DEF3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3480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3C91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8E24882"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275FF9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27E555F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241F72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56D9C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391978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140C5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CF25C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07CDE9B"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6C0467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7FF48CB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63C81A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EA709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190,00</w:t>
            </w:r>
          </w:p>
        </w:tc>
        <w:tc>
          <w:tcPr>
            <w:tcW w:w="995" w:type="dxa"/>
            <w:tcBorders>
              <w:top w:val="nil"/>
              <w:left w:val="nil"/>
              <w:bottom w:val="single" w:sz="4" w:space="0" w:color="auto"/>
              <w:right w:val="single" w:sz="4" w:space="0" w:color="auto"/>
            </w:tcBorders>
            <w:shd w:val="clear" w:color="auto" w:fill="auto"/>
            <w:vAlign w:val="center"/>
            <w:hideMark/>
          </w:tcPr>
          <w:p w14:paraId="39230B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07260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E349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258B6FE" w14:textId="77777777" w:rsidTr="00EB638C">
        <w:trPr>
          <w:trHeight w:val="600"/>
        </w:trPr>
        <w:tc>
          <w:tcPr>
            <w:tcW w:w="774" w:type="dxa"/>
            <w:tcBorders>
              <w:top w:val="nil"/>
              <w:left w:val="double" w:sz="6" w:space="0" w:color="auto"/>
              <w:bottom w:val="single" w:sz="4" w:space="0" w:color="auto"/>
              <w:right w:val="single" w:sz="4" w:space="0" w:color="auto"/>
            </w:tcBorders>
            <w:shd w:val="clear" w:color="auto" w:fill="auto"/>
            <w:vAlign w:val="center"/>
            <w:hideMark/>
          </w:tcPr>
          <w:p w14:paraId="1174C4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479FE3C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5BF16D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80B7A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4B58D3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9AE00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350EB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63E208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070E0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566365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7D4058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886F1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16,00</w:t>
            </w:r>
          </w:p>
        </w:tc>
        <w:tc>
          <w:tcPr>
            <w:tcW w:w="995" w:type="dxa"/>
            <w:tcBorders>
              <w:top w:val="nil"/>
              <w:left w:val="nil"/>
              <w:bottom w:val="single" w:sz="4" w:space="0" w:color="auto"/>
              <w:right w:val="single" w:sz="4" w:space="0" w:color="auto"/>
            </w:tcBorders>
            <w:shd w:val="clear" w:color="auto" w:fill="auto"/>
            <w:vAlign w:val="center"/>
            <w:hideMark/>
          </w:tcPr>
          <w:p w14:paraId="5BE43D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E2AE8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143B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9F0809"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8721E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1D0BD73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6A4BABA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404DD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37,00</w:t>
            </w:r>
          </w:p>
        </w:tc>
        <w:tc>
          <w:tcPr>
            <w:tcW w:w="995" w:type="dxa"/>
            <w:tcBorders>
              <w:top w:val="nil"/>
              <w:left w:val="nil"/>
              <w:bottom w:val="single" w:sz="4" w:space="0" w:color="auto"/>
              <w:right w:val="single" w:sz="4" w:space="0" w:color="auto"/>
            </w:tcBorders>
            <w:shd w:val="clear" w:color="auto" w:fill="auto"/>
            <w:vAlign w:val="center"/>
            <w:hideMark/>
          </w:tcPr>
          <w:p w14:paraId="79A94A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AF1B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ED17C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255DC8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10422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269C26D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4F89F9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B3CC6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200,00</w:t>
            </w:r>
          </w:p>
        </w:tc>
        <w:tc>
          <w:tcPr>
            <w:tcW w:w="995" w:type="dxa"/>
            <w:tcBorders>
              <w:top w:val="nil"/>
              <w:left w:val="nil"/>
              <w:bottom w:val="single" w:sz="4" w:space="0" w:color="auto"/>
              <w:right w:val="single" w:sz="4" w:space="0" w:color="auto"/>
            </w:tcBorders>
            <w:shd w:val="clear" w:color="auto" w:fill="auto"/>
            <w:vAlign w:val="center"/>
            <w:hideMark/>
          </w:tcPr>
          <w:p w14:paraId="6584F1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83FEC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563C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8F1C764"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2FAEC3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F4579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5552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F59F3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420F4D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E7B0D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41C8E1E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DN63 PN=1,0 ՄՊա</w:t>
            </w:r>
          </w:p>
        </w:tc>
        <w:tc>
          <w:tcPr>
            <w:tcW w:w="943" w:type="dxa"/>
            <w:tcBorders>
              <w:top w:val="nil"/>
              <w:left w:val="nil"/>
              <w:bottom w:val="single" w:sz="4" w:space="0" w:color="auto"/>
              <w:right w:val="single" w:sz="4" w:space="0" w:color="auto"/>
            </w:tcBorders>
            <w:shd w:val="clear" w:color="auto" w:fill="auto"/>
            <w:vAlign w:val="center"/>
            <w:hideMark/>
          </w:tcPr>
          <w:p w14:paraId="528FCB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16E04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120,0</w:t>
            </w:r>
          </w:p>
        </w:tc>
        <w:tc>
          <w:tcPr>
            <w:tcW w:w="995" w:type="dxa"/>
            <w:tcBorders>
              <w:top w:val="nil"/>
              <w:left w:val="nil"/>
              <w:bottom w:val="single" w:sz="4" w:space="0" w:color="auto"/>
              <w:right w:val="single" w:sz="4" w:space="0" w:color="auto"/>
            </w:tcBorders>
            <w:shd w:val="clear" w:color="auto" w:fill="auto"/>
            <w:vAlign w:val="center"/>
            <w:hideMark/>
          </w:tcPr>
          <w:p w14:paraId="24B7F3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0134A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F12ED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B64B29B"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F5CD5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76D3A6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346793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49D49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2114F3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CA25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509FE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C4721B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124DB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5E0EF68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DN110-DN50</w:t>
            </w:r>
          </w:p>
        </w:tc>
        <w:tc>
          <w:tcPr>
            <w:tcW w:w="943" w:type="dxa"/>
            <w:tcBorders>
              <w:top w:val="nil"/>
              <w:left w:val="nil"/>
              <w:bottom w:val="single" w:sz="4" w:space="0" w:color="auto"/>
              <w:right w:val="single" w:sz="4" w:space="0" w:color="auto"/>
            </w:tcBorders>
            <w:shd w:val="clear" w:color="auto" w:fill="auto"/>
            <w:vAlign w:val="center"/>
            <w:hideMark/>
          </w:tcPr>
          <w:p w14:paraId="7F1509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51136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6059C4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E5B0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CBDE6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CA55353"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FE60D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7A5954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565CC3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FB93F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0C28E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2E9C7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D9F8B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96A841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D7A88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0D1497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DN63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57FC42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382CF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120,0</w:t>
            </w:r>
          </w:p>
        </w:tc>
        <w:tc>
          <w:tcPr>
            <w:tcW w:w="995" w:type="dxa"/>
            <w:tcBorders>
              <w:top w:val="nil"/>
              <w:left w:val="nil"/>
              <w:bottom w:val="single" w:sz="4" w:space="0" w:color="auto"/>
              <w:right w:val="single" w:sz="4" w:space="0" w:color="auto"/>
            </w:tcBorders>
            <w:shd w:val="clear" w:color="auto" w:fill="auto"/>
            <w:vAlign w:val="center"/>
            <w:hideMark/>
          </w:tcPr>
          <w:p w14:paraId="4C6E7C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5A936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8C38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620B08F"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659DB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7034FE6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3C1175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4DE9A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6AE9F9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D0BB1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4A4EC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86964D"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F222D9A"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II.17. Ջրագիծ-17</w:t>
            </w:r>
          </w:p>
        </w:tc>
        <w:tc>
          <w:tcPr>
            <w:tcW w:w="995" w:type="dxa"/>
            <w:tcBorders>
              <w:top w:val="nil"/>
              <w:left w:val="nil"/>
              <w:bottom w:val="single" w:sz="4" w:space="0" w:color="auto"/>
              <w:right w:val="single" w:sz="4" w:space="0" w:color="auto"/>
            </w:tcBorders>
            <w:shd w:val="clear" w:color="auto" w:fill="auto"/>
            <w:vAlign w:val="center"/>
            <w:hideMark/>
          </w:tcPr>
          <w:p w14:paraId="7D3C23A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303B59"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6061870B"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1,19</w:t>
            </w:r>
          </w:p>
        </w:tc>
      </w:tr>
      <w:tr w:rsidR="00EB638C" w:rsidRPr="00EB638C" w14:paraId="34FE7597"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E40D1A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II.18. Ջրագիծ-18</w:t>
            </w:r>
          </w:p>
        </w:tc>
        <w:tc>
          <w:tcPr>
            <w:tcW w:w="995" w:type="dxa"/>
            <w:tcBorders>
              <w:top w:val="nil"/>
              <w:left w:val="nil"/>
              <w:bottom w:val="single" w:sz="4" w:space="0" w:color="auto"/>
              <w:right w:val="single" w:sz="4" w:space="0" w:color="auto"/>
            </w:tcBorders>
            <w:shd w:val="clear" w:color="auto" w:fill="auto"/>
            <w:vAlign w:val="center"/>
            <w:hideMark/>
          </w:tcPr>
          <w:p w14:paraId="17B6D6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C4310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3EE38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80AA24"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20F1EF2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C71A2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E8481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C77E4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26CE4A"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90BDF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77E833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2B7DA1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DACDC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75,00</w:t>
            </w:r>
          </w:p>
        </w:tc>
        <w:tc>
          <w:tcPr>
            <w:tcW w:w="995" w:type="dxa"/>
            <w:tcBorders>
              <w:top w:val="nil"/>
              <w:left w:val="nil"/>
              <w:bottom w:val="single" w:sz="4" w:space="0" w:color="auto"/>
              <w:right w:val="single" w:sz="4" w:space="0" w:color="auto"/>
            </w:tcBorders>
            <w:shd w:val="clear" w:color="auto" w:fill="auto"/>
            <w:vAlign w:val="center"/>
            <w:hideMark/>
          </w:tcPr>
          <w:p w14:paraId="3BA507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51DC6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25B49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04E4F1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2C4AF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6E81E17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07B447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A2645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34,00</w:t>
            </w:r>
          </w:p>
        </w:tc>
        <w:tc>
          <w:tcPr>
            <w:tcW w:w="995" w:type="dxa"/>
            <w:tcBorders>
              <w:top w:val="nil"/>
              <w:left w:val="nil"/>
              <w:bottom w:val="single" w:sz="4" w:space="0" w:color="auto"/>
              <w:right w:val="single" w:sz="4" w:space="0" w:color="auto"/>
            </w:tcBorders>
            <w:shd w:val="clear" w:color="auto" w:fill="auto"/>
            <w:vAlign w:val="center"/>
            <w:hideMark/>
          </w:tcPr>
          <w:p w14:paraId="1949B0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0E23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87660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B5529EA"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73D3D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36027E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5AE6E8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77A5F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255,00</w:t>
            </w:r>
          </w:p>
        </w:tc>
        <w:tc>
          <w:tcPr>
            <w:tcW w:w="995" w:type="dxa"/>
            <w:tcBorders>
              <w:top w:val="nil"/>
              <w:left w:val="nil"/>
              <w:bottom w:val="single" w:sz="4" w:space="0" w:color="auto"/>
              <w:right w:val="single" w:sz="4" w:space="0" w:color="auto"/>
            </w:tcBorders>
            <w:shd w:val="clear" w:color="auto" w:fill="auto"/>
            <w:vAlign w:val="center"/>
            <w:hideMark/>
          </w:tcPr>
          <w:p w14:paraId="5CA582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49311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92353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7379A7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D35CD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4</w:t>
            </w:r>
          </w:p>
        </w:tc>
        <w:tc>
          <w:tcPr>
            <w:tcW w:w="4837" w:type="dxa"/>
            <w:tcBorders>
              <w:top w:val="nil"/>
              <w:left w:val="nil"/>
              <w:bottom w:val="single" w:sz="4" w:space="0" w:color="auto"/>
              <w:right w:val="single" w:sz="4" w:space="0" w:color="auto"/>
            </w:tcBorders>
            <w:shd w:val="clear" w:color="auto" w:fill="auto"/>
            <w:vAlign w:val="center"/>
            <w:hideMark/>
          </w:tcPr>
          <w:p w14:paraId="34202D4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5174F4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ED1BC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11,00</w:t>
            </w:r>
          </w:p>
        </w:tc>
        <w:tc>
          <w:tcPr>
            <w:tcW w:w="995" w:type="dxa"/>
            <w:tcBorders>
              <w:top w:val="nil"/>
              <w:left w:val="nil"/>
              <w:bottom w:val="single" w:sz="4" w:space="0" w:color="auto"/>
              <w:right w:val="single" w:sz="4" w:space="0" w:color="auto"/>
            </w:tcBorders>
            <w:shd w:val="clear" w:color="auto" w:fill="auto"/>
            <w:vAlign w:val="center"/>
            <w:hideMark/>
          </w:tcPr>
          <w:p w14:paraId="1F4AE8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7B928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557DF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3C2B3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B2C8B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76FA7FD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030770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F7CD2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22,00</w:t>
            </w:r>
          </w:p>
        </w:tc>
        <w:tc>
          <w:tcPr>
            <w:tcW w:w="995" w:type="dxa"/>
            <w:tcBorders>
              <w:top w:val="nil"/>
              <w:left w:val="nil"/>
              <w:bottom w:val="single" w:sz="4" w:space="0" w:color="auto"/>
              <w:right w:val="single" w:sz="4" w:space="0" w:color="auto"/>
            </w:tcBorders>
            <w:shd w:val="clear" w:color="auto" w:fill="auto"/>
            <w:vAlign w:val="center"/>
            <w:hideMark/>
          </w:tcPr>
          <w:p w14:paraId="02A2BD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84CD7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6E207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570BF8A"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751B8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35261EA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127214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D8E2D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52,00</w:t>
            </w:r>
          </w:p>
        </w:tc>
        <w:tc>
          <w:tcPr>
            <w:tcW w:w="995" w:type="dxa"/>
            <w:tcBorders>
              <w:top w:val="nil"/>
              <w:left w:val="nil"/>
              <w:bottom w:val="single" w:sz="4" w:space="0" w:color="auto"/>
              <w:right w:val="single" w:sz="4" w:space="0" w:color="auto"/>
            </w:tcBorders>
            <w:shd w:val="clear" w:color="auto" w:fill="auto"/>
            <w:vAlign w:val="center"/>
            <w:hideMark/>
          </w:tcPr>
          <w:p w14:paraId="12846A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F6EA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79976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3EDA1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170FC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3685668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36BA98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F7318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290,00</w:t>
            </w:r>
          </w:p>
        </w:tc>
        <w:tc>
          <w:tcPr>
            <w:tcW w:w="995" w:type="dxa"/>
            <w:tcBorders>
              <w:top w:val="nil"/>
              <w:left w:val="nil"/>
              <w:bottom w:val="single" w:sz="4" w:space="0" w:color="auto"/>
              <w:right w:val="single" w:sz="4" w:space="0" w:color="auto"/>
            </w:tcBorders>
            <w:shd w:val="clear" w:color="auto" w:fill="auto"/>
            <w:vAlign w:val="center"/>
            <w:hideMark/>
          </w:tcPr>
          <w:p w14:paraId="6D8EFA7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12C33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7B12E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E8035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D419C9E"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192221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D657B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948F4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29F419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5D49D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8A3B9D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DN90 PN=1,0 ՄՊա</w:t>
            </w:r>
          </w:p>
        </w:tc>
        <w:tc>
          <w:tcPr>
            <w:tcW w:w="943" w:type="dxa"/>
            <w:tcBorders>
              <w:top w:val="nil"/>
              <w:left w:val="nil"/>
              <w:bottom w:val="single" w:sz="4" w:space="0" w:color="auto"/>
              <w:right w:val="single" w:sz="4" w:space="0" w:color="auto"/>
            </w:tcBorders>
            <w:shd w:val="clear" w:color="auto" w:fill="auto"/>
            <w:vAlign w:val="center"/>
            <w:hideMark/>
          </w:tcPr>
          <w:p w14:paraId="3C1D345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76EA3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143,0</w:t>
            </w:r>
          </w:p>
        </w:tc>
        <w:tc>
          <w:tcPr>
            <w:tcW w:w="995" w:type="dxa"/>
            <w:tcBorders>
              <w:top w:val="nil"/>
              <w:left w:val="nil"/>
              <w:bottom w:val="single" w:sz="4" w:space="0" w:color="auto"/>
              <w:right w:val="single" w:sz="4" w:space="0" w:color="auto"/>
            </w:tcBorders>
            <w:shd w:val="clear" w:color="auto" w:fill="auto"/>
            <w:vAlign w:val="center"/>
            <w:hideMark/>
          </w:tcPr>
          <w:p w14:paraId="7A8C35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FFB65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A8245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DF3FB4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2A2FC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1B3A29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2370C9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8E5AA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121,0</w:t>
            </w:r>
          </w:p>
        </w:tc>
        <w:tc>
          <w:tcPr>
            <w:tcW w:w="995" w:type="dxa"/>
            <w:tcBorders>
              <w:top w:val="nil"/>
              <w:left w:val="nil"/>
              <w:bottom w:val="single" w:sz="4" w:space="0" w:color="auto"/>
              <w:right w:val="single" w:sz="4" w:space="0" w:color="auto"/>
            </w:tcBorders>
            <w:shd w:val="clear" w:color="auto" w:fill="auto"/>
            <w:vAlign w:val="center"/>
            <w:hideMark/>
          </w:tcPr>
          <w:p w14:paraId="5DB8286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F2E6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D749E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4A15A27"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3FB2A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7593D56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436F62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3175A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47,0</w:t>
            </w:r>
          </w:p>
        </w:tc>
        <w:tc>
          <w:tcPr>
            <w:tcW w:w="995" w:type="dxa"/>
            <w:tcBorders>
              <w:top w:val="nil"/>
              <w:left w:val="nil"/>
              <w:bottom w:val="single" w:sz="4" w:space="0" w:color="auto"/>
              <w:right w:val="single" w:sz="4" w:space="0" w:color="auto"/>
            </w:tcBorders>
            <w:shd w:val="clear" w:color="auto" w:fill="auto"/>
            <w:vAlign w:val="center"/>
            <w:hideMark/>
          </w:tcPr>
          <w:p w14:paraId="51F02E0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2214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477D7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D9DC3E4"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D0C89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50B515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DN110-DN40</w:t>
            </w:r>
          </w:p>
        </w:tc>
        <w:tc>
          <w:tcPr>
            <w:tcW w:w="943" w:type="dxa"/>
            <w:tcBorders>
              <w:top w:val="nil"/>
              <w:left w:val="nil"/>
              <w:bottom w:val="single" w:sz="4" w:space="0" w:color="auto"/>
              <w:right w:val="single" w:sz="4" w:space="0" w:color="auto"/>
            </w:tcBorders>
            <w:shd w:val="clear" w:color="auto" w:fill="auto"/>
            <w:vAlign w:val="center"/>
            <w:hideMark/>
          </w:tcPr>
          <w:p w14:paraId="1E3C9B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162455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995" w:type="dxa"/>
            <w:tcBorders>
              <w:top w:val="nil"/>
              <w:left w:val="nil"/>
              <w:bottom w:val="single" w:sz="4" w:space="0" w:color="auto"/>
              <w:right w:val="single" w:sz="4" w:space="0" w:color="auto"/>
            </w:tcBorders>
            <w:shd w:val="clear" w:color="auto" w:fill="auto"/>
            <w:vAlign w:val="center"/>
            <w:hideMark/>
          </w:tcPr>
          <w:p w14:paraId="0AF5EC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78F78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619FA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0126C59"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870DE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D03FCA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4D0081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77A24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13D73D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371AD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B0EC1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5C9CE17"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DD32F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09D14E6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DN90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3DB9F9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2AA1C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143,0</w:t>
            </w:r>
          </w:p>
        </w:tc>
        <w:tc>
          <w:tcPr>
            <w:tcW w:w="995" w:type="dxa"/>
            <w:tcBorders>
              <w:top w:val="nil"/>
              <w:left w:val="nil"/>
              <w:bottom w:val="single" w:sz="4" w:space="0" w:color="auto"/>
              <w:right w:val="single" w:sz="4" w:space="0" w:color="auto"/>
            </w:tcBorders>
            <w:shd w:val="clear" w:color="auto" w:fill="auto"/>
            <w:vAlign w:val="center"/>
            <w:hideMark/>
          </w:tcPr>
          <w:p w14:paraId="731B29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420BC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6E978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EAE3F0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9F423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7607476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04A2C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888EA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121,0</w:t>
            </w:r>
          </w:p>
        </w:tc>
        <w:tc>
          <w:tcPr>
            <w:tcW w:w="995" w:type="dxa"/>
            <w:tcBorders>
              <w:top w:val="nil"/>
              <w:left w:val="nil"/>
              <w:bottom w:val="single" w:sz="4" w:space="0" w:color="auto"/>
              <w:right w:val="single" w:sz="4" w:space="0" w:color="auto"/>
            </w:tcBorders>
            <w:shd w:val="clear" w:color="auto" w:fill="auto"/>
            <w:vAlign w:val="center"/>
            <w:hideMark/>
          </w:tcPr>
          <w:p w14:paraId="079653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D0F4C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EF742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0D7D2E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DB584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6796E41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22BA62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36303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47,0</w:t>
            </w:r>
          </w:p>
        </w:tc>
        <w:tc>
          <w:tcPr>
            <w:tcW w:w="995" w:type="dxa"/>
            <w:tcBorders>
              <w:top w:val="nil"/>
              <w:left w:val="nil"/>
              <w:bottom w:val="single" w:sz="4" w:space="0" w:color="auto"/>
              <w:right w:val="single" w:sz="4" w:space="0" w:color="auto"/>
            </w:tcBorders>
            <w:shd w:val="clear" w:color="auto" w:fill="auto"/>
            <w:vAlign w:val="center"/>
            <w:hideMark/>
          </w:tcPr>
          <w:p w14:paraId="688933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293B4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78EEA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918F0AC"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2C1C579"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II.18. Ջրագիծ-18</w:t>
            </w:r>
          </w:p>
        </w:tc>
        <w:tc>
          <w:tcPr>
            <w:tcW w:w="995" w:type="dxa"/>
            <w:tcBorders>
              <w:top w:val="nil"/>
              <w:left w:val="nil"/>
              <w:bottom w:val="single" w:sz="4" w:space="0" w:color="auto"/>
              <w:right w:val="single" w:sz="4" w:space="0" w:color="auto"/>
            </w:tcBorders>
            <w:shd w:val="clear" w:color="auto" w:fill="auto"/>
            <w:vAlign w:val="center"/>
            <w:hideMark/>
          </w:tcPr>
          <w:p w14:paraId="3EC194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36E3255"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558DB9AC"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1,86</w:t>
            </w:r>
          </w:p>
        </w:tc>
      </w:tr>
      <w:tr w:rsidR="00EB638C" w:rsidRPr="00EB638C" w14:paraId="4139E2B3"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CD5D3A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II.19. Ջրագիծ-19</w:t>
            </w:r>
          </w:p>
        </w:tc>
        <w:tc>
          <w:tcPr>
            <w:tcW w:w="995" w:type="dxa"/>
            <w:tcBorders>
              <w:top w:val="nil"/>
              <w:left w:val="nil"/>
              <w:bottom w:val="single" w:sz="4" w:space="0" w:color="auto"/>
              <w:right w:val="single" w:sz="4" w:space="0" w:color="auto"/>
            </w:tcBorders>
            <w:shd w:val="clear" w:color="auto" w:fill="auto"/>
            <w:vAlign w:val="center"/>
            <w:hideMark/>
          </w:tcPr>
          <w:p w14:paraId="02244C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58998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AA1EE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F739646"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4BABE0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6B18D3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79C8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4FD96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CA575D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058AB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44B691E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2B0822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20F7CC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52,00</w:t>
            </w:r>
          </w:p>
        </w:tc>
        <w:tc>
          <w:tcPr>
            <w:tcW w:w="995" w:type="dxa"/>
            <w:tcBorders>
              <w:top w:val="nil"/>
              <w:left w:val="nil"/>
              <w:bottom w:val="single" w:sz="4" w:space="0" w:color="auto"/>
              <w:right w:val="single" w:sz="4" w:space="0" w:color="auto"/>
            </w:tcBorders>
            <w:shd w:val="clear" w:color="auto" w:fill="auto"/>
            <w:vAlign w:val="center"/>
            <w:hideMark/>
          </w:tcPr>
          <w:p w14:paraId="5733BF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7383C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68F5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601EF1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2A789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505F957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DF584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EED76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06E5AD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431BF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91A8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DBE933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33DF5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7B0CDA3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371CA1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06C0E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188,00</w:t>
            </w:r>
          </w:p>
        </w:tc>
        <w:tc>
          <w:tcPr>
            <w:tcW w:w="995" w:type="dxa"/>
            <w:tcBorders>
              <w:top w:val="nil"/>
              <w:left w:val="nil"/>
              <w:bottom w:val="single" w:sz="4" w:space="0" w:color="auto"/>
              <w:right w:val="single" w:sz="4" w:space="0" w:color="auto"/>
            </w:tcBorders>
            <w:shd w:val="clear" w:color="auto" w:fill="auto"/>
            <w:vAlign w:val="center"/>
            <w:hideMark/>
          </w:tcPr>
          <w:p w14:paraId="2C7AF9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4B446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2FC8D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8FF386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3234EC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4C90C93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6984C0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4C9FC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8,00</w:t>
            </w:r>
          </w:p>
        </w:tc>
        <w:tc>
          <w:tcPr>
            <w:tcW w:w="995" w:type="dxa"/>
            <w:tcBorders>
              <w:top w:val="nil"/>
              <w:left w:val="nil"/>
              <w:bottom w:val="single" w:sz="4" w:space="0" w:color="auto"/>
              <w:right w:val="single" w:sz="4" w:space="0" w:color="auto"/>
            </w:tcBorders>
            <w:shd w:val="clear" w:color="auto" w:fill="auto"/>
            <w:vAlign w:val="center"/>
            <w:hideMark/>
          </w:tcPr>
          <w:p w14:paraId="73DB87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7EA85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117D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A32785B"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22473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3B64884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1ACCE5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186CA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16,00</w:t>
            </w:r>
          </w:p>
        </w:tc>
        <w:tc>
          <w:tcPr>
            <w:tcW w:w="995" w:type="dxa"/>
            <w:tcBorders>
              <w:top w:val="nil"/>
              <w:left w:val="nil"/>
              <w:bottom w:val="single" w:sz="4" w:space="0" w:color="auto"/>
              <w:right w:val="single" w:sz="4" w:space="0" w:color="auto"/>
            </w:tcBorders>
            <w:shd w:val="clear" w:color="auto" w:fill="auto"/>
            <w:vAlign w:val="center"/>
            <w:hideMark/>
          </w:tcPr>
          <w:p w14:paraId="6B01CB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EE906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CBC98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D46D0BC"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D4014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5E5D4E0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3C86481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68972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36,00</w:t>
            </w:r>
          </w:p>
        </w:tc>
        <w:tc>
          <w:tcPr>
            <w:tcW w:w="995" w:type="dxa"/>
            <w:tcBorders>
              <w:top w:val="nil"/>
              <w:left w:val="nil"/>
              <w:bottom w:val="single" w:sz="4" w:space="0" w:color="auto"/>
              <w:right w:val="single" w:sz="4" w:space="0" w:color="auto"/>
            </w:tcBorders>
            <w:shd w:val="clear" w:color="auto" w:fill="auto"/>
            <w:vAlign w:val="center"/>
            <w:hideMark/>
          </w:tcPr>
          <w:p w14:paraId="6208DC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8F6A4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91171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EF9FEF9"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0C296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14120DD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13AAEC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F4FC3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198,00</w:t>
            </w:r>
          </w:p>
        </w:tc>
        <w:tc>
          <w:tcPr>
            <w:tcW w:w="995" w:type="dxa"/>
            <w:tcBorders>
              <w:top w:val="nil"/>
              <w:left w:val="nil"/>
              <w:bottom w:val="single" w:sz="4" w:space="0" w:color="auto"/>
              <w:right w:val="single" w:sz="4" w:space="0" w:color="auto"/>
            </w:tcBorders>
            <w:shd w:val="clear" w:color="auto" w:fill="auto"/>
            <w:vAlign w:val="center"/>
            <w:hideMark/>
          </w:tcPr>
          <w:p w14:paraId="51FC53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25B3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95222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D6397A6"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7B74FA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4E769D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78B7C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2EF4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FA4981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0BD68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D640AE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DN63 PN=1,0 ՄՊա</w:t>
            </w:r>
          </w:p>
        </w:tc>
        <w:tc>
          <w:tcPr>
            <w:tcW w:w="943" w:type="dxa"/>
            <w:tcBorders>
              <w:top w:val="nil"/>
              <w:left w:val="nil"/>
              <w:bottom w:val="single" w:sz="4" w:space="0" w:color="auto"/>
              <w:right w:val="single" w:sz="4" w:space="0" w:color="auto"/>
            </w:tcBorders>
            <w:shd w:val="clear" w:color="auto" w:fill="auto"/>
            <w:vAlign w:val="center"/>
            <w:hideMark/>
          </w:tcPr>
          <w:p w14:paraId="420444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8D2F4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110,0</w:t>
            </w:r>
          </w:p>
        </w:tc>
        <w:tc>
          <w:tcPr>
            <w:tcW w:w="995" w:type="dxa"/>
            <w:tcBorders>
              <w:top w:val="nil"/>
              <w:left w:val="nil"/>
              <w:bottom w:val="single" w:sz="4" w:space="0" w:color="auto"/>
              <w:right w:val="single" w:sz="4" w:space="0" w:color="auto"/>
            </w:tcBorders>
            <w:shd w:val="clear" w:color="auto" w:fill="auto"/>
            <w:vAlign w:val="center"/>
            <w:hideMark/>
          </w:tcPr>
          <w:p w14:paraId="10093B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D44F5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997CD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0F8542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86C94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2894AD6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6ACDF0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9860C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106,0</w:t>
            </w:r>
          </w:p>
        </w:tc>
        <w:tc>
          <w:tcPr>
            <w:tcW w:w="995" w:type="dxa"/>
            <w:tcBorders>
              <w:top w:val="nil"/>
              <w:left w:val="nil"/>
              <w:bottom w:val="single" w:sz="4" w:space="0" w:color="auto"/>
              <w:right w:val="single" w:sz="4" w:space="0" w:color="auto"/>
            </w:tcBorders>
            <w:shd w:val="clear" w:color="auto" w:fill="auto"/>
            <w:vAlign w:val="center"/>
            <w:hideMark/>
          </w:tcPr>
          <w:p w14:paraId="268C42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DD494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F47CF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B7D5579"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1C150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503E2E7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DN90-DN50</w:t>
            </w:r>
          </w:p>
        </w:tc>
        <w:tc>
          <w:tcPr>
            <w:tcW w:w="943" w:type="dxa"/>
            <w:tcBorders>
              <w:top w:val="nil"/>
              <w:left w:val="nil"/>
              <w:bottom w:val="single" w:sz="4" w:space="0" w:color="auto"/>
              <w:right w:val="single" w:sz="4" w:space="0" w:color="auto"/>
            </w:tcBorders>
            <w:shd w:val="clear" w:color="auto" w:fill="auto"/>
            <w:vAlign w:val="center"/>
            <w:hideMark/>
          </w:tcPr>
          <w:p w14:paraId="7C8A45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F9E11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4E16DC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E1214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6A9CF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469961"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244ED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94FB36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31A264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E0442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4680A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66C84A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C29BD0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D20F44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776E9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57DEC28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DN63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17DA32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8C5ABD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110,0</w:t>
            </w:r>
          </w:p>
        </w:tc>
        <w:tc>
          <w:tcPr>
            <w:tcW w:w="995" w:type="dxa"/>
            <w:tcBorders>
              <w:top w:val="nil"/>
              <w:left w:val="nil"/>
              <w:bottom w:val="single" w:sz="4" w:space="0" w:color="auto"/>
              <w:right w:val="single" w:sz="4" w:space="0" w:color="auto"/>
            </w:tcBorders>
            <w:shd w:val="clear" w:color="auto" w:fill="auto"/>
            <w:vAlign w:val="center"/>
            <w:hideMark/>
          </w:tcPr>
          <w:p w14:paraId="425E4F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72E90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58E3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8956FAB"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447ED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65D304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00132F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B1E85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106,0</w:t>
            </w:r>
          </w:p>
        </w:tc>
        <w:tc>
          <w:tcPr>
            <w:tcW w:w="995" w:type="dxa"/>
            <w:tcBorders>
              <w:top w:val="nil"/>
              <w:left w:val="nil"/>
              <w:bottom w:val="single" w:sz="4" w:space="0" w:color="auto"/>
              <w:right w:val="single" w:sz="4" w:space="0" w:color="auto"/>
            </w:tcBorders>
            <w:shd w:val="clear" w:color="auto" w:fill="auto"/>
            <w:vAlign w:val="center"/>
            <w:hideMark/>
          </w:tcPr>
          <w:p w14:paraId="5CF15C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86A5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2830C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0F02FC"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7E9CA6B"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lastRenderedPageBreak/>
              <w:t>Ընդամենը II.19. Ջրագիծ-19</w:t>
            </w:r>
          </w:p>
        </w:tc>
        <w:tc>
          <w:tcPr>
            <w:tcW w:w="995" w:type="dxa"/>
            <w:tcBorders>
              <w:top w:val="nil"/>
              <w:left w:val="nil"/>
              <w:bottom w:val="single" w:sz="4" w:space="0" w:color="auto"/>
              <w:right w:val="single" w:sz="4" w:space="0" w:color="auto"/>
            </w:tcBorders>
            <w:shd w:val="clear" w:color="auto" w:fill="auto"/>
            <w:vAlign w:val="center"/>
            <w:hideMark/>
          </w:tcPr>
          <w:p w14:paraId="2F070F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CE807BD"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2C7DC583"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1,17</w:t>
            </w:r>
          </w:p>
        </w:tc>
      </w:tr>
      <w:tr w:rsidR="00EB638C" w:rsidRPr="00EB638C" w14:paraId="66DA50A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AF279EE"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II.20. Ջրագիծ-20</w:t>
            </w:r>
          </w:p>
        </w:tc>
        <w:tc>
          <w:tcPr>
            <w:tcW w:w="995" w:type="dxa"/>
            <w:tcBorders>
              <w:top w:val="nil"/>
              <w:left w:val="nil"/>
              <w:bottom w:val="single" w:sz="4" w:space="0" w:color="auto"/>
              <w:right w:val="single" w:sz="4" w:space="0" w:color="auto"/>
            </w:tcBorders>
            <w:shd w:val="clear" w:color="auto" w:fill="auto"/>
            <w:vAlign w:val="center"/>
            <w:hideMark/>
          </w:tcPr>
          <w:p w14:paraId="133C67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F48F0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C33B6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3A5FF2E"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0540B8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134B08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0834B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E412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91E8A69"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23B63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5B5C4CE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7EFFC1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49E80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29,00</w:t>
            </w:r>
          </w:p>
        </w:tc>
        <w:tc>
          <w:tcPr>
            <w:tcW w:w="995" w:type="dxa"/>
            <w:tcBorders>
              <w:top w:val="nil"/>
              <w:left w:val="nil"/>
              <w:bottom w:val="single" w:sz="4" w:space="0" w:color="auto"/>
              <w:right w:val="single" w:sz="4" w:space="0" w:color="auto"/>
            </w:tcBorders>
            <w:shd w:val="clear" w:color="auto" w:fill="auto"/>
            <w:vAlign w:val="center"/>
            <w:hideMark/>
          </w:tcPr>
          <w:p w14:paraId="3FA207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01B34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A46CC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BD6FF3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3B092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67FD505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C00E3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9364E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437FA0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239B7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B4973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4A225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209DE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2F9D9EE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CE682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21BD1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102,00</w:t>
            </w:r>
          </w:p>
        </w:tc>
        <w:tc>
          <w:tcPr>
            <w:tcW w:w="995" w:type="dxa"/>
            <w:tcBorders>
              <w:top w:val="nil"/>
              <w:left w:val="nil"/>
              <w:bottom w:val="single" w:sz="4" w:space="0" w:color="auto"/>
              <w:right w:val="single" w:sz="4" w:space="0" w:color="auto"/>
            </w:tcBorders>
            <w:shd w:val="clear" w:color="auto" w:fill="auto"/>
            <w:vAlign w:val="center"/>
            <w:hideMark/>
          </w:tcPr>
          <w:p w14:paraId="403D68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ED77D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BED2F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01A0D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81423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57923D9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20525B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29B37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4,50</w:t>
            </w:r>
          </w:p>
        </w:tc>
        <w:tc>
          <w:tcPr>
            <w:tcW w:w="995" w:type="dxa"/>
            <w:tcBorders>
              <w:top w:val="nil"/>
              <w:left w:val="nil"/>
              <w:bottom w:val="single" w:sz="4" w:space="0" w:color="auto"/>
              <w:right w:val="single" w:sz="4" w:space="0" w:color="auto"/>
            </w:tcBorders>
            <w:shd w:val="clear" w:color="auto" w:fill="auto"/>
            <w:vAlign w:val="center"/>
            <w:hideMark/>
          </w:tcPr>
          <w:p w14:paraId="67AB34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E1890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F6B72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2E917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183A0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1A8DDF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065952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BBC3B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9,00</w:t>
            </w:r>
          </w:p>
        </w:tc>
        <w:tc>
          <w:tcPr>
            <w:tcW w:w="995" w:type="dxa"/>
            <w:tcBorders>
              <w:top w:val="nil"/>
              <w:left w:val="nil"/>
              <w:bottom w:val="single" w:sz="4" w:space="0" w:color="auto"/>
              <w:right w:val="single" w:sz="4" w:space="0" w:color="auto"/>
            </w:tcBorders>
            <w:shd w:val="clear" w:color="auto" w:fill="auto"/>
            <w:vAlign w:val="center"/>
            <w:hideMark/>
          </w:tcPr>
          <w:p w14:paraId="6F35FD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55BD7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775C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6BE8F1B"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2902A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2FB84C0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4C4A47E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8B4E6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2EF69D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092E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936CF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664060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784FA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139CAED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7CEB87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2A70D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107,00</w:t>
            </w:r>
          </w:p>
        </w:tc>
        <w:tc>
          <w:tcPr>
            <w:tcW w:w="995" w:type="dxa"/>
            <w:tcBorders>
              <w:top w:val="nil"/>
              <w:left w:val="nil"/>
              <w:bottom w:val="single" w:sz="4" w:space="0" w:color="auto"/>
              <w:right w:val="single" w:sz="4" w:space="0" w:color="auto"/>
            </w:tcBorders>
            <w:shd w:val="clear" w:color="auto" w:fill="auto"/>
            <w:vAlign w:val="center"/>
            <w:hideMark/>
          </w:tcPr>
          <w:p w14:paraId="0DC197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DDD9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7E063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D77CF0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64908BA"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AE07F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189C5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61D6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790F6B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84D11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6FAA5D7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75D1D5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DFF80D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63,0</w:t>
            </w:r>
          </w:p>
        </w:tc>
        <w:tc>
          <w:tcPr>
            <w:tcW w:w="995" w:type="dxa"/>
            <w:tcBorders>
              <w:top w:val="nil"/>
              <w:left w:val="nil"/>
              <w:bottom w:val="single" w:sz="4" w:space="0" w:color="auto"/>
              <w:right w:val="single" w:sz="4" w:space="0" w:color="auto"/>
            </w:tcBorders>
            <w:shd w:val="clear" w:color="auto" w:fill="auto"/>
            <w:vAlign w:val="center"/>
            <w:hideMark/>
          </w:tcPr>
          <w:p w14:paraId="1DFF02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B1ABF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C3DBD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6B0A12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F54CC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2348632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2B1051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C131A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55,0</w:t>
            </w:r>
          </w:p>
        </w:tc>
        <w:tc>
          <w:tcPr>
            <w:tcW w:w="995" w:type="dxa"/>
            <w:tcBorders>
              <w:top w:val="nil"/>
              <w:left w:val="nil"/>
              <w:bottom w:val="single" w:sz="4" w:space="0" w:color="auto"/>
              <w:right w:val="single" w:sz="4" w:space="0" w:color="auto"/>
            </w:tcBorders>
            <w:shd w:val="clear" w:color="auto" w:fill="auto"/>
            <w:vAlign w:val="center"/>
            <w:hideMark/>
          </w:tcPr>
          <w:p w14:paraId="73EA99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A022B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5778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0A08552"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12275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61F0B26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DN50-DN40</w:t>
            </w:r>
          </w:p>
        </w:tc>
        <w:tc>
          <w:tcPr>
            <w:tcW w:w="943" w:type="dxa"/>
            <w:tcBorders>
              <w:top w:val="nil"/>
              <w:left w:val="nil"/>
              <w:bottom w:val="single" w:sz="4" w:space="0" w:color="auto"/>
              <w:right w:val="single" w:sz="4" w:space="0" w:color="auto"/>
            </w:tcBorders>
            <w:shd w:val="clear" w:color="auto" w:fill="auto"/>
            <w:vAlign w:val="center"/>
            <w:hideMark/>
          </w:tcPr>
          <w:p w14:paraId="69F84A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55B1F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43CF6B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5B44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3521F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6C09D6A"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9275E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7667DC0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0971CA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D6E5F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E4A17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7F50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E4276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24337C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663F5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53E0451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5DC6A7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91FF1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63,0</w:t>
            </w:r>
          </w:p>
        </w:tc>
        <w:tc>
          <w:tcPr>
            <w:tcW w:w="995" w:type="dxa"/>
            <w:tcBorders>
              <w:top w:val="nil"/>
              <w:left w:val="nil"/>
              <w:bottom w:val="single" w:sz="4" w:space="0" w:color="auto"/>
              <w:right w:val="single" w:sz="4" w:space="0" w:color="auto"/>
            </w:tcBorders>
            <w:shd w:val="clear" w:color="auto" w:fill="auto"/>
            <w:vAlign w:val="center"/>
            <w:hideMark/>
          </w:tcPr>
          <w:p w14:paraId="499139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64A2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6C1C2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A6F32F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7C08C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50CEE9A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2CE75C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2CDCB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55,0</w:t>
            </w:r>
          </w:p>
        </w:tc>
        <w:tc>
          <w:tcPr>
            <w:tcW w:w="995" w:type="dxa"/>
            <w:tcBorders>
              <w:top w:val="nil"/>
              <w:left w:val="nil"/>
              <w:bottom w:val="single" w:sz="4" w:space="0" w:color="auto"/>
              <w:right w:val="single" w:sz="4" w:space="0" w:color="auto"/>
            </w:tcBorders>
            <w:shd w:val="clear" w:color="auto" w:fill="auto"/>
            <w:vAlign w:val="center"/>
            <w:hideMark/>
          </w:tcPr>
          <w:p w14:paraId="6BF63E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0C79C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4CA92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A3CFFEB"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270416A9"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II.20. Ջրագիծ-20</w:t>
            </w:r>
          </w:p>
        </w:tc>
        <w:tc>
          <w:tcPr>
            <w:tcW w:w="995" w:type="dxa"/>
            <w:tcBorders>
              <w:top w:val="nil"/>
              <w:left w:val="nil"/>
              <w:bottom w:val="single" w:sz="4" w:space="0" w:color="auto"/>
              <w:right w:val="single" w:sz="4" w:space="0" w:color="auto"/>
            </w:tcBorders>
            <w:shd w:val="clear" w:color="auto" w:fill="auto"/>
            <w:vAlign w:val="center"/>
            <w:hideMark/>
          </w:tcPr>
          <w:p w14:paraId="62E629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2DED0ED"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2901EF10"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0,60</w:t>
            </w:r>
          </w:p>
        </w:tc>
      </w:tr>
      <w:tr w:rsidR="00EB638C" w:rsidRPr="00EB638C" w14:paraId="523D8713"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2132C2A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II.21. Ջրագիծ-21</w:t>
            </w:r>
          </w:p>
        </w:tc>
        <w:tc>
          <w:tcPr>
            <w:tcW w:w="995" w:type="dxa"/>
            <w:tcBorders>
              <w:top w:val="nil"/>
              <w:left w:val="nil"/>
              <w:bottom w:val="single" w:sz="4" w:space="0" w:color="auto"/>
              <w:right w:val="single" w:sz="4" w:space="0" w:color="auto"/>
            </w:tcBorders>
            <w:shd w:val="clear" w:color="auto" w:fill="auto"/>
            <w:vAlign w:val="center"/>
            <w:hideMark/>
          </w:tcPr>
          <w:p w14:paraId="336314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B0FBE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FF67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CD38D72"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D73C3D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D2BC9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3D34E3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C6BC0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E2B2AF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AE625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A2A5CB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1633C5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B2CA4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21,00</w:t>
            </w:r>
          </w:p>
        </w:tc>
        <w:tc>
          <w:tcPr>
            <w:tcW w:w="995" w:type="dxa"/>
            <w:tcBorders>
              <w:top w:val="nil"/>
              <w:left w:val="nil"/>
              <w:bottom w:val="single" w:sz="4" w:space="0" w:color="auto"/>
              <w:right w:val="single" w:sz="4" w:space="0" w:color="auto"/>
            </w:tcBorders>
            <w:shd w:val="clear" w:color="auto" w:fill="auto"/>
            <w:vAlign w:val="center"/>
            <w:hideMark/>
          </w:tcPr>
          <w:p w14:paraId="5AA9FD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65FB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15F401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80C14D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91C39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AE2087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C6AE6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C0F90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84,00</w:t>
            </w:r>
          </w:p>
        </w:tc>
        <w:tc>
          <w:tcPr>
            <w:tcW w:w="995" w:type="dxa"/>
            <w:tcBorders>
              <w:top w:val="nil"/>
              <w:left w:val="nil"/>
              <w:bottom w:val="single" w:sz="4" w:space="0" w:color="auto"/>
              <w:right w:val="single" w:sz="4" w:space="0" w:color="auto"/>
            </w:tcBorders>
            <w:shd w:val="clear" w:color="auto" w:fill="auto"/>
            <w:vAlign w:val="center"/>
            <w:hideMark/>
          </w:tcPr>
          <w:p w14:paraId="3C2725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4E64A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1BDC3C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4425CFF"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2883F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FF4BDA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2B1CF0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04497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3,50</w:t>
            </w:r>
          </w:p>
        </w:tc>
        <w:tc>
          <w:tcPr>
            <w:tcW w:w="995" w:type="dxa"/>
            <w:tcBorders>
              <w:top w:val="nil"/>
              <w:left w:val="nil"/>
              <w:bottom w:val="single" w:sz="4" w:space="0" w:color="auto"/>
              <w:right w:val="single" w:sz="4" w:space="0" w:color="auto"/>
            </w:tcBorders>
            <w:shd w:val="clear" w:color="auto" w:fill="auto"/>
            <w:vAlign w:val="center"/>
            <w:hideMark/>
          </w:tcPr>
          <w:p w14:paraId="3264B5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CA33E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9CD2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8B8DD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0F666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7CACBC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09F792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9BF8A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7,00</w:t>
            </w:r>
          </w:p>
        </w:tc>
        <w:tc>
          <w:tcPr>
            <w:tcW w:w="995" w:type="dxa"/>
            <w:tcBorders>
              <w:top w:val="nil"/>
              <w:left w:val="nil"/>
              <w:bottom w:val="single" w:sz="4" w:space="0" w:color="auto"/>
              <w:right w:val="single" w:sz="4" w:space="0" w:color="auto"/>
            </w:tcBorders>
            <w:shd w:val="clear" w:color="auto" w:fill="auto"/>
            <w:vAlign w:val="center"/>
            <w:hideMark/>
          </w:tcPr>
          <w:p w14:paraId="442898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476F7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0589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3011DD6"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2CD76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F4CCC3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04235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70048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14,00</w:t>
            </w:r>
          </w:p>
        </w:tc>
        <w:tc>
          <w:tcPr>
            <w:tcW w:w="995" w:type="dxa"/>
            <w:tcBorders>
              <w:top w:val="nil"/>
              <w:left w:val="nil"/>
              <w:bottom w:val="single" w:sz="4" w:space="0" w:color="auto"/>
              <w:right w:val="single" w:sz="4" w:space="0" w:color="auto"/>
            </w:tcBorders>
            <w:shd w:val="clear" w:color="auto" w:fill="auto"/>
            <w:vAlign w:val="center"/>
            <w:hideMark/>
          </w:tcPr>
          <w:p w14:paraId="00E6BE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F1EBD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9606B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FE8758B"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CE267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0497013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301638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F8835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84,00</w:t>
            </w:r>
          </w:p>
        </w:tc>
        <w:tc>
          <w:tcPr>
            <w:tcW w:w="995" w:type="dxa"/>
            <w:tcBorders>
              <w:top w:val="nil"/>
              <w:left w:val="nil"/>
              <w:bottom w:val="single" w:sz="4" w:space="0" w:color="auto"/>
              <w:right w:val="single" w:sz="4" w:space="0" w:color="auto"/>
            </w:tcBorders>
            <w:shd w:val="clear" w:color="auto" w:fill="auto"/>
            <w:vAlign w:val="center"/>
            <w:hideMark/>
          </w:tcPr>
          <w:p w14:paraId="078529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A9800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4669E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1F4FB7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3F254BA"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52A927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E5E5C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51281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593FB5A"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E5F08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EDC9A9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70240A4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31AACA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91,0</w:t>
            </w:r>
          </w:p>
        </w:tc>
        <w:tc>
          <w:tcPr>
            <w:tcW w:w="995" w:type="dxa"/>
            <w:tcBorders>
              <w:top w:val="nil"/>
              <w:left w:val="nil"/>
              <w:bottom w:val="single" w:sz="4" w:space="0" w:color="auto"/>
              <w:right w:val="single" w:sz="4" w:space="0" w:color="auto"/>
            </w:tcBorders>
            <w:shd w:val="clear" w:color="auto" w:fill="auto"/>
            <w:vAlign w:val="center"/>
            <w:hideMark/>
          </w:tcPr>
          <w:p w14:paraId="0027EE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6F5F9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563ED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A104279"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91E56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BF9BAE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DN50</w:t>
            </w:r>
          </w:p>
        </w:tc>
        <w:tc>
          <w:tcPr>
            <w:tcW w:w="943" w:type="dxa"/>
            <w:tcBorders>
              <w:top w:val="nil"/>
              <w:left w:val="nil"/>
              <w:bottom w:val="single" w:sz="4" w:space="0" w:color="auto"/>
              <w:right w:val="single" w:sz="4" w:space="0" w:color="auto"/>
            </w:tcBorders>
            <w:shd w:val="clear" w:color="auto" w:fill="auto"/>
            <w:vAlign w:val="center"/>
            <w:hideMark/>
          </w:tcPr>
          <w:p w14:paraId="468342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49901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6CCE2B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C55A1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C0F82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1EF1B5"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CD301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65E710D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6C7ED9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95FA7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45B59D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5D52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2734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F489334"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B2B65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7ADB004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3EA7CA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462042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91,0</w:t>
            </w:r>
          </w:p>
        </w:tc>
        <w:tc>
          <w:tcPr>
            <w:tcW w:w="995" w:type="dxa"/>
            <w:tcBorders>
              <w:top w:val="nil"/>
              <w:left w:val="nil"/>
              <w:bottom w:val="single" w:sz="4" w:space="0" w:color="auto"/>
              <w:right w:val="single" w:sz="4" w:space="0" w:color="auto"/>
            </w:tcBorders>
            <w:shd w:val="clear" w:color="auto" w:fill="auto"/>
            <w:vAlign w:val="center"/>
            <w:hideMark/>
          </w:tcPr>
          <w:p w14:paraId="5E9E84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2522F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F767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146268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E43F600"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II.21. Ջրագիծ-21</w:t>
            </w:r>
          </w:p>
        </w:tc>
        <w:tc>
          <w:tcPr>
            <w:tcW w:w="995" w:type="dxa"/>
            <w:tcBorders>
              <w:top w:val="nil"/>
              <w:left w:val="nil"/>
              <w:bottom w:val="single" w:sz="4" w:space="0" w:color="auto"/>
              <w:right w:val="single" w:sz="4" w:space="0" w:color="auto"/>
            </w:tcBorders>
            <w:shd w:val="clear" w:color="auto" w:fill="auto"/>
            <w:vAlign w:val="center"/>
            <w:hideMark/>
          </w:tcPr>
          <w:p w14:paraId="50413C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1ABDD67"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6959B373"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0,46</w:t>
            </w:r>
          </w:p>
        </w:tc>
      </w:tr>
      <w:tr w:rsidR="00EB638C" w:rsidRPr="00EB638C" w14:paraId="4CAD64D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B4019F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II.22. Ջրագիծ-22</w:t>
            </w:r>
          </w:p>
        </w:tc>
        <w:tc>
          <w:tcPr>
            <w:tcW w:w="995" w:type="dxa"/>
            <w:tcBorders>
              <w:top w:val="nil"/>
              <w:left w:val="nil"/>
              <w:bottom w:val="single" w:sz="4" w:space="0" w:color="auto"/>
              <w:right w:val="single" w:sz="4" w:space="0" w:color="auto"/>
            </w:tcBorders>
            <w:shd w:val="clear" w:color="auto" w:fill="auto"/>
            <w:vAlign w:val="center"/>
            <w:hideMark/>
          </w:tcPr>
          <w:p w14:paraId="153244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47A95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DC72A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0E89361"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3019844"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lastRenderedPageBreak/>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5F3B499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082D4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60C4C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32C78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56AAF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28D5011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0E984F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432F5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42,00</w:t>
            </w:r>
          </w:p>
        </w:tc>
        <w:tc>
          <w:tcPr>
            <w:tcW w:w="995" w:type="dxa"/>
            <w:tcBorders>
              <w:top w:val="nil"/>
              <w:left w:val="nil"/>
              <w:bottom w:val="single" w:sz="4" w:space="0" w:color="auto"/>
              <w:right w:val="single" w:sz="4" w:space="0" w:color="auto"/>
            </w:tcBorders>
            <w:shd w:val="clear" w:color="auto" w:fill="auto"/>
            <w:vAlign w:val="center"/>
            <w:hideMark/>
          </w:tcPr>
          <w:p w14:paraId="3204FE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49C6B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FE50D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8F7DF0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41C45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2B999A9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3ECC73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480EE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213E305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9D1DE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343BE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10D950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832D4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10184C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324FB1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6542C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145,00</w:t>
            </w:r>
          </w:p>
        </w:tc>
        <w:tc>
          <w:tcPr>
            <w:tcW w:w="995" w:type="dxa"/>
            <w:tcBorders>
              <w:top w:val="nil"/>
              <w:left w:val="nil"/>
              <w:bottom w:val="single" w:sz="4" w:space="0" w:color="auto"/>
              <w:right w:val="single" w:sz="4" w:space="0" w:color="auto"/>
            </w:tcBorders>
            <w:shd w:val="clear" w:color="auto" w:fill="auto"/>
            <w:vAlign w:val="center"/>
            <w:hideMark/>
          </w:tcPr>
          <w:p w14:paraId="56338F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32537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5BF257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3B3318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11B3A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C99B45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5FA7F8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9F3FA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6,50</w:t>
            </w:r>
          </w:p>
        </w:tc>
        <w:tc>
          <w:tcPr>
            <w:tcW w:w="995" w:type="dxa"/>
            <w:tcBorders>
              <w:top w:val="nil"/>
              <w:left w:val="nil"/>
              <w:bottom w:val="single" w:sz="4" w:space="0" w:color="auto"/>
              <w:right w:val="single" w:sz="4" w:space="0" w:color="auto"/>
            </w:tcBorders>
            <w:shd w:val="clear" w:color="auto" w:fill="auto"/>
            <w:vAlign w:val="center"/>
            <w:hideMark/>
          </w:tcPr>
          <w:p w14:paraId="2FDCB6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151E5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CB1A0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9ED93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C7FC2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0C57E2E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2A8BA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E16AA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w:t>
            </w:r>
          </w:p>
        </w:tc>
        <w:tc>
          <w:tcPr>
            <w:tcW w:w="995" w:type="dxa"/>
            <w:tcBorders>
              <w:top w:val="nil"/>
              <w:left w:val="nil"/>
              <w:bottom w:val="single" w:sz="4" w:space="0" w:color="auto"/>
              <w:right w:val="single" w:sz="4" w:space="0" w:color="auto"/>
            </w:tcBorders>
            <w:shd w:val="clear" w:color="auto" w:fill="auto"/>
            <w:vAlign w:val="center"/>
            <w:hideMark/>
          </w:tcPr>
          <w:p w14:paraId="068A4E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2E5A3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EC639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F653D0"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A010F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25CF4F6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1D25EA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2B05F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29,00</w:t>
            </w:r>
          </w:p>
        </w:tc>
        <w:tc>
          <w:tcPr>
            <w:tcW w:w="995" w:type="dxa"/>
            <w:tcBorders>
              <w:top w:val="nil"/>
              <w:left w:val="nil"/>
              <w:bottom w:val="single" w:sz="4" w:space="0" w:color="auto"/>
              <w:right w:val="single" w:sz="4" w:space="0" w:color="auto"/>
            </w:tcBorders>
            <w:shd w:val="clear" w:color="auto" w:fill="auto"/>
            <w:vAlign w:val="center"/>
            <w:hideMark/>
          </w:tcPr>
          <w:p w14:paraId="535260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A3C09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C52A0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4BA3EF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CFA26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23B186A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6C87D8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29662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165,00</w:t>
            </w:r>
          </w:p>
        </w:tc>
        <w:tc>
          <w:tcPr>
            <w:tcW w:w="995" w:type="dxa"/>
            <w:tcBorders>
              <w:top w:val="nil"/>
              <w:left w:val="nil"/>
              <w:bottom w:val="single" w:sz="4" w:space="0" w:color="auto"/>
              <w:right w:val="single" w:sz="4" w:space="0" w:color="auto"/>
            </w:tcBorders>
            <w:shd w:val="clear" w:color="auto" w:fill="auto"/>
            <w:vAlign w:val="center"/>
            <w:hideMark/>
          </w:tcPr>
          <w:p w14:paraId="4E51BE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10B1D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26556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F64D5D9"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80DDAE7"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169395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6DF0B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D9CB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DE1F00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A6CA5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452247C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DN50 PN=1,0 ՄՊա</w:t>
            </w:r>
          </w:p>
        </w:tc>
        <w:tc>
          <w:tcPr>
            <w:tcW w:w="943" w:type="dxa"/>
            <w:tcBorders>
              <w:top w:val="nil"/>
              <w:left w:val="nil"/>
              <w:bottom w:val="single" w:sz="4" w:space="0" w:color="auto"/>
              <w:right w:val="single" w:sz="4" w:space="0" w:color="auto"/>
            </w:tcBorders>
            <w:shd w:val="clear" w:color="auto" w:fill="auto"/>
            <w:vAlign w:val="center"/>
            <w:hideMark/>
          </w:tcPr>
          <w:p w14:paraId="4F2852A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58F744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180,0</w:t>
            </w:r>
          </w:p>
        </w:tc>
        <w:tc>
          <w:tcPr>
            <w:tcW w:w="995" w:type="dxa"/>
            <w:tcBorders>
              <w:top w:val="nil"/>
              <w:left w:val="nil"/>
              <w:bottom w:val="single" w:sz="4" w:space="0" w:color="auto"/>
              <w:right w:val="single" w:sz="4" w:space="0" w:color="auto"/>
            </w:tcBorders>
            <w:shd w:val="clear" w:color="auto" w:fill="auto"/>
            <w:vAlign w:val="center"/>
            <w:hideMark/>
          </w:tcPr>
          <w:p w14:paraId="20F8BF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1E38C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1928A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FA4D682"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FC2D6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10A5F3F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DN110-DN50</w:t>
            </w:r>
          </w:p>
        </w:tc>
        <w:tc>
          <w:tcPr>
            <w:tcW w:w="943" w:type="dxa"/>
            <w:tcBorders>
              <w:top w:val="nil"/>
              <w:left w:val="nil"/>
              <w:bottom w:val="single" w:sz="4" w:space="0" w:color="auto"/>
              <w:right w:val="single" w:sz="4" w:space="0" w:color="auto"/>
            </w:tcBorders>
            <w:shd w:val="clear" w:color="auto" w:fill="auto"/>
            <w:vAlign w:val="center"/>
            <w:hideMark/>
          </w:tcPr>
          <w:p w14:paraId="498C35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2F4E3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7B5621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4803C0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68BE3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9B1E947"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1C62E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AE1165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DN50</w:t>
            </w:r>
          </w:p>
        </w:tc>
        <w:tc>
          <w:tcPr>
            <w:tcW w:w="943" w:type="dxa"/>
            <w:tcBorders>
              <w:top w:val="nil"/>
              <w:left w:val="nil"/>
              <w:bottom w:val="single" w:sz="4" w:space="0" w:color="auto"/>
              <w:right w:val="single" w:sz="4" w:space="0" w:color="auto"/>
            </w:tcBorders>
            <w:shd w:val="clear" w:color="auto" w:fill="auto"/>
            <w:vAlign w:val="center"/>
            <w:hideMark/>
          </w:tcPr>
          <w:p w14:paraId="3823DA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28B15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CD0E3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4B905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9122F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9E3938A"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94EEE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34172CE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DN50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82336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9EE7B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180,0</w:t>
            </w:r>
          </w:p>
        </w:tc>
        <w:tc>
          <w:tcPr>
            <w:tcW w:w="995" w:type="dxa"/>
            <w:tcBorders>
              <w:top w:val="nil"/>
              <w:left w:val="nil"/>
              <w:bottom w:val="single" w:sz="4" w:space="0" w:color="auto"/>
              <w:right w:val="single" w:sz="4" w:space="0" w:color="auto"/>
            </w:tcBorders>
            <w:shd w:val="clear" w:color="auto" w:fill="auto"/>
            <w:vAlign w:val="center"/>
            <w:hideMark/>
          </w:tcPr>
          <w:p w14:paraId="4CF2B4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5F42D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37BA7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D8F1D18"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A9FEF33"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II.22. Ջրագիծ-22</w:t>
            </w:r>
          </w:p>
        </w:tc>
        <w:tc>
          <w:tcPr>
            <w:tcW w:w="995" w:type="dxa"/>
            <w:tcBorders>
              <w:top w:val="nil"/>
              <w:left w:val="nil"/>
              <w:bottom w:val="single" w:sz="4" w:space="0" w:color="auto"/>
              <w:right w:val="single" w:sz="4" w:space="0" w:color="auto"/>
            </w:tcBorders>
            <w:shd w:val="clear" w:color="auto" w:fill="auto"/>
            <w:vAlign w:val="center"/>
            <w:hideMark/>
          </w:tcPr>
          <w:p w14:paraId="24A837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46F410C"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1B1F5F13"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0,92</w:t>
            </w:r>
          </w:p>
        </w:tc>
      </w:tr>
      <w:tr w:rsidR="00EB638C" w:rsidRPr="00EB638C" w14:paraId="202041B0"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65BD63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II.23. Ջրագիծ-23</w:t>
            </w:r>
          </w:p>
        </w:tc>
        <w:tc>
          <w:tcPr>
            <w:tcW w:w="995" w:type="dxa"/>
            <w:tcBorders>
              <w:top w:val="nil"/>
              <w:left w:val="nil"/>
              <w:bottom w:val="single" w:sz="4" w:space="0" w:color="auto"/>
              <w:right w:val="single" w:sz="4" w:space="0" w:color="auto"/>
            </w:tcBorders>
            <w:shd w:val="clear" w:color="auto" w:fill="auto"/>
            <w:vAlign w:val="center"/>
            <w:hideMark/>
          </w:tcPr>
          <w:p w14:paraId="5C36EF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27CA5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2E9D8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6364CBF"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084B4FD"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4E1FFC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C1E8D6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B249A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81A962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C2B10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B222C0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38FF90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F53E8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15,00</w:t>
            </w:r>
          </w:p>
        </w:tc>
        <w:tc>
          <w:tcPr>
            <w:tcW w:w="995" w:type="dxa"/>
            <w:tcBorders>
              <w:top w:val="nil"/>
              <w:left w:val="nil"/>
              <w:bottom w:val="single" w:sz="4" w:space="0" w:color="auto"/>
              <w:right w:val="single" w:sz="4" w:space="0" w:color="auto"/>
            </w:tcBorders>
            <w:shd w:val="clear" w:color="auto" w:fill="auto"/>
            <w:vAlign w:val="center"/>
            <w:hideMark/>
          </w:tcPr>
          <w:p w14:paraId="111521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2B079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73931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6CBDCD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EFF7A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0A164D5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4A187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3D166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6,00</w:t>
            </w:r>
          </w:p>
        </w:tc>
        <w:tc>
          <w:tcPr>
            <w:tcW w:w="995" w:type="dxa"/>
            <w:tcBorders>
              <w:top w:val="nil"/>
              <w:left w:val="nil"/>
              <w:bottom w:val="single" w:sz="4" w:space="0" w:color="auto"/>
              <w:right w:val="single" w:sz="4" w:space="0" w:color="auto"/>
            </w:tcBorders>
            <w:shd w:val="clear" w:color="auto" w:fill="auto"/>
            <w:vAlign w:val="center"/>
            <w:hideMark/>
          </w:tcPr>
          <w:p w14:paraId="6342E89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8E1B3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AF72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D49F17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5E37F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63AF181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4F3CDD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D154C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57,00</w:t>
            </w:r>
          </w:p>
        </w:tc>
        <w:tc>
          <w:tcPr>
            <w:tcW w:w="995" w:type="dxa"/>
            <w:tcBorders>
              <w:top w:val="nil"/>
              <w:left w:val="nil"/>
              <w:bottom w:val="single" w:sz="4" w:space="0" w:color="auto"/>
              <w:right w:val="single" w:sz="4" w:space="0" w:color="auto"/>
            </w:tcBorders>
            <w:shd w:val="clear" w:color="auto" w:fill="auto"/>
            <w:vAlign w:val="center"/>
            <w:hideMark/>
          </w:tcPr>
          <w:p w14:paraId="651BF4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842D7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5D1D0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1D308A"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8C221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7A9D437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7E3109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A48A6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2,50</w:t>
            </w:r>
          </w:p>
        </w:tc>
        <w:tc>
          <w:tcPr>
            <w:tcW w:w="995" w:type="dxa"/>
            <w:tcBorders>
              <w:top w:val="nil"/>
              <w:left w:val="nil"/>
              <w:bottom w:val="single" w:sz="4" w:space="0" w:color="auto"/>
              <w:right w:val="single" w:sz="4" w:space="0" w:color="auto"/>
            </w:tcBorders>
            <w:shd w:val="clear" w:color="auto" w:fill="auto"/>
            <w:vAlign w:val="center"/>
            <w:hideMark/>
          </w:tcPr>
          <w:p w14:paraId="1019876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E6CE86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1C19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1E636E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2DBD1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36109ED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36A9F3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0FF747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532390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66C9E0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FF8411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D1B38F6"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7D4CE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0A0B7FC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7630BBD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6A338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7EAE96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AC7CE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4235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6128684"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864FE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3592921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2FC72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9BAA36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63,00</w:t>
            </w:r>
          </w:p>
        </w:tc>
        <w:tc>
          <w:tcPr>
            <w:tcW w:w="995" w:type="dxa"/>
            <w:tcBorders>
              <w:top w:val="nil"/>
              <w:left w:val="nil"/>
              <w:bottom w:val="single" w:sz="4" w:space="0" w:color="auto"/>
              <w:right w:val="single" w:sz="4" w:space="0" w:color="auto"/>
            </w:tcBorders>
            <w:shd w:val="clear" w:color="auto" w:fill="auto"/>
            <w:vAlign w:val="center"/>
            <w:hideMark/>
          </w:tcPr>
          <w:p w14:paraId="481CA5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E06FB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CE9F2C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01DD2D7"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FBF5CD4"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2B5919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446EB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FB64FB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054D15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32E39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F54609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DN32 PN=1,0 ՄՊա</w:t>
            </w:r>
          </w:p>
        </w:tc>
        <w:tc>
          <w:tcPr>
            <w:tcW w:w="943" w:type="dxa"/>
            <w:tcBorders>
              <w:top w:val="nil"/>
              <w:left w:val="nil"/>
              <w:bottom w:val="single" w:sz="4" w:space="0" w:color="auto"/>
              <w:right w:val="single" w:sz="4" w:space="0" w:color="auto"/>
            </w:tcBorders>
            <w:shd w:val="clear" w:color="auto" w:fill="auto"/>
            <w:vAlign w:val="center"/>
            <w:hideMark/>
          </w:tcPr>
          <w:p w14:paraId="630A7A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40EB9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66,0</w:t>
            </w:r>
          </w:p>
        </w:tc>
        <w:tc>
          <w:tcPr>
            <w:tcW w:w="995" w:type="dxa"/>
            <w:tcBorders>
              <w:top w:val="nil"/>
              <w:left w:val="nil"/>
              <w:bottom w:val="single" w:sz="4" w:space="0" w:color="auto"/>
              <w:right w:val="single" w:sz="4" w:space="0" w:color="auto"/>
            </w:tcBorders>
            <w:shd w:val="clear" w:color="auto" w:fill="auto"/>
            <w:vAlign w:val="center"/>
            <w:hideMark/>
          </w:tcPr>
          <w:p w14:paraId="63E841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035F1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078AB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181946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0EE88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69F10D6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DN50-DN32</w:t>
            </w:r>
          </w:p>
        </w:tc>
        <w:tc>
          <w:tcPr>
            <w:tcW w:w="943" w:type="dxa"/>
            <w:tcBorders>
              <w:top w:val="nil"/>
              <w:left w:val="nil"/>
              <w:bottom w:val="single" w:sz="4" w:space="0" w:color="auto"/>
              <w:right w:val="single" w:sz="4" w:space="0" w:color="auto"/>
            </w:tcBorders>
            <w:shd w:val="clear" w:color="auto" w:fill="auto"/>
            <w:vAlign w:val="center"/>
            <w:hideMark/>
          </w:tcPr>
          <w:p w14:paraId="5F9C1F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3735D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7BC6C7F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3F156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C83A5E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4CC07F4"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326C6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31AC27F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Էլ. Հոսանքի միջոցով ներքին հալեցմամբ պոլիէթիլենե (HDPE) կցորդիչի մոնտաժում DN50</w:t>
            </w:r>
          </w:p>
        </w:tc>
        <w:tc>
          <w:tcPr>
            <w:tcW w:w="943" w:type="dxa"/>
            <w:tcBorders>
              <w:top w:val="nil"/>
              <w:left w:val="nil"/>
              <w:bottom w:val="single" w:sz="4" w:space="0" w:color="auto"/>
              <w:right w:val="single" w:sz="4" w:space="0" w:color="auto"/>
            </w:tcBorders>
            <w:shd w:val="clear" w:color="auto" w:fill="auto"/>
            <w:vAlign w:val="center"/>
            <w:hideMark/>
          </w:tcPr>
          <w:p w14:paraId="3485B2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8142F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09768F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46A8CD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6AAE2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723757B"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259CC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A09C7F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DN32</w:t>
            </w:r>
          </w:p>
        </w:tc>
        <w:tc>
          <w:tcPr>
            <w:tcW w:w="943" w:type="dxa"/>
            <w:tcBorders>
              <w:top w:val="nil"/>
              <w:left w:val="nil"/>
              <w:bottom w:val="single" w:sz="4" w:space="0" w:color="auto"/>
              <w:right w:val="single" w:sz="4" w:space="0" w:color="auto"/>
            </w:tcBorders>
            <w:shd w:val="clear" w:color="auto" w:fill="auto"/>
            <w:vAlign w:val="center"/>
            <w:hideMark/>
          </w:tcPr>
          <w:p w14:paraId="144941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955104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F5EDDA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569D8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8B51C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7C6CCE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65ED1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E8B1E2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DN32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6A10E5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2551CFF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66,0</w:t>
            </w:r>
          </w:p>
        </w:tc>
        <w:tc>
          <w:tcPr>
            <w:tcW w:w="995" w:type="dxa"/>
            <w:tcBorders>
              <w:top w:val="nil"/>
              <w:left w:val="nil"/>
              <w:bottom w:val="single" w:sz="4" w:space="0" w:color="auto"/>
              <w:right w:val="single" w:sz="4" w:space="0" w:color="auto"/>
            </w:tcBorders>
            <w:shd w:val="clear" w:color="auto" w:fill="auto"/>
            <w:vAlign w:val="center"/>
            <w:hideMark/>
          </w:tcPr>
          <w:p w14:paraId="4EA46E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53400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0076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160EC99"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0B063FB"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II.23. Ջրագիծ-23</w:t>
            </w:r>
          </w:p>
        </w:tc>
        <w:tc>
          <w:tcPr>
            <w:tcW w:w="995" w:type="dxa"/>
            <w:tcBorders>
              <w:top w:val="nil"/>
              <w:left w:val="nil"/>
              <w:bottom w:val="single" w:sz="4" w:space="0" w:color="auto"/>
              <w:right w:val="single" w:sz="4" w:space="0" w:color="auto"/>
            </w:tcBorders>
            <w:shd w:val="clear" w:color="auto" w:fill="auto"/>
            <w:vAlign w:val="center"/>
            <w:hideMark/>
          </w:tcPr>
          <w:p w14:paraId="69F883C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DE34858"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135B51E1"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0,32</w:t>
            </w:r>
          </w:p>
        </w:tc>
      </w:tr>
      <w:tr w:rsidR="00EB638C" w:rsidRPr="00EB638C" w14:paraId="7A1C045D"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E616479"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II.24. Ջրագիծ-24</w:t>
            </w:r>
          </w:p>
        </w:tc>
        <w:tc>
          <w:tcPr>
            <w:tcW w:w="995" w:type="dxa"/>
            <w:tcBorders>
              <w:top w:val="nil"/>
              <w:left w:val="nil"/>
              <w:bottom w:val="single" w:sz="4" w:space="0" w:color="auto"/>
              <w:right w:val="single" w:sz="4" w:space="0" w:color="auto"/>
            </w:tcBorders>
            <w:shd w:val="clear" w:color="auto" w:fill="auto"/>
            <w:vAlign w:val="center"/>
            <w:hideMark/>
          </w:tcPr>
          <w:p w14:paraId="29586D5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066A3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CAAA8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47CCD23"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1FE04FD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B6375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1A052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E9064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B83363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2D687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1</w:t>
            </w:r>
          </w:p>
        </w:tc>
        <w:tc>
          <w:tcPr>
            <w:tcW w:w="4837" w:type="dxa"/>
            <w:tcBorders>
              <w:top w:val="nil"/>
              <w:left w:val="nil"/>
              <w:bottom w:val="single" w:sz="4" w:space="0" w:color="auto"/>
              <w:right w:val="single" w:sz="4" w:space="0" w:color="auto"/>
            </w:tcBorders>
            <w:shd w:val="clear" w:color="auto" w:fill="auto"/>
            <w:vAlign w:val="center"/>
            <w:hideMark/>
          </w:tcPr>
          <w:p w14:paraId="6B08585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3A32C2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86327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17,00</w:t>
            </w:r>
          </w:p>
        </w:tc>
        <w:tc>
          <w:tcPr>
            <w:tcW w:w="995" w:type="dxa"/>
            <w:tcBorders>
              <w:top w:val="nil"/>
              <w:left w:val="nil"/>
              <w:bottom w:val="single" w:sz="4" w:space="0" w:color="auto"/>
              <w:right w:val="single" w:sz="4" w:space="0" w:color="auto"/>
            </w:tcBorders>
            <w:shd w:val="clear" w:color="auto" w:fill="auto"/>
            <w:vAlign w:val="center"/>
            <w:hideMark/>
          </w:tcPr>
          <w:p w14:paraId="1EDE5D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3C2D0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C3D9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454380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3C2B6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4FCD847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A6032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76C44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4,00</w:t>
            </w:r>
          </w:p>
        </w:tc>
        <w:tc>
          <w:tcPr>
            <w:tcW w:w="995" w:type="dxa"/>
            <w:tcBorders>
              <w:top w:val="nil"/>
              <w:left w:val="nil"/>
              <w:bottom w:val="single" w:sz="4" w:space="0" w:color="auto"/>
              <w:right w:val="single" w:sz="4" w:space="0" w:color="auto"/>
            </w:tcBorders>
            <w:shd w:val="clear" w:color="auto" w:fill="auto"/>
            <w:vAlign w:val="center"/>
            <w:hideMark/>
          </w:tcPr>
          <w:p w14:paraId="0F8B17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60D3D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0CBA4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DCF320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DF70B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6990C4A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1D63BA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2BB33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65,00</w:t>
            </w:r>
          </w:p>
        </w:tc>
        <w:tc>
          <w:tcPr>
            <w:tcW w:w="995" w:type="dxa"/>
            <w:tcBorders>
              <w:top w:val="nil"/>
              <w:left w:val="nil"/>
              <w:bottom w:val="single" w:sz="4" w:space="0" w:color="auto"/>
              <w:right w:val="single" w:sz="4" w:space="0" w:color="auto"/>
            </w:tcBorders>
            <w:shd w:val="clear" w:color="auto" w:fill="auto"/>
            <w:vAlign w:val="center"/>
            <w:hideMark/>
          </w:tcPr>
          <w:p w14:paraId="22B2F05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5BB20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6E297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424BC24"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0BF20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3F56F51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0604EF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67775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3,00</w:t>
            </w:r>
          </w:p>
        </w:tc>
        <w:tc>
          <w:tcPr>
            <w:tcW w:w="995" w:type="dxa"/>
            <w:tcBorders>
              <w:top w:val="nil"/>
              <w:left w:val="nil"/>
              <w:bottom w:val="single" w:sz="4" w:space="0" w:color="auto"/>
              <w:right w:val="single" w:sz="4" w:space="0" w:color="auto"/>
            </w:tcBorders>
            <w:shd w:val="clear" w:color="auto" w:fill="auto"/>
            <w:vAlign w:val="center"/>
            <w:hideMark/>
          </w:tcPr>
          <w:p w14:paraId="2FD74F5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20C5A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EFCD2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48B437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0526E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56C7BC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0DD62D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CA06D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6,00</w:t>
            </w:r>
          </w:p>
        </w:tc>
        <w:tc>
          <w:tcPr>
            <w:tcW w:w="995" w:type="dxa"/>
            <w:tcBorders>
              <w:top w:val="nil"/>
              <w:left w:val="nil"/>
              <w:bottom w:val="single" w:sz="4" w:space="0" w:color="auto"/>
              <w:right w:val="single" w:sz="4" w:space="0" w:color="auto"/>
            </w:tcBorders>
            <w:shd w:val="clear" w:color="auto" w:fill="auto"/>
            <w:vAlign w:val="center"/>
            <w:hideMark/>
          </w:tcPr>
          <w:p w14:paraId="619F1B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FEC9C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34F4E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262D605"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DA7A0D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02D240E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711C8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04E28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11,00</w:t>
            </w:r>
          </w:p>
        </w:tc>
        <w:tc>
          <w:tcPr>
            <w:tcW w:w="995" w:type="dxa"/>
            <w:tcBorders>
              <w:top w:val="nil"/>
              <w:left w:val="nil"/>
              <w:bottom w:val="single" w:sz="4" w:space="0" w:color="auto"/>
              <w:right w:val="single" w:sz="4" w:space="0" w:color="auto"/>
            </w:tcBorders>
            <w:shd w:val="clear" w:color="auto" w:fill="auto"/>
            <w:vAlign w:val="center"/>
            <w:hideMark/>
          </w:tcPr>
          <w:p w14:paraId="316204E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8622D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9732B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384AEC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4B953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14B8217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76E896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3DC65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69,00</w:t>
            </w:r>
          </w:p>
        </w:tc>
        <w:tc>
          <w:tcPr>
            <w:tcW w:w="995" w:type="dxa"/>
            <w:tcBorders>
              <w:top w:val="nil"/>
              <w:left w:val="nil"/>
              <w:bottom w:val="single" w:sz="4" w:space="0" w:color="auto"/>
              <w:right w:val="single" w:sz="4" w:space="0" w:color="auto"/>
            </w:tcBorders>
            <w:shd w:val="clear" w:color="auto" w:fill="auto"/>
            <w:vAlign w:val="center"/>
            <w:hideMark/>
          </w:tcPr>
          <w:p w14:paraId="4936FCB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D89CD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A900E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DEC207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2432C936"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4B5DF5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93DA5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92D67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54F35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6A549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0E1299E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7AA767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329045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75,0</w:t>
            </w:r>
          </w:p>
        </w:tc>
        <w:tc>
          <w:tcPr>
            <w:tcW w:w="995" w:type="dxa"/>
            <w:tcBorders>
              <w:top w:val="nil"/>
              <w:left w:val="nil"/>
              <w:bottom w:val="single" w:sz="4" w:space="0" w:color="auto"/>
              <w:right w:val="single" w:sz="4" w:space="0" w:color="auto"/>
            </w:tcBorders>
            <w:shd w:val="clear" w:color="auto" w:fill="auto"/>
            <w:vAlign w:val="center"/>
            <w:hideMark/>
          </w:tcPr>
          <w:p w14:paraId="5797398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F866F9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7407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12EB3D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709351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7477CD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DN110-DN40</w:t>
            </w:r>
          </w:p>
        </w:tc>
        <w:tc>
          <w:tcPr>
            <w:tcW w:w="943" w:type="dxa"/>
            <w:tcBorders>
              <w:top w:val="nil"/>
              <w:left w:val="nil"/>
              <w:bottom w:val="single" w:sz="4" w:space="0" w:color="auto"/>
              <w:right w:val="single" w:sz="4" w:space="0" w:color="auto"/>
            </w:tcBorders>
            <w:shd w:val="clear" w:color="auto" w:fill="auto"/>
            <w:vAlign w:val="center"/>
            <w:hideMark/>
          </w:tcPr>
          <w:p w14:paraId="0C8C2B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86421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3464F6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03F20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0D6F2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C007666"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7B701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2AE1D1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6C9DD4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DE50C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715970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250A6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B1692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34ED1C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8CAFE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2E9AC69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02C252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3F112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75,0</w:t>
            </w:r>
          </w:p>
        </w:tc>
        <w:tc>
          <w:tcPr>
            <w:tcW w:w="995" w:type="dxa"/>
            <w:tcBorders>
              <w:top w:val="nil"/>
              <w:left w:val="nil"/>
              <w:bottom w:val="single" w:sz="4" w:space="0" w:color="auto"/>
              <w:right w:val="single" w:sz="4" w:space="0" w:color="auto"/>
            </w:tcBorders>
            <w:shd w:val="clear" w:color="auto" w:fill="auto"/>
            <w:vAlign w:val="center"/>
            <w:hideMark/>
          </w:tcPr>
          <w:p w14:paraId="0253C6F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0477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D74C2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353FAA2"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41D17B0E"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II.24. Ջրագիծ-24</w:t>
            </w:r>
          </w:p>
        </w:tc>
        <w:tc>
          <w:tcPr>
            <w:tcW w:w="995" w:type="dxa"/>
            <w:tcBorders>
              <w:top w:val="nil"/>
              <w:left w:val="nil"/>
              <w:bottom w:val="single" w:sz="4" w:space="0" w:color="auto"/>
              <w:right w:val="single" w:sz="4" w:space="0" w:color="auto"/>
            </w:tcBorders>
            <w:shd w:val="clear" w:color="auto" w:fill="auto"/>
            <w:vAlign w:val="center"/>
            <w:hideMark/>
          </w:tcPr>
          <w:p w14:paraId="1C6AAC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373A004"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45CEA31A"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0,37</w:t>
            </w:r>
          </w:p>
        </w:tc>
      </w:tr>
      <w:tr w:rsidR="00EB638C" w:rsidRPr="00EB638C" w14:paraId="10BDBB2A"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7C2D8B0"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II.25. Ջրագիծ-25</w:t>
            </w:r>
          </w:p>
        </w:tc>
        <w:tc>
          <w:tcPr>
            <w:tcW w:w="995" w:type="dxa"/>
            <w:tcBorders>
              <w:top w:val="nil"/>
              <w:left w:val="nil"/>
              <w:bottom w:val="single" w:sz="4" w:space="0" w:color="auto"/>
              <w:right w:val="single" w:sz="4" w:space="0" w:color="auto"/>
            </w:tcBorders>
            <w:shd w:val="clear" w:color="auto" w:fill="auto"/>
            <w:vAlign w:val="center"/>
            <w:hideMark/>
          </w:tcPr>
          <w:p w14:paraId="38FFCE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8AF3E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6088A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D7A414"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59C1EE55"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FE115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91350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50841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D8FAF3F"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3BE7D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1DD39AC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59E6AA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12E80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20,00</w:t>
            </w:r>
          </w:p>
        </w:tc>
        <w:tc>
          <w:tcPr>
            <w:tcW w:w="995" w:type="dxa"/>
            <w:tcBorders>
              <w:top w:val="nil"/>
              <w:left w:val="nil"/>
              <w:bottom w:val="single" w:sz="4" w:space="0" w:color="auto"/>
              <w:right w:val="single" w:sz="4" w:space="0" w:color="auto"/>
            </w:tcBorders>
            <w:shd w:val="clear" w:color="auto" w:fill="auto"/>
            <w:vAlign w:val="center"/>
            <w:hideMark/>
          </w:tcPr>
          <w:p w14:paraId="700547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59CB8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8714C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944C15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C42F6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6FEFCFE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5E0781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61100CC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3FC72A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B736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DB8E5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9A535C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DB9C6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B0D6A8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1CBCFA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8E441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68,00</w:t>
            </w:r>
          </w:p>
        </w:tc>
        <w:tc>
          <w:tcPr>
            <w:tcW w:w="995" w:type="dxa"/>
            <w:tcBorders>
              <w:top w:val="nil"/>
              <w:left w:val="nil"/>
              <w:bottom w:val="single" w:sz="4" w:space="0" w:color="auto"/>
              <w:right w:val="single" w:sz="4" w:space="0" w:color="auto"/>
            </w:tcBorders>
            <w:shd w:val="clear" w:color="auto" w:fill="auto"/>
            <w:vAlign w:val="center"/>
            <w:hideMark/>
          </w:tcPr>
          <w:p w14:paraId="07BC00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27B6B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3DF53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D29859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20DB1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268AFA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052837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2EC81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3,00</w:t>
            </w:r>
          </w:p>
        </w:tc>
        <w:tc>
          <w:tcPr>
            <w:tcW w:w="995" w:type="dxa"/>
            <w:tcBorders>
              <w:top w:val="nil"/>
              <w:left w:val="nil"/>
              <w:bottom w:val="single" w:sz="4" w:space="0" w:color="auto"/>
              <w:right w:val="single" w:sz="4" w:space="0" w:color="auto"/>
            </w:tcBorders>
            <w:shd w:val="clear" w:color="auto" w:fill="auto"/>
            <w:vAlign w:val="center"/>
            <w:hideMark/>
          </w:tcPr>
          <w:p w14:paraId="762A34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C345C6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FCA40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CF9DC12"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CF69B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3BC74FD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684EFF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9A864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6,00</w:t>
            </w:r>
          </w:p>
        </w:tc>
        <w:tc>
          <w:tcPr>
            <w:tcW w:w="995" w:type="dxa"/>
            <w:tcBorders>
              <w:top w:val="nil"/>
              <w:left w:val="nil"/>
              <w:bottom w:val="single" w:sz="4" w:space="0" w:color="auto"/>
              <w:right w:val="single" w:sz="4" w:space="0" w:color="auto"/>
            </w:tcBorders>
            <w:shd w:val="clear" w:color="auto" w:fill="auto"/>
            <w:vAlign w:val="center"/>
            <w:hideMark/>
          </w:tcPr>
          <w:p w14:paraId="0C2C7B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18E82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30AA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C04B4F9"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87C5C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25F5A30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5B7BCEB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7B5D2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14,00</w:t>
            </w:r>
          </w:p>
        </w:tc>
        <w:tc>
          <w:tcPr>
            <w:tcW w:w="995" w:type="dxa"/>
            <w:tcBorders>
              <w:top w:val="nil"/>
              <w:left w:val="nil"/>
              <w:bottom w:val="single" w:sz="4" w:space="0" w:color="auto"/>
              <w:right w:val="single" w:sz="4" w:space="0" w:color="auto"/>
            </w:tcBorders>
            <w:shd w:val="clear" w:color="auto" w:fill="auto"/>
            <w:vAlign w:val="center"/>
            <w:hideMark/>
          </w:tcPr>
          <w:p w14:paraId="5548A79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F5369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E0760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7B1423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B9F64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2CE4933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57EF677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661F2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78,00</w:t>
            </w:r>
          </w:p>
        </w:tc>
        <w:tc>
          <w:tcPr>
            <w:tcW w:w="995" w:type="dxa"/>
            <w:tcBorders>
              <w:top w:val="nil"/>
              <w:left w:val="nil"/>
              <w:bottom w:val="single" w:sz="4" w:space="0" w:color="auto"/>
              <w:right w:val="single" w:sz="4" w:space="0" w:color="auto"/>
            </w:tcBorders>
            <w:shd w:val="clear" w:color="auto" w:fill="auto"/>
            <w:vAlign w:val="center"/>
            <w:hideMark/>
          </w:tcPr>
          <w:p w14:paraId="4691215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8B9D1C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BB206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5987E13"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645CAF1"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3E8731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7B48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B8D44E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D5E8C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6296E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7E9153A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DN40 PN=1,0 ՄՊա</w:t>
            </w:r>
          </w:p>
        </w:tc>
        <w:tc>
          <w:tcPr>
            <w:tcW w:w="943" w:type="dxa"/>
            <w:tcBorders>
              <w:top w:val="nil"/>
              <w:left w:val="nil"/>
              <w:bottom w:val="single" w:sz="4" w:space="0" w:color="auto"/>
              <w:right w:val="single" w:sz="4" w:space="0" w:color="auto"/>
            </w:tcBorders>
            <w:shd w:val="clear" w:color="auto" w:fill="auto"/>
            <w:vAlign w:val="center"/>
            <w:hideMark/>
          </w:tcPr>
          <w:p w14:paraId="284270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7DDFCE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85,0</w:t>
            </w:r>
          </w:p>
        </w:tc>
        <w:tc>
          <w:tcPr>
            <w:tcW w:w="995" w:type="dxa"/>
            <w:tcBorders>
              <w:top w:val="nil"/>
              <w:left w:val="nil"/>
              <w:bottom w:val="single" w:sz="4" w:space="0" w:color="auto"/>
              <w:right w:val="single" w:sz="4" w:space="0" w:color="auto"/>
            </w:tcBorders>
            <w:shd w:val="clear" w:color="auto" w:fill="auto"/>
            <w:vAlign w:val="center"/>
            <w:hideMark/>
          </w:tcPr>
          <w:p w14:paraId="3A3BDE3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5C8DBF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5AA7EF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979407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150F2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7968F77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խողովակների ձևավոր մասեր  DN110-DN40</w:t>
            </w:r>
          </w:p>
        </w:tc>
        <w:tc>
          <w:tcPr>
            <w:tcW w:w="943" w:type="dxa"/>
            <w:tcBorders>
              <w:top w:val="nil"/>
              <w:left w:val="nil"/>
              <w:bottom w:val="single" w:sz="4" w:space="0" w:color="auto"/>
              <w:right w:val="single" w:sz="4" w:space="0" w:color="auto"/>
            </w:tcBorders>
            <w:shd w:val="clear" w:color="auto" w:fill="auto"/>
            <w:vAlign w:val="center"/>
            <w:hideMark/>
          </w:tcPr>
          <w:p w14:paraId="4AEAF8C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357EF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4F9918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F5630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884CB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195FE90"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BA9EA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508C396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խցափակիչ DN40</w:t>
            </w:r>
          </w:p>
        </w:tc>
        <w:tc>
          <w:tcPr>
            <w:tcW w:w="943" w:type="dxa"/>
            <w:tcBorders>
              <w:top w:val="nil"/>
              <w:left w:val="nil"/>
              <w:bottom w:val="single" w:sz="4" w:space="0" w:color="auto"/>
              <w:right w:val="single" w:sz="4" w:space="0" w:color="auto"/>
            </w:tcBorders>
            <w:shd w:val="clear" w:color="auto" w:fill="auto"/>
            <w:vAlign w:val="center"/>
            <w:hideMark/>
          </w:tcPr>
          <w:p w14:paraId="2E82AE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671651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74136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BE4BB5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0F4275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39A0D2F"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25398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1C0E5D9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DN40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6E2828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15B39D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85,0</w:t>
            </w:r>
          </w:p>
        </w:tc>
        <w:tc>
          <w:tcPr>
            <w:tcW w:w="995" w:type="dxa"/>
            <w:tcBorders>
              <w:top w:val="nil"/>
              <w:left w:val="nil"/>
              <w:bottom w:val="single" w:sz="4" w:space="0" w:color="auto"/>
              <w:right w:val="single" w:sz="4" w:space="0" w:color="auto"/>
            </w:tcBorders>
            <w:shd w:val="clear" w:color="auto" w:fill="auto"/>
            <w:vAlign w:val="center"/>
            <w:hideMark/>
          </w:tcPr>
          <w:p w14:paraId="26AFA4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44D08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9FFC0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0B16C75"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7F894ED"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Ընդամենը II.25. Ջրագիծ-25</w:t>
            </w:r>
          </w:p>
        </w:tc>
        <w:tc>
          <w:tcPr>
            <w:tcW w:w="995" w:type="dxa"/>
            <w:tcBorders>
              <w:top w:val="nil"/>
              <w:left w:val="nil"/>
              <w:bottom w:val="single" w:sz="4" w:space="0" w:color="auto"/>
              <w:right w:val="single" w:sz="4" w:space="0" w:color="auto"/>
            </w:tcBorders>
            <w:shd w:val="clear" w:color="auto" w:fill="auto"/>
            <w:vAlign w:val="center"/>
            <w:hideMark/>
          </w:tcPr>
          <w:p w14:paraId="6675FB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32A8B8"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4D7F88D7"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0,43</w:t>
            </w:r>
          </w:p>
        </w:tc>
      </w:tr>
      <w:tr w:rsidR="00EB638C" w:rsidRPr="00EB638C" w14:paraId="33CC86F6" w14:textId="77777777" w:rsidTr="00EB638C">
        <w:trPr>
          <w:trHeight w:val="405"/>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219AA1DE" w14:textId="77777777" w:rsidR="00EB638C" w:rsidRPr="00F10E1D" w:rsidRDefault="00EB638C" w:rsidP="00EB638C">
            <w:pPr>
              <w:jc w:val="center"/>
              <w:rPr>
                <w:rFonts w:ascii="Sylfaen" w:hAnsi="Sylfaen"/>
                <w:b/>
                <w:bCs/>
                <w:i/>
                <w:iCs/>
                <w:sz w:val="20"/>
                <w:szCs w:val="20"/>
                <w:lang w:eastAsia="ru-RU"/>
              </w:rPr>
            </w:pPr>
            <w:r w:rsidRPr="00F10E1D">
              <w:rPr>
                <w:rFonts w:ascii="Sylfaen" w:hAnsi="Sylfaen"/>
                <w:b/>
                <w:bCs/>
                <w:i/>
                <w:iCs/>
                <w:sz w:val="20"/>
                <w:szCs w:val="20"/>
                <w:lang w:eastAsia="ru-RU"/>
              </w:rPr>
              <w:t xml:space="preserve">II.26. 275 </w:t>
            </w:r>
            <w:r w:rsidRPr="00EB638C">
              <w:rPr>
                <w:rFonts w:ascii="Sylfaen" w:hAnsi="Sylfaen"/>
                <w:b/>
                <w:bCs/>
                <w:i/>
                <w:iCs/>
                <w:sz w:val="20"/>
                <w:szCs w:val="20"/>
                <w:lang w:val="ru-RU" w:eastAsia="ru-RU"/>
              </w:rPr>
              <w:t>Մասնավոր</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տների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մուտքագծերի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փոխարինում</w:t>
            </w:r>
          </w:p>
        </w:tc>
        <w:tc>
          <w:tcPr>
            <w:tcW w:w="995" w:type="dxa"/>
            <w:tcBorders>
              <w:top w:val="nil"/>
              <w:left w:val="nil"/>
              <w:bottom w:val="single" w:sz="4" w:space="0" w:color="auto"/>
              <w:right w:val="single" w:sz="4" w:space="0" w:color="auto"/>
            </w:tcBorders>
            <w:shd w:val="clear" w:color="auto" w:fill="auto"/>
            <w:vAlign w:val="center"/>
            <w:hideMark/>
          </w:tcPr>
          <w:p w14:paraId="44408190"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9B748D3"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71CCDA"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r>
      <w:tr w:rsidR="00EB638C" w:rsidRPr="00EB638C" w14:paraId="6A2AB2E5"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86254F2"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7F61AFF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1A962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A29A1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B0297F5"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31DDC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2B9C18E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Ասֆալտբետոնե ծածկույթի կտրում</w:t>
            </w:r>
          </w:p>
        </w:tc>
        <w:tc>
          <w:tcPr>
            <w:tcW w:w="943" w:type="dxa"/>
            <w:tcBorders>
              <w:top w:val="nil"/>
              <w:left w:val="nil"/>
              <w:bottom w:val="single" w:sz="4" w:space="0" w:color="auto"/>
              <w:right w:val="single" w:sz="4" w:space="0" w:color="auto"/>
            </w:tcBorders>
            <w:shd w:val="clear" w:color="auto" w:fill="auto"/>
            <w:vAlign w:val="center"/>
            <w:hideMark/>
          </w:tcPr>
          <w:p w14:paraId="1E7441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6CFF6FA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100,0</w:t>
            </w:r>
          </w:p>
        </w:tc>
        <w:tc>
          <w:tcPr>
            <w:tcW w:w="995" w:type="dxa"/>
            <w:tcBorders>
              <w:top w:val="nil"/>
              <w:left w:val="nil"/>
              <w:bottom w:val="single" w:sz="4" w:space="0" w:color="auto"/>
              <w:right w:val="single" w:sz="4" w:space="0" w:color="auto"/>
            </w:tcBorders>
            <w:shd w:val="clear" w:color="auto" w:fill="auto"/>
            <w:vAlign w:val="center"/>
            <w:hideMark/>
          </w:tcPr>
          <w:p w14:paraId="1E6A5C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172A6A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67113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ADBF9E8"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D8C72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2</w:t>
            </w:r>
          </w:p>
        </w:tc>
        <w:tc>
          <w:tcPr>
            <w:tcW w:w="4837" w:type="dxa"/>
            <w:tcBorders>
              <w:top w:val="nil"/>
              <w:left w:val="nil"/>
              <w:bottom w:val="single" w:sz="4" w:space="0" w:color="auto"/>
              <w:right w:val="single" w:sz="4" w:space="0" w:color="auto"/>
            </w:tcBorders>
            <w:shd w:val="clear" w:color="auto" w:fill="auto"/>
            <w:vAlign w:val="center"/>
            <w:hideMark/>
          </w:tcPr>
          <w:p w14:paraId="5017A35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Ասֆալտբետոնե ծածկույթի քանդում հարվածահար մուրճով խրամուղու ասֆալտապատ ծածկույթի ընդհանուր մակերեսի 30%-ի չափով </w:t>
            </w:r>
          </w:p>
        </w:tc>
        <w:tc>
          <w:tcPr>
            <w:tcW w:w="943" w:type="dxa"/>
            <w:tcBorders>
              <w:top w:val="nil"/>
              <w:left w:val="nil"/>
              <w:bottom w:val="single" w:sz="4" w:space="0" w:color="auto"/>
              <w:right w:val="single" w:sz="4" w:space="0" w:color="auto"/>
            </w:tcBorders>
            <w:shd w:val="clear" w:color="auto" w:fill="auto"/>
            <w:vAlign w:val="center"/>
            <w:hideMark/>
          </w:tcPr>
          <w:p w14:paraId="35E355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6D54994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15,0</w:t>
            </w:r>
          </w:p>
        </w:tc>
        <w:tc>
          <w:tcPr>
            <w:tcW w:w="995" w:type="dxa"/>
            <w:tcBorders>
              <w:top w:val="nil"/>
              <w:left w:val="nil"/>
              <w:bottom w:val="single" w:sz="4" w:space="0" w:color="auto"/>
              <w:right w:val="single" w:sz="4" w:space="0" w:color="auto"/>
            </w:tcBorders>
            <w:shd w:val="clear" w:color="auto" w:fill="auto"/>
            <w:vAlign w:val="center"/>
            <w:hideMark/>
          </w:tcPr>
          <w:p w14:paraId="6188D0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B834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DC71E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472472C"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40F27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04629B2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(քանդված ասֆալտբետոն),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55E6B7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F28F9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w:t>
            </w:r>
          </w:p>
        </w:tc>
        <w:tc>
          <w:tcPr>
            <w:tcW w:w="995" w:type="dxa"/>
            <w:tcBorders>
              <w:top w:val="nil"/>
              <w:left w:val="nil"/>
              <w:bottom w:val="single" w:sz="4" w:space="0" w:color="auto"/>
              <w:right w:val="single" w:sz="4" w:space="0" w:color="auto"/>
            </w:tcBorders>
            <w:shd w:val="clear" w:color="auto" w:fill="auto"/>
            <w:vAlign w:val="center"/>
            <w:hideMark/>
          </w:tcPr>
          <w:p w14:paraId="31FD1C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62E0A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F5ED7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91DD052"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F212A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566F9B9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IV կարգի գրունտներում, բարձելով ա/մ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12B1FC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11D72A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320,0</w:t>
            </w:r>
          </w:p>
        </w:tc>
        <w:tc>
          <w:tcPr>
            <w:tcW w:w="995" w:type="dxa"/>
            <w:tcBorders>
              <w:top w:val="nil"/>
              <w:left w:val="nil"/>
              <w:bottom w:val="single" w:sz="4" w:space="0" w:color="auto"/>
              <w:right w:val="single" w:sz="4" w:space="0" w:color="auto"/>
            </w:tcBorders>
            <w:shd w:val="clear" w:color="auto" w:fill="auto"/>
            <w:vAlign w:val="center"/>
            <w:hideMark/>
          </w:tcPr>
          <w:p w14:paraId="71C444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18AF8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B7EC37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FC8828A"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7CDD20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6E0004A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և փոսորակների մշակում IV կարգի գրունտներում, կողալիցքով </w:t>
            </w:r>
          </w:p>
        </w:tc>
        <w:tc>
          <w:tcPr>
            <w:tcW w:w="943" w:type="dxa"/>
            <w:tcBorders>
              <w:top w:val="nil"/>
              <w:left w:val="nil"/>
              <w:bottom w:val="single" w:sz="4" w:space="0" w:color="auto"/>
              <w:right w:val="single" w:sz="4" w:space="0" w:color="auto"/>
            </w:tcBorders>
            <w:shd w:val="clear" w:color="auto" w:fill="auto"/>
            <w:vAlign w:val="center"/>
            <w:hideMark/>
          </w:tcPr>
          <w:p w14:paraId="11BF62E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641B82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156,0</w:t>
            </w:r>
          </w:p>
        </w:tc>
        <w:tc>
          <w:tcPr>
            <w:tcW w:w="995" w:type="dxa"/>
            <w:tcBorders>
              <w:top w:val="nil"/>
              <w:left w:val="nil"/>
              <w:bottom w:val="single" w:sz="4" w:space="0" w:color="auto"/>
              <w:right w:val="single" w:sz="4" w:space="0" w:color="auto"/>
            </w:tcBorders>
            <w:shd w:val="clear" w:color="auto" w:fill="auto"/>
            <w:vAlign w:val="center"/>
            <w:hideMark/>
          </w:tcPr>
          <w:p w14:paraId="52422B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F9803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5BC31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6F938C2"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A44E9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0CE5A3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մշակում IV կարգի գրունտներում ձեռքով, կողալիցքով (բետոնե վաքերի և գոյություն ունեցող կոմունիկացիաների հատման տեղերում)</w:t>
            </w:r>
          </w:p>
        </w:tc>
        <w:tc>
          <w:tcPr>
            <w:tcW w:w="943" w:type="dxa"/>
            <w:tcBorders>
              <w:top w:val="nil"/>
              <w:left w:val="nil"/>
              <w:bottom w:val="single" w:sz="4" w:space="0" w:color="auto"/>
              <w:right w:val="single" w:sz="4" w:space="0" w:color="auto"/>
            </w:tcBorders>
            <w:shd w:val="clear" w:color="auto" w:fill="auto"/>
            <w:vAlign w:val="center"/>
            <w:hideMark/>
          </w:tcPr>
          <w:p w14:paraId="476726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B3069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41,0</w:t>
            </w:r>
          </w:p>
        </w:tc>
        <w:tc>
          <w:tcPr>
            <w:tcW w:w="995" w:type="dxa"/>
            <w:tcBorders>
              <w:top w:val="nil"/>
              <w:left w:val="nil"/>
              <w:bottom w:val="single" w:sz="4" w:space="0" w:color="auto"/>
              <w:right w:val="single" w:sz="4" w:space="0" w:color="auto"/>
            </w:tcBorders>
            <w:shd w:val="clear" w:color="auto" w:fill="auto"/>
            <w:vAlign w:val="center"/>
            <w:hideMark/>
          </w:tcPr>
          <w:p w14:paraId="6B48AB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DEA01D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55633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23B384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2030C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6A06095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Մշակված գրունտի բարձում ա/մ ձեռքով և տեղափոխելով 6.0 կմ</w:t>
            </w:r>
          </w:p>
        </w:tc>
        <w:tc>
          <w:tcPr>
            <w:tcW w:w="943" w:type="dxa"/>
            <w:tcBorders>
              <w:top w:val="nil"/>
              <w:left w:val="nil"/>
              <w:bottom w:val="single" w:sz="4" w:space="0" w:color="auto"/>
              <w:right w:val="single" w:sz="4" w:space="0" w:color="auto"/>
            </w:tcBorders>
            <w:shd w:val="clear" w:color="auto" w:fill="auto"/>
            <w:vAlign w:val="center"/>
            <w:hideMark/>
          </w:tcPr>
          <w:p w14:paraId="04A03E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296C2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21,0</w:t>
            </w:r>
          </w:p>
        </w:tc>
        <w:tc>
          <w:tcPr>
            <w:tcW w:w="995" w:type="dxa"/>
            <w:tcBorders>
              <w:top w:val="nil"/>
              <w:left w:val="nil"/>
              <w:bottom w:val="single" w:sz="4" w:space="0" w:color="auto"/>
              <w:right w:val="single" w:sz="4" w:space="0" w:color="auto"/>
            </w:tcBorders>
            <w:shd w:val="clear" w:color="auto" w:fill="auto"/>
            <w:vAlign w:val="center"/>
            <w:hideMark/>
          </w:tcPr>
          <w:p w14:paraId="3CA9C1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693D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B6D11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CC3B1A4"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4EA39C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38B7868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73B0867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5624520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1 170,0</w:t>
            </w:r>
          </w:p>
        </w:tc>
        <w:tc>
          <w:tcPr>
            <w:tcW w:w="995" w:type="dxa"/>
            <w:tcBorders>
              <w:top w:val="nil"/>
              <w:left w:val="nil"/>
              <w:bottom w:val="single" w:sz="4" w:space="0" w:color="auto"/>
              <w:right w:val="single" w:sz="4" w:space="0" w:color="auto"/>
            </w:tcBorders>
            <w:shd w:val="clear" w:color="auto" w:fill="auto"/>
            <w:vAlign w:val="center"/>
            <w:hideMark/>
          </w:tcPr>
          <w:p w14:paraId="4A6B067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E316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0E643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952CBC3" w14:textId="77777777" w:rsidTr="00EB638C">
        <w:trPr>
          <w:trHeight w:val="12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A82B3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333977E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մշակում III կարգի գրունտներում ձեռքով, կողալիցքով (բետոնե վաքերի և գոյություն ունեցող կոմունիկացիաների հատման տեղերում)</w:t>
            </w:r>
          </w:p>
        </w:tc>
        <w:tc>
          <w:tcPr>
            <w:tcW w:w="943" w:type="dxa"/>
            <w:tcBorders>
              <w:top w:val="nil"/>
              <w:left w:val="nil"/>
              <w:bottom w:val="single" w:sz="4" w:space="0" w:color="auto"/>
              <w:right w:val="single" w:sz="4" w:space="0" w:color="auto"/>
            </w:tcBorders>
            <w:shd w:val="clear" w:color="auto" w:fill="auto"/>
            <w:vAlign w:val="center"/>
            <w:hideMark/>
          </w:tcPr>
          <w:p w14:paraId="3EBA838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453E5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56,0</w:t>
            </w:r>
          </w:p>
        </w:tc>
        <w:tc>
          <w:tcPr>
            <w:tcW w:w="995" w:type="dxa"/>
            <w:tcBorders>
              <w:top w:val="nil"/>
              <w:left w:val="nil"/>
              <w:bottom w:val="single" w:sz="4" w:space="0" w:color="auto"/>
              <w:right w:val="single" w:sz="4" w:space="0" w:color="auto"/>
            </w:tcBorders>
            <w:shd w:val="clear" w:color="auto" w:fill="auto"/>
            <w:vAlign w:val="center"/>
            <w:hideMark/>
          </w:tcPr>
          <w:p w14:paraId="71A5849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5DC1E4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8831F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93BDA3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85FFF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15CCA38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Խրամուղու և փոսորակների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66AA77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noWrap/>
            <w:vAlign w:val="center"/>
            <w:hideMark/>
          </w:tcPr>
          <w:p w14:paraId="34C822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45,0</w:t>
            </w:r>
          </w:p>
        </w:tc>
        <w:tc>
          <w:tcPr>
            <w:tcW w:w="995" w:type="dxa"/>
            <w:tcBorders>
              <w:top w:val="nil"/>
              <w:left w:val="nil"/>
              <w:bottom w:val="single" w:sz="4" w:space="0" w:color="auto"/>
              <w:right w:val="single" w:sz="4" w:space="0" w:color="auto"/>
            </w:tcBorders>
            <w:shd w:val="clear" w:color="auto" w:fill="auto"/>
            <w:vAlign w:val="center"/>
            <w:hideMark/>
          </w:tcPr>
          <w:p w14:paraId="7CE9330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9577E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C92DD2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2A4687D"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82F6C2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5E5453BA"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նախապատրաստական շերտի իրականացում h=10սմ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641CFEA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763399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87,0</w:t>
            </w:r>
          </w:p>
        </w:tc>
        <w:tc>
          <w:tcPr>
            <w:tcW w:w="995" w:type="dxa"/>
            <w:tcBorders>
              <w:top w:val="nil"/>
              <w:left w:val="nil"/>
              <w:bottom w:val="single" w:sz="4" w:space="0" w:color="auto"/>
              <w:right w:val="single" w:sz="4" w:space="0" w:color="auto"/>
            </w:tcBorders>
            <w:shd w:val="clear" w:color="auto" w:fill="auto"/>
            <w:vAlign w:val="center"/>
            <w:hideMark/>
          </w:tcPr>
          <w:p w14:paraId="44A4602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10937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9A5A4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6E8A33F"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84960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62124BD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Ավազի պաշտպանիչ շերտի իրականացում</w:t>
            </w:r>
          </w:p>
        </w:tc>
        <w:tc>
          <w:tcPr>
            <w:tcW w:w="943" w:type="dxa"/>
            <w:tcBorders>
              <w:top w:val="nil"/>
              <w:left w:val="nil"/>
              <w:bottom w:val="single" w:sz="4" w:space="0" w:color="auto"/>
              <w:right w:val="single" w:sz="4" w:space="0" w:color="auto"/>
            </w:tcBorders>
            <w:shd w:val="clear" w:color="auto" w:fill="auto"/>
            <w:vAlign w:val="center"/>
            <w:hideMark/>
          </w:tcPr>
          <w:p w14:paraId="72F474F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2738C7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171,0</w:t>
            </w:r>
          </w:p>
        </w:tc>
        <w:tc>
          <w:tcPr>
            <w:tcW w:w="995" w:type="dxa"/>
            <w:tcBorders>
              <w:top w:val="nil"/>
              <w:left w:val="nil"/>
              <w:bottom w:val="single" w:sz="4" w:space="0" w:color="auto"/>
              <w:right w:val="single" w:sz="4" w:space="0" w:color="auto"/>
            </w:tcBorders>
            <w:shd w:val="clear" w:color="auto" w:fill="auto"/>
            <w:vAlign w:val="center"/>
            <w:hideMark/>
          </w:tcPr>
          <w:p w14:paraId="4845BA5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60B71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16D4A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270504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5CB718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38CFAA2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Խրամուղու և փոսորակների ետլիցք, կողալիցքի մշակված գրունտներից`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11C0618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1C6A68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1445,0</w:t>
            </w:r>
          </w:p>
        </w:tc>
        <w:tc>
          <w:tcPr>
            <w:tcW w:w="995" w:type="dxa"/>
            <w:tcBorders>
              <w:top w:val="nil"/>
              <w:left w:val="nil"/>
              <w:bottom w:val="single" w:sz="4" w:space="0" w:color="auto"/>
              <w:right w:val="single" w:sz="4" w:space="0" w:color="auto"/>
            </w:tcBorders>
            <w:shd w:val="clear" w:color="auto" w:fill="auto"/>
            <w:vAlign w:val="center"/>
            <w:hideMark/>
          </w:tcPr>
          <w:p w14:paraId="393555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E2B326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A39B2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FB68C31"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9C4661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2E8C95C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Խողովակի հետ հատման հատվածներում բետոնե վաքերի վնասված հատվածների վերականգնում B15, W4 դասի բետոնով</w:t>
            </w:r>
          </w:p>
        </w:tc>
        <w:tc>
          <w:tcPr>
            <w:tcW w:w="943" w:type="dxa"/>
            <w:tcBorders>
              <w:top w:val="nil"/>
              <w:left w:val="nil"/>
              <w:bottom w:val="single" w:sz="4" w:space="0" w:color="auto"/>
              <w:right w:val="single" w:sz="4" w:space="0" w:color="auto"/>
            </w:tcBorders>
            <w:shd w:val="clear" w:color="auto" w:fill="auto"/>
            <w:vAlign w:val="center"/>
            <w:hideMark/>
          </w:tcPr>
          <w:p w14:paraId="625BF4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7CCB24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184BEB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3880D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5790B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0A57C1F"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92CE2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79F0C92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Շին աղբի բարձում ա/մ և տեղափոխում 6.0 կմ</w:t>
            </w:r>
          </w:p>
        </w:tc>
        <w:tc>
          <w:tcPr>
            <w:tcW w:w="943" w:type="dxa"/>
            <w:tcBorders>
              <w:top w:val="nil"/>
              <w:left w:val="nil"/>
              <w:bottom w:val="single" w:sz="4" w:space="0" w:color="auto"/>
              <w:right w:val="single" w:sz="4" w:space="0" w:color="auto"/>
            </w:tcBorders>
            <w:shd w:val="clear" w:color="auto" w:fill="auto"/>
            <w:vAlign w:val="center"/>
            <w:hideMark/>
          </w:tcPr>
          <w:p w14:paraId="2560D7F3" w14:textId="77777777" w:rsidR="00EB638C" w:rsidRPr="00EB638C" w:rsidRDefault="00EB638C" w:rsidP="00EB638C">
            <w:pPr>
              <w:jc w:val="center"/>
              <w:rPr>
                <w:sz w:val="20"/>
                <w:szCs w:val="20"/>
                <w:lang w:val="ru-RU" w:eastAsia="ru-RU"/>
              </w:rPr>
            </w:pPr>
            <w:r w:rsidRPr="00EB638C">
              <w:rPr>
                <w:rFonts w:ascii="Sylfaen" w:hAnsi="Sylfaen" w:cs="Sylfaen"/>
                <w:sz w:val="20"/>
                <w:szCs w:val="20"/>
                <w:lang w:val="ru-RU" w:eastAsia="ru-RU"/>
              </w:rPr>
              <w:t>տն</w:t>
            </w:r>
          </w:p>
        </w:tc>
        <w:tc>
          <w:tcPr>
            <w:tcW w:w="1121" w:type="dxa"/>
            <w:tcBorders>
              <w:top w:val="nil"/>
              <w:left w:val="nil"/>
              <w:bottom w:val="single" w:sz="4" w:space="0" w:color="auto"/>
              <w:right w:val="single" w:sz="4" w:space="0" w:color="auto"/>
            </w:tcBorders>
            <w:shd w:val="clear" w:color="auto" w:fill="auto"/>
            <w:vAlign w:val="center"/>
            <w:hideMark/>
          </w:tcPr>
          <w:p w14:paraId="0F493A8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995" w:type="dxa"/>
            <w:tcBorders>
              <w:top w:val="nil"/>
              <w:left w:val="nil"/>
              <w:bottom w:val="single" w:sz="4" w:space="0" w:color="auto"/>
              <w:right w:val="single" w:sz="4" w:space="0" w:color="auto"/>
            </w:tcBorders>
            <w:shd w:val="clear" w:color="auto" w:fill="auto"/>
            <w:vAlign w:val="center"/>
            <w:hideMark/>
          </w:tcPr>
          <w:p w14:paraId="075812A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8D186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92CA4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6624DF5"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79781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7A5046A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Պոլիմերավազային ջրաչափական հորերի տակ խճի նախապատրաստական շերտի իրականացում h=10սմ հաստությամբ (275 տեղ)</w:t>
            </w:r>
          </w:p>
        </w:tc>
        <w:tc>
          <w:tcPr>
            <w:tcW w:w="943" w:type="dxa"/>
            <w:tcBorders>
              <w:top w:val="nil"/>
              <w:left w:val="nil"/>
              <w:bottom w:val="single" w:sz="4" w:space="0" w:color="auto"/>
              <w:right w:val="single" w:sz="4" w:space="0" w:color="auto"/>
            </w:tcBorders>
            <w:shd w:val="clear" w:color="auto" w:fill="auto"/>
            <w:vAlign w:val="center"/>
            <w:hideMark/>
          </w:tcPr>
          <w:p w14:paraId="74B404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915293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17,60</w:t>
            </w:r>
          </w:p>
        </w:tc>
        <w:tc>
          <w:tcPr>
            <w:tcW w:w="995" w:type="dxa"/>
            <w:tcBorders>
              <w:top w:val="nil"/>
              <w:left w:val="nil"/>
              <w:bottom w:val="single" w:sz="4" w:space="0" w:color="auto"/>
              <w:right w:val="single" w:sz="4" w:space="0" w:color="auto"/>
            </w:tcBorders>
            <w:shd w:val="clear" w:color="auto" w:fill="auto"/>
            <w:vAlign w:val="center"/>
            <w:hideMark/>
          </w:tcPr>
          <w:p w14:paraId="7BDB85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FA2A9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E5964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233067"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45563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6AE7769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Խճի նախապատրաստական շերտի իրականացում h=15սմ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4CBCF2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07BB26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31B8EF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EBD5D3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1AD806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006D35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904C27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w:t>
            </w:r>
          </w:p>
        </w:tc>
        <w:tc>
          <w:tcPr>
            <w:tcW w:w="4837" w:type="dxa"/>
            <w:tcBorders>
              <w:top w:val="nil"/>
              <w:left w:val="nil"/>
              <w:bottom w:val="single" w:sz="4" w:space="0" w:color="auto"/>
              <w:right w:val="single" w:sz="4" w:space="0" w:color="auto"/>
            </w:tcBorders>
            <w:shd w:val="clear" w:color="auto" w:fill="auto"/>
            <w:vAlign w:val="center"/>
            <w:hideMark/>
          </w:tcPr>
          <w:p w14:paraId="26A57AB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Խոշորահատիկ ասֆալտբետոնե ծածկույթի իրականացում h=6սմ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35629C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310F2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5C4095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4C614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1112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24639FB"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0E760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w:t>
            </w:r>
          </w:p>
        </w:tc>
        <w:tc>
          <w:tcPr>
            <w:tcW w:w="4837" w:type="dxa"/>
            <w:tcBorders>
              <w:top w:val="nil"/>
              <w:left w:val="nil"/>
              <w:bottom w:val="single" w:sz="4" w:space="0" w:color="auto"/>
              <w:right w:val="single" w:sz="4" w:space="0" w:color="auto"/>
            </w:tcBorders>
            <w:shd w:val="clear" w:color="auto" w:fill="auto"/>
            <w:vAlign w:val="center"/>
            <w:hideMark/>
          </w:tcPr>
          <w:p w14:paraId="475D386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Մանրահատիկ ասֆալտբետոնե ծածկույթի իրականացում h=4սմ հաստությամբ </w:t>
            </w:r>
          </w:p>
        </w:tc>
        <w:tc>
          <w:tcPr>
            <w:tcW w:w="943" w:type="dxa"/>
            <w:tcBorders>
              <w:top w:val="nil"/>
              <w:left w:val="nil"/>
              <w:bottom w:val="single" w:sz="4" w:space="0" w:color="auto"/>
              <w:right w:val="single" w:sz="4" w:space="0" w:color="auto"/>
            </w:tcBorders>
            <w:shd w:val="clear" w:color="auto" w:fill="auto"/>
            <w:vAlign w:val="center"/>
            <w:hideMark/>
          </w:tcPr>
          <w:p w14:paraId="5E48B0A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25AE3D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50,0</w:t>
            </w:r>
          </w:p>
        </w:tc>
        <w:tc>
          <w:tcPr>
            <w:tcW w:w="995" w:type="dxa"/>
            <w:tcBorders>
              <w:top w:val="nil"/>
              <w:left w:val="nil"/>
              <w:bottom w:val="single" w:sz="4" w:space="0" w:color="auto"/>
              <w:right w:val="single" w:sz="4" w:space="0" w:color="auto"/>
            </w:tcBorders>
            <w:shd w:val="clear" w:color="auto" w:fill="auto"/>
            <w:vAlign w:val="center"/>
            <w:hideMark/>
          </w:tcPr>
          <w:p w14:paraId="287580F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EE240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8C114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9054852" w14:textId="77777777" w:rsidTr="00EB638C">
        <w:trPr>
          <w:trHeight w:val="975"/>
        </w:trPr>
        <w:tc>
          <w:tcPr>
            <w:tcW w:w="8670" w:type="dxa"/>
            <w:gridSpan w:val="5"/>
            <w:tcBorders>
              <w:top w:val="single" w:sz="4" w:space="0" w:color="auto"/>
              <w:left w:val="single" w:sz="4" w:space="0" w:color="auto"/>
              <w:bottom w:val="single" w:sz="4" w:space="0" w:color="auto"/>
              <w:right w:val="nil"/>
            </w:tcBorders>
            <w:shd w:val="clear" w:color="auto" w:fill="auto"/>
            <w:vAlign w:val="center"/>
            <w:hideMark/>
          </w:tcPr>
          <w:p w14:paraId="0B2B346B" w14:textId="77777777" w:rsidR="00EB638C" w:rsidRPr="00F10E1D" w:rsidRDefault="00EB638C" w:rsidP="00EB638C">
            <w:pPr>
              <w:rPr>
                <w:rFonts w:ascii="Sylfaen" w:hAnsi="Sylfaen"/>
                <w:b/>
                <w:bCs/>
                <w:i/>
                <w:iCs/>
                <w:sz w:val="20"/>
                <w:szCs w:val="20"/>
                <w:lang w:eastAsia="ru-RU"/>
              </w:rPr>
            </w:pPr>
            <w:r w:rsidRPr="00EB638C">
              <w:rPr>
                <w:rFonts w:ascii="Sylfaen" w:hAnsi="Sylfaen"/>
                <w:b/>
                <w:bCs/>
                <w:i/>
                <w:iCs/>
                <w:sz w:val="20"/>
                <w:szCs w:val="20"/>
                <w:lang w:val="ru-RU" w:eastAsia="ru-RU"/>
              </w:rPr>
              <w:t>ԾԱՆՈԹՈՒԹՅՈՒՆ՝</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պոլիմերավազային</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ջրաչափական</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հորերի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փոսորակների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հողային</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աշխատանքի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ծավալները</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ներառված</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են</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մուտքագծերի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հողային</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աշխատանքների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ծավալներում</w:t>
            </w:r>
            <w:r w:rsidRPr="00F10E1D">
              <w:rPr>
                <w:rFonts w:ascii="Sylfaen" w:hAnsi="Sylfaen"/>
                <w:b/>
                <w:bCs/>
                <w:i/>
                <w:iCs/>
                <w:sz w:val="20"/>
                <w:szCs w:val="20"/>
                <w:lang w:eastAsia="ru-RU"/>
              </w:rPr>
              <w:t>:</w:t>
            </w:r>
          </w:p>
        </w:tc>
        <w:tc>
          <w:tcPr>
            <w:tcW w:w="851" w:type="dxa"/>
            <w:tcBorders>
              <w:top w:val="nil"/>
              <w:left w:val="single" w:sz="4" w:space="0" w:color="auto"/>
              <w:bottom w:val="single" w:sz="4" w:space="0" w:color="auto"/>
              <w:right w:val="single" w:sz="4" w:space="0" w:color="auto"/>
            </w:tcBorders>
            <w:shd w:val="clear" w:color="auto" w:fill="auto"/>
            <w:vAlign w:val="center"/>
            <w:hideMark/>
          </w:tcPr>
          <w:p w14:paraId="1386A572"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85BF36"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r>
      <w:tr w:rsidR="00EB638C" w:rsidRPr="00EB638C" w14:paraId="5D20BA7A"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1AB43321"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E1A3B7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F67890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2010B7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9A02D0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B9EBEA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2404C87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եռակցվող խողովակների մոնտաժում խրամուղիներում DN25</w:t>
            </w:r>
          </w:p>
        </w:tc>
        <w:tc>
          <w:tcPr>
            <w:tcW w:w="943" w:type="dxa"/>
            <w:tcBorders>
              <w:top w:val="nil"/>
              <w:left w:val="nil"/>
              <w:bottom w:val="single" w:sz="4" w:space="0" w:color="auto"/>
              <w:right w:val="single" w:sz="4" w:space="0" w:color="auto"/>
            </w:tcBorders>
            <w:shd w:val="clear" w:color="auto" w:fill="auto"/>
            <w:vAlign w:val="center"/>
            <w:hideMark/>
          </w:tcPr>
          <w:p w14:paraId="668B2E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048DA4C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1650,0</w:t>
            </w:r>
          </w:p>
        </w:tc>
        <w:tc>
          <w:tcPr>
            <w:tcW w:w="995" w:type="dxa"/>
            <w:tcBorders>
              <w:top w:val="nil"/>
              <w:left w:val="nil"/>
              <w:bottom w:val="single" w:sz="4" w:space="0" w:color="auto"/>
              <w:right w:val="single" w:sz="4" w:space="0" w:color="auto"/>
            </w:tcBorders>
            <w:shd w:val="clear" w:color="auto" w:fill="auto"/>
            <w:vAlign w:val="center"/>
            <w:hideMark/>
          </w:tcPr>
          <w:p w14:paraId="48F7AAD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06171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55A05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BB4A99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0EB55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6F4B7740"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Երկկողմանի ներքին պարուրակով մետաղական գնդային  փականների մոնտաժում DN15</w:t>
            </w:r>
          </w:p>
        </w:tc>
        <w:tc>
          <w:tcPr>
            <w:tcW w:w="943" w:type="dxa"/>
            <w:tcBorders>
              <w:top w:val="nil"/>
              <w:left w:val="nil"/>
              <w:bottom w:val="single" w:sz="4" w:space="0" w:color="auto"/>
              <w:right w:val="single" w:sz="4" w:space="0" w:color="auto"/>
            </w:tcBorders>
            <w:shd w:val="clear" w:color="auto" w:fill="auto"/>
            <w:vAlign w:val="center"/>
            <w:hideMark/>
          </w:tcPr>
          <w:p w14:paraId="3D2AC78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D34D0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275</w:t>
            </w:r>
          </w:p>
        </w:tc>
        <w:tc>
          <w:tcPr>
            <w:tcW w:w="995" w:type="dxa"/>
            <w:tcBorders>
              <w:top w:val="nil"/>
              <w:left w:val="nil"/>
              <w:bottom w:val="single" w:sz="4" w:space="0" w:color="auto"/>
              <w:right w:val="single" w:sz="4" w:space="0" w:color="auto"/>
            </w:tcBorders>
            <w:shd w:val="clear" w:color="auto" w:fill="auto"/>
            <w:vAlign w:val="center"/>
            <w:hideMark/>
          </w:tcPr>
          <w:p w14:paraId="5E39E9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CAA4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F0847B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F796279"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CDA41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lastRenderedPageBreak/>
              <w:t>3</w:t>
            </w:r>
          </w:p>
        </w:tc>
        <w:tc>
          <w:tcPr>
            <w:tcW w:w="4837" w:type="dxa"/>
            <w:tcBorders>
              <w:top w:val="nil"/>
              <w:left w:val="nil"/>
              <w:bottom w:val="single" w:sz="4" w:space="0" w:color="auto"/>
              <w:right w:val="single" w:sz="4" w:space="0" w:color="auto"/>
            </w:tcBorders>
            <w:shd w:val="clear" w:color="auto" w:fill="auto"/>
            <w:vAlign w:val="center"/>
            <w:hideMark/>
          </w:tcPr>
          <w:p w14:paraId="6C1911F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Թիակավոր բազմաշիթ (C դասի) ջրաչափերի մոնտաժում DN15</w:t>
            </w:r>
          </w:p>
        </w:tc>
        <w:tc>
          <w:tcPr>
            <w:tcW w:w="943" w:type="dxa"/>
            <w:tcBorders>
              <w:top w:val="nil"/>
              <w:left w:val="nil"/>
              <w:bottom w:val="single" w:sz="4" w:space="0" w:color="auto"/>
              <w:right w:val="single" w:sz="4" w:space="0" w:color="auto"/>
            </w:tcBorders>
            <w:shd w:val="clear" w:color="auto" w:fill="auto"/>
            <w:vAlign w:val="center"/>
            <w:hideMark/>
          </w:tcPr>
          <w:p w14:paraId="18D2A81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64883E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275</w:t>
            </w:r>
          </w:p>
        </w:tc>
        <w:tc>
          <w:tcPr>
            <w:tcW w:w="995" w:type="dxa"/>
            <w:tcBorders>
              <w:top w:val="nil"/>
              <w:left w:val="nil"/>
              <w:bottom w:val="single" w:sz="4" w:space="0" w:color="auto"/>
              <w:right w:val="single" w:sz="4" w:space="0" w:color="auto"/>
            </w:tcBorders>
            <w:shd w:val="clear" w:color="auto" w:fill="auto"/>
            <w:vAlign w:val="center"/>
            <w:hideMark/>
          </w:tcPr>
          <w:p w14:paraId="59DAFF0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1773FE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6DB8B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7DADFE7"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EC3A8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6322449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Երկկողմանի ներքին պարուրակով մետաղական ֆիլտրերի մոնտաժում DN15</w:t>
            </w:r>
          </w:p>
        </w:tc>
        <w:tc>
          <w:tcPr>
            <w:tcW w:w="943" w:type="dxa"/>
            <w:tcBorders>
              <w:top w:val="nil"/>
              <w:left w:val="nil"/>
              <w:bottom w:val="single" w:sz="4" w:space="0" w:color="auto"/>
              <w:right w:val="single" w:sz="4" w:space="0" w:color="auto"/>
            </w:tcBorders>
            <w:shd w:val="clear" w:color="auto" w:fill="auto"/>
            <w:vAlign w:val="center"/>
            <w:hideMark/>
          </w:tcPr>
          <w:p w14:paraId="34ADC4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9676A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275</w:t>
            </w:r>
          </w:p>
        </w:tc>
        <w:tc>
          <w:tcPr>
            <w:tcW w:w="995" w:type="dxa"/>
            <w:tcBorders>
              <w:top w:val="nil"/>
              <w:left w:val="nil"/>
              <w:bottom w:val="single" w:sz="4" w:space="0" w:color="auto"/>
              <w:right w:val="single" w:sz="4" w:space="0" w:color="auto"/>
            </w:tcBorders>
            <w:shd w:val="clear" w:color="auto" w:fill="auto"/>
            <w:vAlign w:val="center"/>
            <w:hideMark/>
          </w:tcPr>
          <w:p w14:paraId="5F7E93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5DAD6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76E27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E4F4DB8"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2CC5D8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52D289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Երկկողմանի արտաքին պարուրակով մետաղական կցորդիչների մոնտաժում DN15</w:t>
            </w:r>
          </w:p>
        </w:tc>
        <w:tc>
          <w:tcPr>
            <w:tcW w:w="943" w:type="dxa"/>
            <w:tcBorders>
              <w:top w:val="nil"/>
              <w:left w:val="nil"/>
              <w:bottom w:val="single" w:sz="4" w:space="0" w:color="auto"/>
              <w:right w:val="single" w:sz="4" w:space="0" w:color="auto"/>
            </w:tcBorders>
            <w:shd w:val="clear" w:color="auto" w:fill="auto"/>
            <w:vAlign w:val="center"/>
            <w:hideMark/>
          </w:tcPr>
          <w:p w14:paraId="707AD7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3B7025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275</w:t>
            </w:r>
          </w:p>
        </w:tc>
        <w:tc>
          <w:tcPr>
            <w:tcW w:w="995" w:type="dxa"/>
            <w:tcBorders>
              <w:top w:val="nil"/>
              <w:left w:val="nil"/>
              <w:bottom w:val="single" w:sz="4" w:space="0" w:color="auto"/>
              <w:right w:val="single" w:sz="4" w:space="0" w:color="auto"/>
            </w:tcBorders>
            <w:shd w:val="clear" w:color="auto" w:fill="auto"/>
            <w:vAlign w:val="center"/>
            <w:hideMark/>
          </w:tcPr>
          <w:p w14:paraId="0EE07B5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4E7E4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F42BC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FCFE5E"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365420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3EA279C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կցամասի մոնտաժում (էգ) DN15</w:t>
            </w:r>
          </w:p>
        </w:tc>
        <w:tc>
          <w:tcPr>
            <w:tcW w:w="943" w:type="dxa"/>
            <w:tcBorders>
              <w:top w:val="nil"/>
              <w:left w:val="nil"/>
              <w:bottom w:val="single" w:sz="4" w:space="0" w:color="auto"/>
              <w:right w:val="single" w:sz="4" w:space="0" w:color="auto"/>
            </w:tcBorders>
            <w:shd w:val="clear" w:color="auto" w:fill="auto"/>
            <w:vAlign w:val="center"/>
            <w:hideMark/>
          </w:tcPr>
          <w:p w14:paraId="7A27B25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FF0CF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275</w:t>
            </w:r>
          </w:p>
        </w:tc>
        <w:tc>
          <w:tcPr>
            <w:tcW w:w="995" w:type="dxa"/>
            <w:tcBorders>
              <w:top w:val="nil"/>
              <w:left w:val="nil"/>
              <w:bottom w:val="single" w:sz="4" w:space="0" w:color="auto"/>
              <w:right w:val="single" w:sz="4" w:space="0" w:color="auto"/>
            </w:tcBorders>
            <w:shd w:val="clear" w:color="auto" w:fill="auto"/>
            <w:vAlign w:val="center"/>
            <w:hideMark/>
          </w:tcPr>
          <w:p w14:paraId="345547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6B534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0ADDC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D63C939"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CB717B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5715B0D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կցամասի մոնտաժում (որձ) DN15</w:t>
            </w:r>
          </w:p>
        </w:tc>
        <w:tc>
          <w:tcPr>
            <w:tcW w:w="943" w:type="dxa"/>
            <w:tcBorders>
              <w:top w:val="nil"/>
              <w:left w:val="nil"/>
              <w:bottom w:val="single" w:sz="4" w:space="0" w:color="auto"/>
              <w:right w:val="single" w:sz="4" w:space="0" w:color="auto"/>
            </w:tcBorders>
            <w:shd w:val="clear" w:color="auto" w:fill="auto"/>
            <w:vAlign w:val="center"/>
            <w:hideMark/>
          </w:tcPr>
          <w:p w14:paraId="762D9DB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F075FA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275</w:t>
            </w:r>
          </w:p>
        </w:tc>
        <w:tc>
          <w:tcPr>
            <w:tcW w:w="995" w:type="dxa"/>
            <w:tcBorders>
              <w:top w:val="nil"/>
              <w:left w:val="nil"/>
              <w:bottom w:val="single" w:sz="4" w:space="0" w:color="auto"/>
              <w:right w:val="single" w:sz="4" w:space="0" w:color="auto"/>
            </w:tcBorders>
            <w:shd w:val="clear" w:color="auto" w:fill="auto"/>
            <w:vAlign w:val="center"/>
            <w:hideMark/>
          </w:tcPr>
          <w:p w14:paraId="68EC4C2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C33260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1469F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D94C85" w14:textId="77777777" w:rsidTr="00EB638C">
        <w:trPr>
          <w:trHeight w:val="3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82B8A3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2962393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Ջրաչափի միացումների մոնտաժում DN15</w:t>
            </w:r>
          </w:p>
        </w:tc>
        <w:tc>
          <w:tcPr>
            <w:tcW w:w="943" w:type="dxa"/>
            <w:tcBorders>
              <w:top w:val="nil"/>
              <w:left w:val="nil"/>
              <w:bottom w:val="single" w:sz="4" w:space="0" w:color="auto"/>
              <w:right w:val="single" w:sz="4" w:space="0" w:color="auto"/>
            </w:tcBorders>
            <w:shd w:val="clear" w:color="auto" w:fill="auto"/>
            <w:vAlign w:val="center"/>
            <w:hideMark/>
          </w:tcPr>
          <w:p w14:paraId="3839FFF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41EAD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550</w:t>
            </w:r>
          </w:p>
        </w:tc>
        <w:tc>
          <w:tcPr>
            <w:tcW w:w="995" w:type="dxa"/>
            <w:tcBorders>
              <w:top w:val="nil"/>
              <w:left w:val="nil"/>
              <w:bottom w:val="single" w:sz="4" w:space="0" w:color="auto"/>
              <w:right w:val="single" w:sz="4" w:space="0" w:color="auto"/>
            </w:tcBorders>
            <w:shd w:val="clear" w:color="auto" w:fill="auto"/>
            <w:vAlign w:val="center"/>
            <w:hideMark/>
          </w:tcPr>
          <w:p w14:paraId="47F7EB1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D02463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B4B9D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48B4C1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15952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1AB5231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խողովակների միացում խամութային անցումով DN110xDN25</w:t>
            </w:r>
          </w:p>
        </w:tc>
        <w:tc>
          <w:tcPr>
            <w:tcW w:w="943" w:type="dxa"/>
            <w:tcBorders>
              <w:top w:val="nil"/>
              <w:left w:val="nil"/>
              <w:bottom w:val="single" w:sz="4" w:space="0" w:color="auto"/>
              <w:right w:val="single" w:sz="4" w:space="0" w:color="auto"/>
            </w:tcBorders>
            <w:shd w:val="clear" w:color="auto" w:fill="auto"/>
            <w:vAlign w:val="center"/>
            <w:hideMark/>
          </w:tcPr>
          <w:p w14:paraId="3210DC6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BE48FE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w:t>
            </w:r>
          </w:p>
        </w:tc>
        <w:tc>
          <w:tcPr>
            <w:tcW w:w="995" w:type="dxa"/>
            <w:tcBorders>
              <w:top w:val="nil"/>
              <w:left w:val="nil"/>
              <w:bottom w:val="single" w:sz="4" w:space="0" w:color="auto"/>
              <w:right w:val="single" w:sz="4" w:space="0" w:color="auto"/>
            </w:tcBorders>
            <w:shd w:val="clear" w:color="auto" w:fill="auto"/>
            <w:vAlign w:val="center"/>
            <w:hideMark/>
          </w:tcPr>
          <w:p w14:paraId="1A721A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66297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F56EB3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71B35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EF1F7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w:t>
            </w:r>
          </w:p>
        </w:tc>
        <w:tc>
          <w:tcPr>
            <w:tcW w:w="4837" w:type="dxa"/>
            <w:tcBorders>
              <w:top w:val="nil"/>
              <w:left w:val="nil"/>
              <w:bottom w:val="single" w:sz="4" w:space="0" w:color="auto"/>
              <w:right w:val="single" w:sz="4" w:space="0" w:color="auto"/>
            </w:tcBorders>
            <w:shd w:val="clear" w:color="auto" w:fill="auto"/>
            <w:vAlign w:val="center"/>
            <w:hideMark/>
          </w:tcPr>
          <w:p w14:paraId="03C01697"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խողովակների միացում խամութային անցումով DN90xDN25</w:t>
            </w:r>
          </w:p>
        </w:tc>
        <w:tc>
          <w:tcPr>
            <w:tcW w:w="943" w:type="dxa"/>
            <w:tcBorders>
              <w:top w:val="nil"/>
              <w:left w:val="nil"/>
              <w:bottom w:val="single" w:sz="4" w:space="0" w:color="auto"/>
              <w:right w:val="single" w:sz="4" w:space="0" w:color="auto"/>
            </w:tcBorders>
            <w:shd w:val="clear" w:color="auto" w:fill="auto"/>
            <w:vAlign w:val="center"/>
            <w:hideMark/>
          </w:tcPr>
          <w:p w14:paraId="7B2F3EC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E881A4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20</w:t>
            </w:r>
          </w:p>
        </w:tc>
        <w:tc>
          <w:tcPr>
            <w:tcW w:w="995" w:type="dxa"/>
            <w:tcBorders>
              <w:top w:val="nil"/>
              <w:left w:val="nil"/>
              <w:bottom w:val="single" w:sz="4" w:space="0" w:color="auto"/>
              <w:right w:val="single" w:sz="4" w:space="0" w:color="auto"/>
            </w:tcBorders>
            <w:shd w:val="clear" w:color="auto" w:fill="auto"/>
            <w:vAlign w:val="center"/>
            <w:hideMark/>
          </w:tcPr>
          <w:p w14:paraId="2665FD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1B05A3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55818F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794BF60"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2F9119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11</w:t>
            </w:r>
          </w:p>
        </w:tc>
        <w:tc>
          <w:tcPr>
            <w:tcW w:w="4837" w:type="dxa"/>
            <w:tcBorders>
              <w:top w:val="nil"/>
              <w:left w:val="nil"/>
              <w:bottom w:val="single" w:sz="4" w:space="0" w:color="auto"/>
              <w:right w:val="single" w:sz="4" w:space="0" w:color="auto"/>
            </w:tcBorders>
            <w:shd w:val="clear" w:color="auto" w:fill="auto"/>
            <w:vAlign w:val="center"/>
            <w:hideMark/>
          </w:tcPr>
          <w:p w14:paraId="18251F5C"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խողովակների միացում խամութային անցումով DN63xDN25</w:t>
            </w:r>
          </w:p>
        </w:tc>
        <w:tc>
          <w:tcPr>
            <w:tcW w:w="943" w:type="dxa"/>
            <w:tcBorders>
              <w:top w:val="nil"/>
              <w:left w:val="nil"/>
              <w:bottom w:val="single" w:sz="4" w:space="0" w:color="auto"/>
              <w:right w:val="single" w:sz="4" w:space="0" w:color="auto"/>
            </w:tcBorders>
            <w:shd w:val="clear" w:color="auto" w:fill="auto"/>
            <w:vAlign w:val="center"/>
            <w:hideMark/>
          </w:tcPr>
          <w:p w14:paraId="6330BAC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F7B35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14ADE5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E595D4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55D4E6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A8187D6"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07E7B2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w:t>
            </w:r>
          </w:p>
        </w:tc>
        <w:tc>
          <w:tcPr>
            <w:tcW w:w="4837" w:type="dxa"/>
            <w:tcBorders>
              <w:top w:val="nil"/>
              <w:left w:val="nil"/>
              <w:bottom w:val="single" w:sz="4" w:space="0" w:color="auto"/>
              <w:right w:val="single" w:sz="4" w:space="0" w:color="auto"/>
            </w:tcBorders>
            <w:shd w:val="clear" w:color="auto" w:fill="auto"/>
            <w:vAlign w:val="center"/>
            <w:hideMark/>
          </w:tcPr>
          <w:p w14:paraId="4F47404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խողովակների միացում խամութային անցումով DN50xDN25</w:t>
            </w:r>
          </w:p>
        </w:tc>
        <w:tc>
          <w:tcPr>
            <w:tcW w:w="943" w:type="dxa"/>
            <w:tcBorders>
              <w:top w:val="nil"/>
              <w:left w:val="nil"/>
              <w:bottom w:val="single" w:sz="4" w:space="0" w:color="auto"/>
              <w:right w:val="single" w:sz="4" w:space="0" w:color="auto"/>
            </w:tcBorders>
            <w:shd w:val="clear" w:color="auto" w:fill="auto"/>
            <w:vAlign w:val="center"/>
            <w:hideMark/>
          </w:tcPr>
          <w:p w14:paraId="7B7933E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3C96F3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63</w:t>
            </w:r>
          </w:p>
        </w:tc>
        <w:tc>
          <w:tcPr>
            <w:tcW w:w="995" w:type="dxa"/>
            <w:tcBorders>
              <w:top w:val="nil"/>
              <w:left w:val="nil"/>
              <w:bottom w:val="single" w:sz="4" w:space="0" w:color="auto"/>
              <w:right w:val="single" w:sz="4" w:space="0" w:color="auto"/>
            </w:tcBorders>
            <w:shd w:val="clear" w:color="auto" w:fill="auto"/>
            <w:vAlign w:val="center"/>
            <w:hideMark/>
          </w:tcPr>
          <w:p w14:paraId="11BCC8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252AB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087CE5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01DE82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644E16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w:t>
            </w:r>
          </w:p>
        </w:tc>
        <w:tc>
          <w:tcPr>
            <w:tcW w:w="4837" w:type="dxa"/>
            <w:tcBorders>
              <w:top w:val="nil"/>
              <w:left w:val="nil"/>
              <w:bottom w:val="single" w:sz="4" w:space="0" w:color="auto"/>
              <w:right w:val="single" w:sz="4" w:space="0" w:color="auto"/>
            </w:tcBorders>
            <w:shd w:val="clear" w:color="auto" w:fill="auto"/>
            <w:vAlign w:val="center"/>
            <w:hideMark/>
          </w:tcPr>
          <w:p w14:paraId="6B87086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խողովակների միացում խամութային անցումով DN40xDN25</w:t>
            </w:r>
          </w:p>
        </w:tc>
        <w:tc>
          <w:tcPr>
            <w:tcW w:w="943" w:type="dxa"/>
            <w:tcBorders>
              <w:top w:val="nil"/>
              <w:left w:val="nil"/>
              <w:bottom w:val="single" w:sz="4" w:space="0" w:color="auto"/>
              <w:right w:val="single" w:sz="4" w:space="0" w:color="auto"/>
            </w:tcBorders>
            <w:shd w:val="clear" w:color="auto" w:fill="auto"/>
            <w:vAlign w:val="center"/>
            <w:hideMark/>
          </w:tcPr>
          <w:p w14:paraId="365A19C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399CCB4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30</w:t>
            </w:r>
          </w:p>
        </w:tc>
        <w:tc>
          <w:tcPr>
            <w:tcW w:w="995" w:type="dxa"/>
            <w:tcBorders>
              <w:top w:val="nil"/>
              <w:left w:val="nil"/>
              <w:bottom w:val="single" w:sz="4" w:space="0" w:color="auto"/>
              <w:right w:val="single" w:sz="4" w:space="0" w:color="auto"/>
            </w:tcBorders>
            <w:shd w:val="clear" w:color="auto" w:fill="auto"/>
            <w:vAlign w:val="center"/>
            <w:hideMark/>
          </w:tcPr>
          <w:p w14:paraId="4F2F3BA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210863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2EF9617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C681BA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065F0D2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w:t>
            </w:r>
          </w:p>
        </w:tc>
        <w:tc>
          <w:tcPr>
            <w:tcW w:w="4837" w:type="dxa"/>
            <w:tcBorders>
              <w:top w:val="nil"/>
              <w:left w:val="nil"/>
              <w:bottom w:val="single" w:sz="4" w:space="0" w:color="auto"/>
              <w:right w:val="single" w:sz="4" w:space="0" w:color="auto"/>
            </w:tcBorders>
            <w:shd w:val="clear" w:color="auto" w:fill="auto"/>
            <w:vAlign w:val="center"/>
            <w:hideMark/>
          </w:tcPr>
          <w:p w14:paraId="0788A93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խողովակների միացում խամութային անցումով DN32xDN25</w:t>
            </w:r>
          </w:p>
        </w:tc>
        <w:tc>
          <w:tcPr>
            <w:tcW w:w="943" w:type="dxa"/>
            <w:tcBorders>
              <w:top w:val="nil"/>
              <w:left w:val="nil"/>
              <w:bottom w:val="single" w:sz="4" w:space="0" w:color="auto"/>
              <w:right w:val="single" w:sz="4" w:space="0" w:color="auto"/>
            </w:tcBorders>
            <w:shd w:val="clear" w:color="auto" w:fill="auto"/>
            <w:vAlign w:val="center"/>
            <w:hideMark/>
          </w:tcPr>
          <w:p w14:paraId="20CFD2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5FBA5CB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0B82EAF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87BBD9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E256A3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8AB9208" w14:textId="77777777" w:rsidTr="00EB638C">
        <w:trPr>
          <w:trHeight w:val="12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0F938D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w:t>
            </w:r>
          </w:p>
        </w:tc>
        <w:tc>
          <w:tcPr>
            <w:tcW w:w="4837" w:type="dxa"/>
            <w:tcBorders>
              <w:top w:val="nil"/>
              <w:left w:val="nil"/>
              <w:bottom w:val="single" w:sz="4" w:space="0" w:color="auto"/>
              <w:right w:val="single" w:sz="4" w:space="0" w:color="auto"/>
            </w:tcBorders>
            <w:shd w:val="clear" w:color="auto" w:fill="auto"/>
            <w:vAlign w:val="center"/>
            <w:hideMark/>
          </w:tcPr>
          <w:p w14:paraId="3405ACD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DN25 խողովակների ջերմամեկուսացում պենոպոլիստիրոլե կիսախողովակներով δ=30մմ (յուրաքանչյուր մուտքագծի համար 2.0 գծմ.)</w:t>
            </w:r>
          </w:p>
        </w:tc>
        <w:tc>
          <w:tcPr>
            <w:tcW w:w="943" w:type="dxa"/>
            <w:tcBorders>
              <w:top w:val="nil"/>
              <w:left w:val="nil"/>
              <w:bottom w:val="single" w:sz="4" w:space="0" w:color="auto"/>
              <w:right w:val="single" w:sz="4" w:space="0" w:color="auto"/>
            </w:tcBorders>
            <w:shd w:val="clear" w:color="auto" w:fill="auto"/>
            <w:vAlign w:val="center"/>
            <w:hideMark/>
          </w:tcPr>
          <w:p w14:paraId="58C4010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726761D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550,0</w:t>
            </w:r>
          </w:p>
        </w:tc>
        <w:tc>
          <w:tcPr>
            <w:tcW w:w="995" w:type="dxa"/>
            <w:tcBorders>
              <w:top w:val="nil"/>
              <w:left w:val="nil"/>
              <w:bottom w:val="single" w:sz="4" w:space="0" w:color="auto"/>
              <w:right w:val="single" w:sz="4" w:space="0" w:color="auto"/>
            </w:tcBorders>
            <w:shd w:val="clear" w:color="auto" w:fill="auto"/>
            <w:vAlign w:val="center"/>
            <w:hideMark/>
          </w:tcPr>
          <w:p w14:paraId="03219D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BA5C3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15A1A3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6CC1C1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90E1AA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w:t>
            </w:r>
          </w:p>
        </w:tc>
        <w:tc>
          <w:tcPr>
            <w:tcW w:w="4837" w:type="dxa"/>
            <w:tcBorders>
              <w:top w:val="nil"/>
              <w:left w:val="nil"/>
              <w:bottom w:val="single" w:sz="4" w:space="0" w:color="auto"/>
              <w:right w:val="single" w:sz="4" w:space="0" w:color="auto"/>
            </w:tcBorders>
            <w:shd w:val="clear" w:color="auto" w:fill="auto"/>
            <w:vAlign w:val="center"/>
            <w:hideMark/>
          </w:tcPr>
          <w:p w14:paraId="3D20E856"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Անհատական տների պոլիմերավազային ջրաչափական հորերի  տեղադրում </w:t>
            </w:r>
          </w:p>
        </w:tc>
        <w:tc>
          <w:tcPr>
            <w:tcW w:w="943" w:type="dxa"/>
            <w:tcBorders>
              <w:top w:val="nil"/>
              <w:left w:val="nil"/>
              <w:bottom w:val="single" w:sz="4" w:space="0" w:color="auto"/>
              <w:right w:val="single" w:sz="4" w:space="0" w:color="auto"/>
            </w:tcBorders>
            <w:shd w:val="clear" w:color="auto" w:fill="auto"/>
            <w:vAlign w:val="center"/>
            <w:hideMark/>
          </w:tcPr>
          <w:p w14:paraId="327DEE2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24262FE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275</w:t>
            </w:r>
          </w:p>
        </w:tc>
        <w:tc>
          <w:tcPr>
            <w:tcW w:w="995" w:type="dxa"/>
            <w:tcBorders>
              <w:top w:val="nil"/>
              <w:left w:val="nil"/>
              <w:bottom w:val="single" w:sz="4" w:space="0" w:color="auto"/>
              <w:right w:val="single" w:sz="4" w:space="0" w:color="auto"/>
            </w:tcBorders>
            <w:shd w:val="clear" w:color="auto" w:fill="auto"/>
            <w:vAlign w:val="center"/>
            <w:hideMark/>
          </w:tcPr>
          <w:p w14:paraId="680778D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1B2DEF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62078E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256F118"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F5DFF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17</w:t>
            </w:r>
          </w:p>
        </w:tc>
        <w:tc>
          <w:tcPr>
            <w:tcW w:w="4837" w:type="dxa"/>
            <w:tcBorders>
              <w:top w:val="nil"/>
              <w:left w:val="nil"/>
              <w:bottom w:val="single" w:sz="4" w:space="0" w:color="auto"/>
              <w:right w:val="single" w:sz="4" w:space="0" w:color="auto"/>
            </w:tcBorders>
            <w:shd w:val="clear" w:color="auto" w:fill="auto"/>
            <w:vAlign w:val="center"/>
            <w:hideMark/>
          </w:tcPr>
          <w:p w14:paraId="140DD8F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Փրփրապլաստ  h=70մմ</w:t>
            </w:r>
          </w:p>
        </w:tc>
        <w:tc>
          <w:tcPr>
            <w:tcW w:w="943" w:type="dxa"/>
            <w:tcBorders>
              <w:top w:val="nil"/>
              <w:left w:val="nil"/>
              <w:bottom w:val="single" w:sz="4" w:space="0" w:color="auto"/>
              <w:right w:val="single" w:sz="4" w:space="0" w:color="auto"/>
            </w:tcBorders>
            <w:shd w:val="clear" w:color="auto" w:fill="auto"/>
            <w:vAlign w:val="center"/>
            <w:hideMark/>
          </w:tcPr>
          <w:p w14:paraId="7248FC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751C0CB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31,00</w:t>
            </w:r>
          </w:p>
        </w:tc>
        <w:tc>
          <w:tcPr>
            <w:tcW w:w="995" w:type="dxa"/>
            <w:tcBorders>
              <w:top w:val="nil"/>
              <w:left w:val="nil"/>
              <w:bottom w:val="single" w:sz="4" w:space="0" w:color="auto"/>
              <w:right w:val="single" w:sz="4" w:space="0" w:color="auto"/>
            </w:tcBorders>
            <w:shd w:val="clear" w:color="auto" w:fill="auto"/>
            <w:vAlign w:val="center"/>
            <w:hideMark/>
          </w:tcPr>
          <w:p w14:paraId="502031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E28378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7E6F52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0A3A71C"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C6BF41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18</w:t>
            </w:r>
          </w:p>
        </w:tc>
        <w:tc>
          <w:tcPr>
            <w:tcW w:w="4837" w:type="dxa"/>
            <w:tcBorders>
              <w:top w:val="nil"/>
              <w:left w:val="nil"/>
              <w:bottom w:val="single" w:sz="4" w:space="0" w:color="auto"/>
              <w:right w:val="single" w:sz="4" w:space="0" w:color="auto"/>
            </w:tcBorders>
            <w:shd w:val="clear" w:color="auto" w:fill="auto"/>
            <w:vAlign w:val="center"/>
            <w:hideMark/>
          </w:tcPr>
          <w:p w14:paraId="5480166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Փրփրապլաստ  h=15մմ</w:t>
            </w:r>
          </w:p>
        </w:tc>
        <w:tc>
          <w:tcPr>
            <w:tcW w:w="943" w:type="dxa"/>
            <w:tcBorders>
              <w:top w:val="nil"/>
              <w:left w:val="nil"/>
              <w:bottom w:val="single" w:sz="4" w:space="0" w:color="auto"/>
              <w:right w:val="single" w:sz="4" w:space="0" w:color="auto"/>
            </w:tcBorders>
            <w:shd w:val="clear" w:color="auto" w:fill="auto"/>
            <w:vAlign w:val="center"/>
            <w:hideMark/>
          </w:tcPr>
          <w:p w14:paraId="50E87D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0234E23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127,00</w:t>
            </w:r>
          </w:p>
        </w:tc>
        <w:tc>
          <w:tcPr>
            <w:tcW w:w="995" w:type="dxa"/>
            <w:tcBorders>
              <w:top w:val="nil"/>
              <w:left w:val="nil"/>
              <w:bottom w:val="single" w:sz="4" w:space="0" w:color="auto"/>
              <w:right w:val="single" w:sz="4" w:space="0" w:color="auto"/>
            </w:tcBorders>
            <w:shd w:val="clear" w:color="auto" w:fill="auto"/>
            <w:vAlign w:val="center"/>
            <w:hideMark/>
          </w:tcPr>
          <w:p w14:paraId="41D82D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D64E3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28843F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5E794CF"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14E8AE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19</w:t>
            </w:r>
          </w:p>
        </w:tc>
        <w:tc>
          <w:tcPr>
            <w:tcW w:w="4837" w:type="dxa"/>
            <w:tcBorders>
              <w:top w:val="nil"/>
              <w:left w:val="nil"/>
              <w:bottom w:val="single" w:sz="4" w:space="0" w:color="auto"/>
              <w:right w:val="single" w:sz="4" w:space="0" w:color="auto"/>
            </w:tcBorders>
            <w:shd w:val="clear" w:color="auto" w:fill="auto"/>
            <w:vAlign w:val="center"/>
            <w:hideMark/>
          </w:tcPr>
          <w:p w14:paraId="5D32ABEF"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Պոլիէթիլենե (HDPE) DN25 խողովակների փորձարկում, լվացում, ախտահանում</w:t>
            </w:r>
          </w:p>
        </w:tc>
        <w:tc>
          <w:tcPr>
            <w:tcW w:w="943" w:type="dxa"/>
            <w:tcBorders>
              <w:top w:val="nil"/>
              <w:left w:val="nil"/>
              <w:bottom w:val="single" w:sz="4" w:space="0" w:color="auto"/>
              <w:right w:val="single" w:sz="4" w:space="0" w:color="auto"/>
            </w:tcBorders>
            <w:shd w:val="clear" w:color="auto" w:fill="auto"/>
            <w:vAlign w:val="center"/>
            <w:hideMark/>
          </w:tcPr>
          <w:p w14:paraId="7BFADF2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գծմ</w:t>
            </w:r>
          </w:p>
        </w:tc>
        <w:tc>
          <w:tcPr>
            <w:tcW w:w="1121" w:type="dxa"/>
            <w:tcBorders>
              <w:top w:val="nil"/>
              <w:left w:val="nil"/>
              <w:bottom w:val="single" w:sz="4" w:space="0" w:color="auto"/>
              <w:right w:val="single" w:sz="4" w:space="0" w:color="auto"/>
            </w:tcBorders>
            <w:shd w:val="clear" w:color="auto" w:fill="auto"/>
            <w:vAlign w:val="center"/>
            <w:hideMark/>
          </w:tcPr>
          <w:p w14:paraId="624EDB5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1650,0</w:t>
            </w:r>
          </w:p>
        </w:tc>
        <w:tc>
          <w:tcPr>
            <w:tcW w:w="995" w:type="dxa"/>
            <w:tcBorders>
              <w:top w:val="nil"/>
              <w:left w:val="nil"/>
              <w:bottom w:val="single" w:sz="4" w:space="0" w:color="auto"/>
              <w:right w:val="single" w:sz="4" w:space="0" w:color="auto"/>
            </w:tcBorders>
            <w:shd w:val="clear" w:color="auto" w:fill="auto"/>
            <w:vAlign w:val="center"/>
            <w:hideMark/>
          </w:tcPr>
          <w:p w14:paraId="0641773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88848D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F5E0B6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12C34F7"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70447362"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 xml:space="preserve">Ընդամենը II.26. </w:t>
            </w:r>
          </w:p>
        </w:tc>
        <w:tc>
          <w:tcPr>
            <w:tcW w:w="995" w:type="dxa"/>
            <w:tcBorders>
              <w:top w:val="nil"/>
              <w:left w:val="nil"/>
              <w:bottom w:val="single" w:sz="4" w:space="0" w:color="auto"/>
              <w:right w:val="single" w:sz="4" w:space="0" w:color="auto"/>
            </w:tcBorders>
            <w:shd w:val="clear" w:color="auto" w:fill="auto"/>
            <w:vAlign w:val="center"/>
            <w:hideMark/>
          </w:tcPr>
          <w:p w14:paraId="0D0B5A8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79DDF6B"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4E90B994"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29,90</w:t>
            </w:r>
          </w:p>
        </w:tc>
      </w:tr>
      <w:tr w:rsidR="00EB638C" w:rsidRPr="00EB638C" w14:paraId="436D3C1E"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37F8A52C" w14:textId="77777777" w:rsidR="00EB638C" w:rsidRPr="00F10E1D" w:rsidRDefault="00EB638C" w:rsidP="00EB638C">
            <w:pPr>
              <w:jc w:val="center"/>
              <w:rPr>
                <w:rFonts w:ascii="Sylfaen" w:hAnsi="Sylfaen"/>
                <w:b/>
                <w:bCs/>
                <w:i/>
                <w:iCs/>
                <w:sz w:val="20"/>
                <w:szCs w:val="20"/>
                <w:lang w:eastAsia="ru-RU"/>
              </w:rPr>
            </w:pPr>
            <w:r w:rsidRPr="00F10E1D">
              <w:rPr>
                <w:rFonts w:ascii="Sylfaen" w:hAnsi="Sylfaen"/>
                <w:b/>
                <w:bCs/>
                <w:i/>
                <w:iCs/>
                <w:sz w:val="20"/>
                <w:szCs w:val="20"/>
                <w:lang w:eastAsia="ru-RU"/>
              </w:rPr>
              <w:t xml:space="preserve">II.27. </w:t>
            </w:r>
            <w:r w:rsidRPr="00EB638C">
              <w:rPr>
                <w:rFonts w:ascii="Sylfaen" w:hAnsi="Sylfaen"/>
                <w:b/>
                <w:bCs/>
                <w:i/>
                <w:iCs/>
                <w:sz w:val="20"/>
                <w:szCs w:val="20"/>
                <w:lang w:val="ru-RU" w:eastAsia="ru-RU"/>
              </w:rPr>
              <w:t>Հրշեջ</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հիդրանտի</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հոր</w:t>
            </w:r>
            <w:r w:rsidRPr="00F10E1D">
              <w:rPr>
                <w:rFonts w:ascii="Sylfaen" w:hAnsi="Sylfaen"/>
                <w:b/>
                <w:bCs/>
                <w:i/>
                <w:iCs/>
                <w:sz w:val="20"/>
                <w:szCs w:val="20"/>
                <w:lang w:eastAsia="ru-RU"/>
              </w:rPr>
              <w:t xml:space="preserve"> (</w:t>
            </w:r>
            <w:r w:rsidRPr="00EB638C">
              <w:rPr>
                <w:rFonts w:ascii="Sylfaen" w:hAnsi="Sylfaen"/>
                <w:b/>
                <w:bCs/>
                <w:i/>
                <w:iCs/>
                <w:sz w:val="20"/>
                <w:szCs w:val="20"/>
                <w:lang w:val="ru-RU" w:eastAsia="ru-RU"/>
              </w:rPr>
              <w:t>ՀՀ</w:t>
            </w:r>
            <w:r w:rsidRPr="00F10E1D">
              <w:rPr>
                <w:rFonts w:ascii="Sylfaen" w:hAnsi="Sylfaen"/>
                <w:b/>
                <w:bCs/>
                <w:i/>
                <w:iCs/>
                <w:sz w:val="20"/>
                <w:szCs w:val="20"/>
                <w:lang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8E560B9"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2BC8DF1"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69E569A" w14:textId="77777777" w:rsidR="00EB638C" w:rsidRPr="00F10E1D" w:rsidRDefault="00EB638C" w:rsidP="00EB638C">
            <w:pPr>
              <w:jc w:val="center"/>
              <w:rPr>
                <w:rFonts w:ascii="Sylfaen" w:hAnsi="Sylfaen"/>
                <w:sz w:val="20"/>
                <w:szCs w:val="20"/>
                <w:lang w:eastAsia="ru-RU"/>
              </w:rPr>
            </w:pPr>
            <w:r w:rsidRPr="00F10E1D">
              <w:rPr>
                <w:rFonts w:ascii="Sylfaen" w:hAnsi="Sylfaen"/>
                <w:sz w:val="20"/>
                <w:szCs w:val="20"/>
                <w:lang w:eastAsia="ru-RU"/>
              </w:rPr>
              <w:t> </w:t>
            </w:r>
          </w:p>
        </w:tc>
      </w:tr>
      <w:tr w:rsidR="00EB638C" w:rsidRPr="00EB638C" w14:paraId="684813B0" w14:textId="77777777" w:rsidTr="00EB638C">
        <w:trPr>
          <w:trHeight w:val="300"/>
        </w:trPr>
        <w:tc>
          <w:tcPr>
            <w:tcW w:w="76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0A8337F"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Հողային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5FCC7ED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32B6AB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3AA533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215180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028408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13410D2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Ասֆալտբետոնե ծածկույթի կտրում մինչև 10սմ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41A195C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p>
        </w:tc>
        <w:tc>
          <w:tcPr>
            <w:tcW w:w="1121" w:type="dxa"/>
            <w:tcBorders>
              <w:top w:val="nil"/>
              <w:left w:val="nil"/>
              <w:bottom w:val="single" w:sz="4" w:space="0" w:color="auto"/>
              <w:right w:val="single" w:sz="4" w:space="0" w:color="auto"/>
            </w:tcBorders>
            <w:shd w:val="clear" w:color="auto" w:fill="auto"/>
            <w:vAlign w:val="center"/>
            <w:hideMark/>
          </w:tcPr>
          <w:p w14:paraId="6EFB2D7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14,00</w:t>
            </w:r>
          </w:p>
        </w:tc>
        <w:tc>
          <w:tcPr>
            <w:tcW w:w="995" w:type="dxa"/>
            <w:tcBorders>
              <w:top w:val="nil"/>
              <w:left w:val="nil"/>
              <w:bottom w:val="single" w:sz="4" w:space="0" w:color="auto"/>
              <w:right w:val="single" w:sz="4" w:space="0" w:color="auto"/>
            </w:tcBorders>
            <w:shd w:val="clear" w:color="auto" w:fill="auto"/>
            <w:vAlign w:val="center"/>
            <w:hideMark/>
          </w:tcPr>
          <w:p w14:paraId="350BD69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23541A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0240D0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DDC947D" w14:textId="77777777" w:rsidTr="00EB638C">
        <w:trPr>
          <w:trHeight w:val="9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E47342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3CA7DEA8"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Ասֆալտբետոնե ծածկույթի քանդում հարվածահար մուրճով փոսորակի ծածկույթի ընդհանուր մակերեսի  30%-ի չափով </w:t>
            </w:r>
          </w:p>
        </w:tc>
        <w:tc>
          <w:tcPr>
            <w:tcW w:w="943" w:type="dxa"/>
            <w:tcBorders>
              <w:top w:val="nil"/>
              <w:left w:val="nil"/>
              <w:bottom w:val="single" w:sz="4" w:space="0" w:color="auto"/>
              <w:right w:val="single" w:sz="4" w:space="0" w:color="auto"/>
            </w:tcBorders>
            <w:shd w:val="clear" w:color="auto" w:fill="auto"/>
            <w:vAlign w:val="center"/>
            <w:hideMark/>
          </w:tcPr>
          <w:p w14:paraId="0F15B8D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4F61A3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3,50</w:t>
            </w:r>
          </w:p>
        </w:tc>
        <w:tc>
          <w:tcPr>
            <w:tcW w:w="995" w:type="dxa"/>
            <w:tcBorders>
              <w:top w:val="nil"/>
              <w:left w:val="nil"/>
              <w:bottom w:val="single" w:sz="4" w:space="0" w:color="auto"/>
              <w:right w:val="single" w:sz="4" w:space="0" w:color="auto"/>
            </w:tcBorders>
            <w:shd w:val="clear" w:color="auto" w:fill="auto"/>
            <w:vAlign w:val="center"/>
            <w:hideMark/>
          </w:tcPr>
          <w:p w14:paraId="6FDD197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026F46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17AC4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5B60D2E"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23932B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575C406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Ասֆալտբետոնե ծածկույթի քանդում, բարձելով ա/մ և տեղափոխելով 6.0կմ</w:t>
            </w:r>
          </w:p>
        </w:tc>
        <w:tc>
          <w:tcPr>
            <w:tcW w:w="943" w:type="dxa"/>
            <w:tcBorders>
              <w:top w:val="nil"/>
              <w:left w:val="nil"/>
              <w:bottom w:val="single" w:sz="4" w:space="0" w:color="auto"/>
              <w:right w:val="single" w:sz="4" w:space="0" w:color="auto"/>
            </w:tcBorders>
            <w:shd w:val="clear" w:color="auto" w:fill="auto"/>
            <w:vAlign w:val="center"/>
            <w:hideMark/>
          </w:tcPr>
          <w:p w14:paraId="091F445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F8CF1A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2,50</w:t>
            </w:r>
          </w:p>
        </w:tc>
        <w:tc>
          <w:tcPr>
            <w:tcW w:w="995" w:type="dxa"/>
            <w:tcBorders>
              <w:top w:val="nil"/>
              <w:left w:val="nil"/>
              <w:bottom w:val="single" w:sz="4" w:space="0" w:color="auto"/>
              <w:right w:val="single" w:sz="4" w:space="0" w:color="auto"/>
            </w:tcBorders>
            <w:shd w:val="clear" w:color="auto" w:fill="auto"/>
            <w:vAlign w:val="center"/>
            <w:hideMark/>
          </w:tcPr>
          <w:p w14:paraId="2D1E80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2C3F5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A86F0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5E1FA312"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424819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478C5C9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Փոսորակի մշակում IV կարգի գրունտներում, բարձելով ա/մ և տեղափոխելով 6.0կմ</w:t>
            </w:r>
          </w:p>
        </w:tc>
        <w:tc>
          <w:tcPr>
            <w:tcW w:w="943" w:type="dxa"/>
            <w:tcBorders>
              <w:top w:val="nil"/>
              <w:left w:val="nil"/>
              <w:bottom w:val="single" w:sz="4" w:space="0" w:color="auto"/>
              <w:right w:val="single" w:sz="4" w:space="0" w:color="auto"/>
            </w:tcBorders>
            <w:shd w:val="clear" w:color="auto" w:fill="auto"/>
            <w:vAlign w:val="center"/>
            <w:hideMark/>
          </w:tcPr>
          <w:p w14:paraId="6EC7F0E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772B48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2,50</w:t>
            </w:r>
          </w:p>
        </w:tc>
        <w:tc>
          <w:tcPr>
            <w:tcW w:w="995" w:type="dxa"/>
            <w:tcBorders>
              <w:top w:val="nil"/>
              <w:left w:val="nil"/>
              <w:bottom w:val="single" w:sz="4" w:space="0" w:color="auto"/>
              <w:right w:val="single" w:sz="4" w:space="0" w:color="auto"/>
            </w:tcBorders>
            <w:shd w:val="clear" w:color="auto" w:fill="auto"/>
            <w:vAlign w:val="center"/>
            <w:hideMark/>
          </w:tcPr>
          <w:p w14:paraId="56845F6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F4CF3B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62FAD7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61B68EF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EBFE3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2290FA0B"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Փոսորակի մշակում III կարգի գրունտներում, կողալիցքով</w:t>
            </w:r>
          </w:p>
        </w:tc>
        <w:tc>
          <w:tcPr>
            <w:tcW w:w="943" w:type="dxa"/>
            <w:tcBorders>
              <w:top w:val="nil"/>
              <w:left w:val="nil"/>
              <w:bottom w:val="single" w:sz="4" w:space="0" w:color="auto"/>
              <w:right w:val="single" w:sz="4" w:space="0" w:color="auto"/>
            </w:tcBorders>
            <w:shd w:val="clear" w:color="auto" w:fill="auto"/>
            <w:vAlign w:val="center"/>
            <w:hideMark/>
          </w:tcPr>
          <w:p w14:paraId="2ED541F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64FEBD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w:t>
            </w:r>
          </w:p>
        </w:tc>
        <w:tc>
          <w:tcPr>
            <w:tcW w:w="995" w:type="dxa"/>
            <w:tcBorders>
              <w:top w:val="nil"/>
              <w:left w:val="nil"/>
              <w:bottom w:val="single" w:sz="4" w:space="0" w:color="auto"/>
              <w:right w:val="single" w:sz="4" w:space="0" w:color="auto"/>
            </w:tcBorders>
            <w:shd w:val="clear" w:color="auto" w:fill="auto"/>
            <w:vAlign w:val="center"/>
            <w:hideMark/>
          </w:tcPr>
          <w:p w14:paraId="03171B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87699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8F6DE2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DBD96A1"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3973DB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6</w:t>
            </w:r>
          </w:p>
        </w:tc>
        <w:tc>
          <w:tcPr>
            <w:tcW w:w="4837" w:type="dxa"/>
            <w:tcBorders>
              <w:top w:val="nil"/>
              <w:left w:val="nil"/>
              <w:bottom w:val="single" w:sz="4" w:space="0" w:color="auto"/>
              <w:right w:val="single" w:sz="4" w:space="0" w:color="auto"/>
            </w:tcBorders>
            <w:shd w:val="clear" w:color="auto" w:fill="auto"/>
            <w:vAlign w:val="center"/>
            <w:hideMark/>
          </w:tcPr>
          <w:p w14:paraId="4C26B6B2"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Փոսորակի լրամշակում ձեռքով, հատակի հարթեցմամբ </w:t>
            </w:r>
          </w:p>
        </w:tc>
        <w:tc>
          <w:tcPr>
            <w:tcW w:w="943" w:type="dxa"/>
            <w:tcBorders>
              <w:top w:val="nil"/>
              <w:left w:val="nil"/>
              <w:bottom w:val="single" w:sz="4" w:space="0" w:color="auto"/>
              <w:right w:val="single" w:sz="4" w:space="0" w:color="auto"/>
            </w:tcBorders>
            <w:shd w:val="clear" w:color="auto" w:fill="auto"/>
            <w:vAlign w:val="center"/>
            <w:hideMark/>
          </w:tcPr>
          <w:p w14:paraId="043BAD2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006D4BA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1,00</w:t>
            </w:r>
          </w:p>
        </w:tc>
        <w:tc>
          <w:tcPr>
            <w:tcW w:w="995" w:type="dxa"/>
            <w:tcBorders>
              <w:top w:val="nil"/>
              <w:left w:val="nil"/>
              <w:bottom w:val="single" w:sz="4" w:space="0" w:color="auto"/>
              <w:right w:val="single" w:sz="4" w:space="0" w:color="auto"/>
            </w:tcBorders>
            <w:shd w:val="clear" w:color="auto" w:fill="auto"/>
            <w:vAlign w:val="center"/>
            <w:hideMark/>
          </w:tcPr>
          <w:p w14:paraId="7BFC849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177417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7164E0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55175D3"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5D4857A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7</w:t>
            </w:r>
          </w:p>
        </w:tc>
        <w:tc>
          <w:tcPr>
            <w:tcW w:w="4837" w:type="dxa"/>
            <w:tcBorders>
              <w:top w:val="nil"/>
              <w:left w:val="nil"/>
              <w:bottom w:val="single" w:sz="4" w:space="0" w:color="auto"/>
              <w:right w:val="single" w:sz="4" w:space="0" w:color="auto"/>
            </w:tcBorders>
            <w:shd w:val="clear" w:color="auto" w:fill="auto"/>
            <w:vAlign w:val="center"/>
            <w:hideMark/>
          </w:tcPr>
          <w:p w14:paraId="3B57B893"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Փոսորակի ետլիցք ավազով` տոփանումով</w:t>
            </w:r>
          </w:p>
        </w:tc>
        <w:tc>
          <w:tcPr>
            <w:tcW w:w="943" w:type="dxa"/>
            <w:tcBorders>
              <w:top w:val="nil"/>
              <w:left w:val="nil"/>
              <w:bottom w:val="single" w:sz="4" w:space="0" w:color="auto"/>
              <w:right w:val="single" w:sz="4" w:space="0" w:color="auto"/>
            </w:tcBorders>
            <w:shd w:val="clear" w:color="auto" w:fill="auto"/>
            <w:vAlign w:val="center"/>
            <w:hideMark/>
          </w:tcPr>
          <w:p w14:paraId="2F50B28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45DC9CD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15,50</w:t>
            </w:r>
          </w:p>
        </w:tc>
        <w:tc>
          <w:tcPr>
            <w:tcW w:w="995" w:type="dxa"/>
            <w:tcBorders>
              <w:top w:val="nil"/>
              <w:left w:val="nil"/>
              <w:bottom w:val="single" w:sz="4" w:space="0" w:color="auto"/>
              <w:right w:val="single" w:sz="4" w:space="0" w:color="auto"/>
            </w:tcBorders>
            <w:shd w:val="clear" w:color="auto" w:fill="auto"/>
            <w:vAlign w:val="center"/>
            <w:hideMark/>
          </w:tcPr>
          <w:p w14:paraId="3B798A6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0BF179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DF7C5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702052C9"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4121F16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8</w:t>
            </w:r>
          </w:p>
        </w:tc>
        <w:tc>
          <w:tcPr>
            <w:tcW w:w="4837" w:type="dxa"/>
            <w:tcBorders>
              <w:top w:val="nil"/>
              <w:left w:val="nil"/>
              <w:bottom w:val="single" w:sz="4" w:space="0" w:color="auto"/>
              <w:right w:val="single" w:sz="4" w:space="0" w:color="auto"/>
            </w:tcBorders>
            <w:shd w:val="clear" w:color="auto" w:fill="auto"/>
            <w:vAlign w:val="center"/>
            <w:hideMark/>
          </w:tcPr>
          <w:p w14:paraId="4E36B66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Խճի շերտի իրականացում h=12սմ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2400CA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4D69B52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w:t>
            </w:r>
          </w:p>
        </w:tc>
        <w:tc>
          <w:tcPr>
            <w:tcW w:w="995" w:type="dxa"/>
            <w:tcBorders>
              <w:top w:val="nil"/>
              <w:left w:val="nil"/>
              <w:bottom w:val="single" w:sz="4" w:space="0" w:color="auto"/>
              <w:right w:val="single" w:sz="4" w:space="0" w:color="auto"/>
            </w:tcBorders>
            <w:shd w:val="clear" w:color="auto" w:fill="auto"/>
            <w:vAlign w:val="center"/>
            <w:hideMark/>
          </w:tcPr>
          <w:p w14:paraId="6B57D4B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3883CC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C8FB50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8440777"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2314DE4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9</w:t>
            </w:r>
          </w:p>
        </w:tc>
        <w:tc>
          <w:tcPr>
            <w:tcW w:w="4837" w:type="dxa"/>
            <w:tcBorders>
              <w:top w:val="nil"/>
              <w:left w:val="nil"/>
              <w:bottom w:val="single" w:sz="4" w:space="0" w:color="auto"/>
              <w:right w:val="single" w:sz="4" w:space="0" w:color="auto"/>
            </w:tcBorders>
            <w:shd w:val="clear" w:color="auto" w:fill="auto"/>
            <w:vAlign w:val="center"/>
            <w:hideMark/>
          </w:tcPr>
          <w:p w14:paraId="72A05455"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Միջնահատիկ ասֆալտբետոնե ծածկույթի իրականացում h=6սմ հաստությամբ</w:t>
            </w:r>
          </w:p>
        </w:tc>
        <w:tc>
          <w:tcPr>
            <w:tcW w:w="943" w:type="dxa"/>
            <w:tcBorders>
              <w:top w:val="nil"/>
              <w:left w:val="nil"/>
              <w:bottom w:val="single" w:sz="4" w:space="0" w:color="auto"/>
              <w:right w:val="single" w:sz="4" w:space="0" w:color="auto"/>
            </w:tcBorders>
            <w:shd w:val="clear" w:color="auto" w:fill="auto"/>
            <w:vAlign w:val="center"/>
            <w:hideMark/>
          </w:tcPr>
          <w:p w14:paraId="0BD03B7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2</w:t>
            </w:r>
          </w:p>
        </w:tc>
        <w:tc>
          <w:tcPr>
            <w:tcW w:w="1121" w:type="dxa"/>
            <w:tcBorders>
              <w:top w:val="nil"/>
              <w:left w:val="nil"/>
              <w:bottom w:val="single" w:sz="4" w:space="0" w:color="auto"/>
              <w:right w:val="single" w:sz="4" w:space="0" w:color="auto"/>
            </w:tcBorders>
            <w:shd w:val="clear" w:color="auto" w:fill="auto"/>
            <w:vAlign w:val="center"/>
            <w:hideMark/>
          </w:tcPr>
          <w:p w14:paraId="4E85FE0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13,00</w:t>
            </w:r>
          </w:p>
        </w:tc>
        <w:tc>
          <w:tcPr>
            <w:tcW w:w="995" w:type="dxa"/>
            <w:tcBorders>
              <w:top w:val="nil"/>
              <w:left w:val="nil"/>
              <w:bottom w:val="single" w:sz="4" w:space="0" w:color="auto"/>
              <w:right w:val="single" w:sz="4" w:space="0" w:color="auto"/>
            </w:tcBorders>
            <w:shd w:val="clear" w:color="auto" w:fill="auto"/>
            <w:vAlign w:val="center"/>
            <w:hideMark/>
          </w:tcPr>
          <w:p w14:paraId="056E219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D0A69C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4389CB2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41E5D1"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04DF27B7"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lastRenderedPageBreak/>
              <w:t>Տեխնոլոգիական աշխատանքներ</w:t>
            </w:r>
          </w:p>
        </w:tc>
        <w:tc>
          <w:tcPr>
            <w:tcW w:w="995" w:type="dxa"/>
            <w:tcBorders>
              <w:top w:val="nil"/>
              <w:left w:val="nil"/>
              <w:bottom w:val="single" w:sz="4" w:space="0" w:color="auto"/>
              <w:right w:val="single" w:sz="4" w:space="0" w:color="auto"/>
            </w:tcBorders>
            <w:shd w:val="clear" w:color="auto" w:fill="auto"/>
            <w:vAlign w:val="center"/>
            <w:hideMark/>
          </w:tcPr>
          <w:p w14:paraId="000355E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B0317C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0B4AC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107DC65"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11A3FC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370D2EED"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Ստորգետնյա տեղադրման հրշեջ հիդրանտ DN100, H=0.5մ, PN=1,0ՄՊա </w:t>
            </w:r>
          </w:p>
        </w:tc>
        <w:tc>
          <w:tcPr>
            <w:tcW w:w="943" w:type="dxa"/>
            <w:tcBorders>
              <w:top w:val="nil"/>
              <w:left w:val="nil"/>
              <w:bottom w:val="single" w:sz="4" w:space="0" w:color="auto"/>
              <w:right w:val="single" w:sz="4" w:space="0" w:color="auto"/>
            </w:tcBorders>
            <w:shd w:val="clear" w:color="auto" w:fill="auto"/>
            <w:vAlign w:val="center"/>
            <w:hideMark/>
          </w:tcPr>
          <w:p w14:paraId="0FCE031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կոմպ.</w:t>
            </w:r>
          </w:p>
        </w:tc>
        <w:tc>
          <w:tcPr>
            <w:tcW w:w="1121" w:type="dxa"/>
            <w:tcBorders>
              <w:top w:val="nil"/>
              <w:left w:val="nil"/>
              <w:bottom w:val="single" w:sz="4" w:space="0" w:color="auto"/>
              <w:right w:val="single" w:sz="4" w:space="0" w:color="auto"/>
            </w:tcBorders>
            <w:shd w:val="clear" w:color="auto" w:fill="auto"/>
            <w:vAlign w:val="center"/>
            <w:hideMark/>
          </w:tcPr>
          <w:p w14:paraId="6D58ECF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078752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D84A1A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43ADB9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3CF71CBC"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59ED7A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4837" w:type="dxa"/>
            <w:tcBorders>
              <w:top w:val="nil"/>
              <w:left w:val="nil"/>
              <w:bottom w:val="single" w:sz="4" w:space="0" w:color="auto"/>
              <w:right w:val="single" w:sz="4" w:space="0" w:color="auto"/>
            </w:tcBorders>
            <w:shd w:val="clear" w:color="auto" w:fill="auto"/>
            <w:vAlign w:val="center"/>
            <w:hideMark/>
          </w:tcPr>
          <w:p w14:paraId="09C4B82E"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Պողպատե էլ. եռակցվող կցաշուրթերի մոնտաժում  DN100, PN=1,0ՄՊա </w:t>
            </w:r>
          </w:p>
        </w:tc>
        <w:tc>
          <w:tcPr>
            <w:tcW w:w="943" w:type="dxa"/>
            <w:tcBorders>
              <w:top w:val="nil"/>
              <w:left w:val="nil"/>
              <w:bottom w:val="single" w:sz="4" w:space="0" w:color="auto"/>
              <w:right w:val="single" w:sz="4" w:space="0" w:color="auto"/>
            </w:tcBorders>
            <w:shd w:val="clear" w:color="auto" w:fill="auto"/>
            <w:vAlign w:val="center"/>
            <w:hideMark/>
          </w:tcPr>
          <w:p w14:paraId="5ADA76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9F788A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784193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CC4CF7"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6B15AD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451B0C44"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6F163355"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3</w:t>
            </w:r>
          </w:p>
        </w:tc>
        <w:tc>
          <w:tcPr>
            <w:tcW w:w="4837" w:type="dxa"/>
            <w:tcBorders>
              <w:top w:val="nil"/>
              <w:left w:val="nil"/>
              <w:bottom w:val="single" w:sz="4" w:space="0" w:color="auto"/>
              <w:right w:val="single" w:sz="4" w:space="0" w:color="auto"/>
            </w:tcBorders>
            <w:shd w:val="clear" w:color="auto" w:fill="auto"/>
            <w:vAlign w:val="center"/>
            <w:hideMark/>
          </w:tcPr>
          <w:p w14:paraId="41BC385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 xml:space="preserve">Հրշեջ հիդրանտի կցաշուրթային եռաբաշխիչ-տակդիր DN100 </w:t>
            </w:r>
          </w:p>
        </w:tc>
        <w:tc>
          <w:tcPr>
            <w:tcW w:w="943" w:type="dxa"/>
            <w:tcBorders>
              <w:top w:val="nil"/>
              <w:left w:val="nil"/>
              <w:bottom w:val="single" w:sz="4" w:space="0" w:color="auto"/>
              <w:right w:val="single" w:sz="4" w:space="0" w:color="auto"/>
            </w:tcBorders>
            <w:shd w:val="clear" w:color="auto" w:fill="auto"/>
            <w:vAlign w:val="center"/>
            <w:hideMark/>
          </w:tcPr>
          <w:p w14:paraId="6CC95FC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046B514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24199C1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586A21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1903E2A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A987E03"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39B26040"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4</w:t>
            </w:r>
          </w:p>
        </w:tc>
        <w:tc>
          <w:tcPr>
            <w:tcW w:w="4837" w:type="dxa"/>
            <w:tcBorders>
              <w:top w:val="nil"/>
              <w:left w:val="nil"/>
              <w:bottom w:val="single" w:sz="4" w:space="0" w:color="auto"/>
              <w:right w:val="single" w:sz="4" w:space="0" w:color="auto"/>
            </w:tcBorders>
            <w:shd w:val="clear" w:color="auto" w:fill="auto"/>
            <w:vAlign w:val="center"/>
            <w:hideMark/>
          </w:tcPr>
          <w:p w14:paraId="0B233F09"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Պոլիէթիլեն DN110(HDPE) - մետաղ DN100(St) (НС) կցորդիչների մոնտաժում</w:t>
            </w:r>
          </w:p>
        </w:tc>
        <w:tc>
          <w:tcPr>
            <w:tcW w:w="943" w:type="dxa"/>
            <w:tcBorders>
              <w:top w:val="nil"/>
              <w:left w:val="nil"/>
              <w:bottom w:val="single" w:sz="4" w:space="0" w:color="auto"/>
              <w:right w:val="single" w:sz="4" w:space="0" w:color="auto"/>
            </w:tcBorders>
            <w:shd w:val="clear" w:color="auto" w:fill="auto"/>
            <w:vAlign w:val="center"/>
            <w:hideMark/>
          </w:tcPr>
          <w:p w14:paraId="6235F03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4A4C8348"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2</w:t>
            </w:r>
          </w:p>
        </w:tc>
        <w:tc>
          <w:tcPr>
            <w:tcW w:w="995" w:type="dxa"/>
            <w:tcBorders>
              <w:top w:val="nil"/>
              <w:left w:val="nil"/>
              <w:bottom w:val="single" w:sz="4" w:space="0" w:color="auto"/>
              <w:right w:val="single" w:sz="4" w:space="0" w:color="auto"/>
            </w:tcBorders>
            <w:shd w:val="clear" w:color="auto" w:fill="auto"/>
            <w:vAlign w:val="center"/>
            <w:hideMark/>
          </w:tcPr>
          <w:p w14:paraId="7455482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06BF038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8F7EEF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0ED6D800" w14:textId="77777777" w:rsidTr="00EB638C">
        <w:trPr>
          <w:trHeight w:val="315"/>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1726F69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5</w:t>
            </w:r>
          </w:p>
        </w:tc>
        <w:tc>
          <w:tcPr>
            <w:tcW w:w="4837" w:type="dxa"/>
            <w:tcBorders>
              <w:top w:val="nil"/>
              <w:left w:val="nil"/>
              <w:bottom w:val="single" w:sz="4" w:space="0" w:color="auto"/>
              <w:right w:val="single" w:sz="4" w:space="0" w:color="auto"/>
            </w:tcBorders>
            <w:shd w:val="clear" w:color="auto" w:fill="auto"/>
            <w:vAlign w:val="center"/>
            <w:hideMark/>
          </w:tcPr>
          <w:p w14:paraId="4CCF7704"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Բետոնե հենարանի իրականացում B 7.5 դասի</w:t>
            </w:r>
          </w:p>
        </w:tc>
        <w:tc>
          <w:tcPr>
            <w:tcW w:w="943" w:type="dxa"/>
            <w:tcBorders>
              <w:top w:val="nil"/>
              <w:left w:val="nil"/>
              <w:bottom w:val="single" w:sz="4" w:space="0" w:color="auto"/>
              <w:right w:val="single" w:sz="4" w:space="0" w:color="auto"/>
            </w:tcBorders>
            <w:shd w:val="clear" w:color="auto" w:fill="auto"/>
            <w:vAlign w:val="center"/>
            <w:hideMark/>
          </w:tcPr>
          <w:p w14:paraId="4E15C512"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մ</w:t>
            </w:r>
            <w:r w:rsidRPr="00EB638C">
              <w:rPr>
                <w:rFonts w:ascii="Sylfaen" w:hAnsi="Sylfaen"/>
                <w:sz w:val="20"/>
                <w:szCs w:val="20"/>
                <w:vertAlign w:val="superscript"/>
                <w:lang w:val="ru-RU" w:eastAsia="ru-RU"/>
              </w:rPr>
              <w:t>3</w:t>
            </w:r>
          </w:p>
        </w:tc>
        <w:tc>
          <w:tcPr>
            <w:tcW w:w="1121" w:type="dxa"/>
            <w:tcBorders>
              <w:top w:val="nil"/>
              <w:left w:val="nil"/>
              <w:bottom w:val="single" w:sz="4" w:space="0" w:color="auto"/>
              <w:right w:val="single" w:sz="4" w:space="0" w:color="auto"/>
            </w:tcBorders>
            <w:shd w:val="clear" w:color="auto" w:fill="auto"/>
            <w:vAlign w:val="center"/>
            <w:hideMark/>
          </w:tcPr>
          <w:p w14:paraId="34361D9B"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0,025</w:t>
            </w:r>
          </w:p>
        </w:tc>
        <w:tc>
          <w:tcPr>
            <w:tcW w:w="995" w:type="dxa"/>
            <w:tcBorders>
              <w:top w:val="nil"/>
              <w:left w:val="nil"/>
              <w:bottom w:val="single" w:sz="4" w:space="0" w:color="auto"/>
              <w:right w:val="single" w:sz="4" w:space="0" w:color="auto"/>
            </w:tcBorders>
            <w:shd w:val="clear" w:color="auto" w:fill="auto"/>
            <w:vAlign w:val="center"/>
            <w:hideMark/>
          </w:tcPr>
          <w:p w14:paraId="1B1A838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633478B4"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6F07871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BBC5934"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63292CAC" w14:textId="77777777" w:rsidR="00EB638C" w:rsidRPr="00EB638C" w:rsidRDefault="00EB638C" w:rsidP="00EB638C">
            <w:pPr>
              <w:jc w:val="center"/>
              <w:rPr>
                <w:rFonts w:ascii="Sylfaen" w:hAnsi="Sylfaen"/>
                <w:b/>
                <w:bCs/>
                <w:i/>
                <w:iCs/>
                <w:sz w:val="20"/>
                <w:szCs w:val="20"/>
                <w:lang w:val="ru-RU" w:eastAsia="ru-RU"/>
              </w:rPr>
            </w:pPr>
            <w:r w:rsidRPr="00EB638C">
              <w:rPr>
                <w:rFonts w:ascii="Sylfaen" w:hAnsi="Sylfaen"/>
                <w:b/>
                <w:bCs/>
                <w:i/>
                <w:iCs/>
                <w:sz w:val="20"/>
                <w:szCs w:val="20"/>
                <w:lang w:val="ru-RU" w:eastAsia="ru-RU"/>
              </w:rPr>
              <w:t>Ե/բ  հորեր</w:t>
            </w:r>
          </w:p>
        </w:tc>
        <w:tc>
          <w:tcPr>
            <w:tcW w:w="995" w:type="dxa"/>
            <w:tcBorders>
              <w:top w:val="nil"/>
              <w:left w:val="nil"/>
              <w:bottom w:val="single" w:sz="4" w:space="0" w:color="auto"/>
              <w:right w:val="single" w:sz="4" w:space="0" w:color="auto"/>
            </w:tcBorders>
            <w:shd w:val="clear" w:color="auto" w:fill="auto"/>
            <w:vAlign w:val="center"/>
            <w:hideMark/>
          </w:tcPr>
          <w:p w14:paraId="3DA3B6E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CAD5FE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3245683A"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149894C7" w14:textId="77777777" w:rsidTr="00EB638C">
        <w:trPr>
          <w:trHeight w:val="600"/>
        </w:trPr>
        <w:tc>
          <w:tcPr>
            <w:tcW w:w="774" w:type="dxa"/>
            <w:tcBorders>
              <w:top w:val="nil"/>
              <w:left w:val="single" w:sz="4" w:space="0" w:color="auto"/>
              <w:bottom w:val="single" w:sz="4" w:space="0" w:color="auto"/>
              <w:right w:val="single" w:sz="4" w:space="0" w:color="auto"/>
            </w:tcBorders>
            <w:shd w:val="clear" w:color="auto" w:fill="auto"/>
            <w:vAlign w:val="center"/>
            <w:hideMark/>
          </w:tcPr>
          <w:p w14:paraId="73B6FB7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4837" w:type="dxa"/>
            <w:tcBorders>
              <w:top w:val="nil"/>
              <w:left w:val="nil"/>
              <w:bottom w:val="single" w:sz="4" w:space="0" w:color="auto"/>
              <w:right w:val="single" w:sz="4" w:space="0" w:color="auto"/>
            </w:tcBorders>
            <w:shd w:val="clear" w:color="auto" w:fill="auto"/>
            <w:vAlign w:val="center"/>
            <w:hideMark/>
          </w:tcPr>
          <w:p w14:paraId="4DD969A1" w14:textId="77777777" w:rsidR="00EB638C" w:rsidRPr="00EB638C" w:rsidRDefault="00EB638C" w:rsidP="00EB638C">
            <w:pPr>
              <w:rPr>
                <w:rFonts w:ascii="Sylfaen" w:hAnsi="Sylfaen"/>
                <w:sz w:val="20"/>
                <w:szCs w:val="20"/>
                <w:lang w:val="ru-RU" w:eastAsia="ru-RU"/>
              </w:rPr>
            </w:pPr>
            <w:r w:rsidRPr="00EB638C">
              <w:rPr>
                <w:rFonts w:ascii="Sylfaen" w:hAnsi="Sylfaen"/>
                <w:sz w:val="20"/>
                <w:szCs w:val="20"/>
                <w:lang w:val="ru-RU" w:eastAsia="ru-RU"/>
              </w:rPr>
              <w:t>Ե/Բ կլոր հորերի կառուցում D=1.0մ, H=1.5մ (գնահաշվարկը տես բաժին III)</w:t>
            </w:r>
          </w:p>
        </w:tc>
        <w:tc>
          <w:tcPr>
            <w:tcW w:w="943" w:type="dxa"/>
            <w:tcBorders>
              <w:top w:val="nil"/>
              <w:left w:val="nil"/>
              <w:bottom w:val="single" w:sz="4" w:space="0" w:color="auto"/>
              <w:right w:val="single" w:sz="4" w:space="0" w:color="auto"/>
            </w:tcBorders>
            <w:shd w:val="clear" w:color="auto" w:fill="auto"/>
            <w:vAlign w:val="center"/>
            <w:hideMark/>
          </w:tcPr>
          <w:p w14:paraId="28B63343"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հատ</w:t>
            </w:r>
          </w:p>
        </w:tc>
        <w:tc>
          <w:tcPr>
            <w:tcW w:w="1121" w:type="dxa"/>
            <w:tcBorders>
              <w:top w:val="nil"/>
              <w:left w:val="nil"/>
              <w:bottom w:val="single" w:sz="4" w:space="0" w:color="auto"/>
              <w:right w:val="single" w:sz="4" w:space="0" w:color="auto"/>
            </w:tcBorders>
            <w:shd w:val="clear" w:color="auto" w:fill="auto"/>
            <w:vAlign w:val="center"/>
            <w:hideMark/>
          </w:tcPr>
          <w:p w14:paraId="70D948C9"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1</w:t>
            </w:r>
          </w:p>
        </w:tc>
        <w:tc>
          <w:tcPr>
            <w:tcW w:w="995" w:type="dxa"/>
            <w:tcBorders>
              <w:top w:val="nil"/>
              <w:left w:val="nil"/>
              <w:bottom w:val="single" w:sz="4" w:space="0" w:color="auto"/>
              <w:right w:val="single" w:sz="4" w:space="0" w:color="auto"/>
            </w:tcBorders>
            <w:shd w:val="clear" w:color="auto" w:fill="auto"/>
            <w:vAlign w:val="center"/>
            <w:hideMark/>
          </w:tcPr>
          <w:p w14:paraId="5ACA30BE"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9BCCE41"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992" w:type="dxa"/>
            <w:tcBorders>
              <w:top w:val="nil"/>
              <w:left w:val="nil"/>
              <w:bottom w:val="single" w:sz="4" w:space="0" w:color="auto"/>
              <w:right w:val="single" w:sz="4" w:space="0" w:color="auto"/>
            </w:tcBorders>
            <w:shd w:val="clear" w:color="auto" w:fill="auto"/>
            <w:vAlign w:val="center"/>
            <w:hideMark/>
          </w:tcPr>
          <w:p w14:paraId="7B41564C"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r>
      <w:tr w:rsidR="00EB638C" w:rsidRPr="00EB638C" w14:paraId="21FDE038"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auto" w:fill="auto"/>
            <w:vAlign w:val="center"/>
            <w:hideMark/>
          </w:tcPr>
          <w:p w14:paraId="3C9050D0"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 xml:space="preserve">Ընդամենը II.27. </w:t>
            </w:r>
          </w:p>
        </w:tc>
        <w:tc>
          <w:tcPr>
            <w:tcW w:w="995" w:type="dxa"/>
            <w:tcBorders>
              <w:top w:val="nil"/>
              <w:left w:val="nil"/>
              <w:bottom w:val="single" w:sz="4" w:space="0" w:color="auto"/>
              <w:right w:val="single" w:sz="4" w:space="0" w:color="auto"/>
            </w:tcBorders>
            <w:shd w:val="clear" w:color="auto" w:fill="auto"/>
            <w:vAlign w:val="center"/>
            <w:hideMark/>
          </w:tcPr>
          <w:p w14:paraId="07791016"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4A6ACB46"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auto" w:fill="auto"/>
            <w:vAlign w:val="center"/>
            <w:hideMark/>
          </w:tcPr>
          <w:p w14:paraId="7E050781"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0,82</w:t>
            </w:r>
          </w:p>
        </w:tc>
      </w:tr>
      <w:tr w:rsidR="00EB638C" w:rsidRPr="00EB638C" w14:paraId="79EC3DEC"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000000" w:fill="D0CECE"/>
            <w:vAlign w:val="center"/>
            <w:hideMark/>
          </w:tcPr>
          <w:p w14:paraId="238F7DAA"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 xml:space="preserve">Ընդամենը ԲԱԺԻՆ II </w:t>
            </w:r>
          </w:p>
        </w:tc>
        <w:tc>
          <w:tcPr>
            <w:tcW w:w="995" w:type="dxa"/>
            <w:tcBorders>
              <w:top w:val="nil"/>
              <w:left w:val="nil"/>
              <w:bottom w:val="single" w:sz="4" w:space="0" w:color="auto"/>
              <w:right w:val="single" w:sz="4" w:space="0" w:color="auto"/>
            </w:tcBorders>
            <w:shd w:val="clear" w:color="000000" w:fill="D0CECE"/>
            <w:vAlign w:val="center"/>
            <w:hideMark/>
          </w:tcPr>
          <w:p w14:paraId="52D4BADF"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000000" w:fill="D0CECE"/>
            <w:vAlign w:val="center"/>
            <w:hideMark/>
          </w:tcPr>
          <w:p w14:paraId="4611EE3A"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000000" w:fill="D0CECE"/>
            <w:vAlign w:val="center"/>
            <w:hideMark/>
          </w:tcPr>
          <w:p w14:paraId="38ED1285"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83,53</w:t>
            </w:r>
          </w:p>
        </w:tc>
      </w:tr>
      <w:tr w:rsidR="00EB638C" w:rsidRPr="00EB638C" w14:paraId="5B153D56" w14:textId="77777777" w:rsidTr="00EB638C">
        <w:trPr>
          <w:trHeight w:val="300"/>
        </w:trPr>
        <w:tc>
          <w:tcPr>
            <w:tcW w:w="7675" w:type="dxa"/>
            <w:gridSpan w:val="4"/>
            <w:tcBorders>
              <w:top w:val="single" w:sz="4" w:space="0" w:color="auto"/>
              <w:left w:val="double" w:sz="6" w:space="0" w:color="auto"/>
              <w:bottom w:val="single" w:sz="4" w:space="0" w:color="auto"/>
              <w:right w:val="single" w:sz="4" w:space="0" w:color="000000"/>
            </w:tcBorders>
            <w:shd w:val="clear" w:color="000000" w:fill="D0CECE"/>
            <w:vAlign w:val="center"/>
            <w:hideMark/>
          </w:tcPr>
          <w:p w14:paraId="77107D1E" w14:textId="77777777" w:rsidR="00EB638C" w:rsidRPr="00EB638C" w:rsidRDefault="00EB638C" w:rsidP="00EB638C">
            <w:pPr>
              <w:rPr>
                <w:rFonts w:ascii="Sylfaen" w:hAnsi="Sylfaen"/>
                <w:b/>
                <w:bCs/>
                <w:i/>
                <w:iCs/>
                <w:sz w:val="20"/>
                <w:szCs w:val="20"/>
                <w:lang w:val="ru-RU" w:eastAsia="ru-RU"/>
              </w:rPr>
            </w:pPr>
            <w:r w:rsidRPr="00EB638C">
              <w:rPr>
                <w:rFonts w:ascii="Sylfaen" w:hAnsi="Sylfaen"/>
                <w:b/>
                <w:bCs/>
                <w:i/>
                <w:iCs/>
                <w:sz w:val="20"/>
                <w:szCs w:val="20"/>
                <w:lang w:val="ru-RU" w:eastAsia="ru-RU"/>
              </w:rPr>
              <w:t xml:space="preserve">Ընդամենը ԲԱԺԻՆ I+II </w:t>
            </w:r>
          </w:p>
        </w:tc>
        <w:tc>
          <w:tcPr>
            <w:tcW w:w="995" w:type="dxa"/>
            <w:tcBorders>
              <w:top w:val="nil"/>
              <w:left w:val="nil"/>
              <w:bottom w:val="single" w:sz="4" w:space="0" w:color="auto"/>
              <w:right w:val="single" w:sz="4" w:space="0" w:color="auto"/>
            </w:tcBorders>
            <w:shd w:val="clear" w:color="000000" w:fill="D0CECE"/>
            <w:vAlign w:val="center"/>
            <w:hideMark/>
          </w:tcPr>
          <w:p w14:paraId="4E9CE7CD" w14:textId="77777777" w:rsidR="00EB638C" w:rsidRPr="00EB638C" w:rsidRDefault="00EB638C" w:rsidP="00EB638C">
            <w:pPr>
              <w:jc w:val="center"/>
              <w:rPr>
                <w:rFonts w:ascii="Sylfaen" w:hAnsi="Sylfaen"/>
                <w:sz w:val="20"/>
                <w:szCs w:val="20"/>
                <w:lang w:val="ru-RU" w:eastAsia="ru-RU"/>
              </w:rPr>
            </w:pPr>
            <w:r w:rsidRPr="00EB638C">
              <w:rPr>
                <w:rFonts w:ascii="Sylfaen" w:hAnsi="Sylfaen"/>
                <w:sz w:val="20"/>
                <w:szCs w:val="20"/>
                <w:lang w:val="ru-RU" w:eastAsia="ru-RU"/>
              </w:rPr>
              <w:t> </w:t>
            </w:r>
          </w:p>
        </w:tc>
        <w:tc>
          <w:tcPr>
            <w:tcW w:w="851" w:type="dxa"/>
            <w:tcBorders>
              <w:top w:val="nil"/>
              <w:left w:val="nil"/>
              <w:bottom w:val="single" w:sz="4" w:space="0" w:color="auto"/>
              <w:right w:val="single" w:sz="4" w:space="0" w:color="auto"/>
            </w:tcBorders>
            <w:shd w:val="clear" w:color="000000" w:fill="D0CECE"/>
            <w:vAlign w:val="center"/>
            <w:hideMark/>
          </w:tcPr>
          <w:p w14:paraId="74757FB5"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single" w:sz="4" w:space="0" w:color="auto"/>
              <w:right w:val="single" w:sz="4" w:space="0" w:color="auto"/>
            </w:tcBorders>
            <w:shd w:val="clear" w:color="000000" w:fill="D0CECE"/>
            <w:vAlign w:val="center"/>
            <w:hideMark/>
          </w:tcPr>
          <w:p w14:paraId="5AB13398"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100,00</w:t>
            </w:r>
          </w:p>
        </w:tc>
      </w:tr>
      <w:tr w:rsidR="00EB638C" w:rsidRPr="00EB638C" w14:paraId="0DECEDCD" w14:textId="77777777" w:rsidTr="00EB638C">
        <w:trPr>
          <w:trHeight w:val="300"/>
        </w:trPr>
        <w:tc>
          <w:tcPr>
            <w:tcW w:w="56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DEF464" w14:textId="77777777" w:rsidR="00EB638C" w:rsidRPr="00EB638C" w:rsidRDefault="00EB638C" w:rsidP="00EB638C">
            <w:pPr>
              <w:rPr>
                <w:rFonts w:ascii="Sylfaen" w:hAnsi="Sylfaen"/>
                <w:b/>
                <w:bCs/>
                <w:sz w:val="20"/>
                <w:szCs w:val="20"/>
                <w:lang w:val="ru-RU" w:eastAsia="ru-RU"/>
              </w:rPr>
            </w:pPr>
            <w:r w:rsidRPr="00EB638C">
              <w:rPr>
                <w:rFonts w:ascii="Sylfaen" w:hAnsi="Sylfaen"/>
                <w:b/>
                <w:bCs/>
                <w:sz w:val="20"/>
                <w:szCs w:val="20"/>
                <w:lang w:val="ru-RU" w:eastAsia="ru-RU"/>
              </w:rPr>
              <w:t>ԱԱՀ - 20%</w:t>
            </w:r>
          </w:p>
        </w:tc>
        <w:tc>
          <w:tcPr>
            <w:tcW w:w="943" w:type="dxa"/>
            <w:tcBorders>
              <w:top w:val="nil"/>
              <w:left w:val="nil"/>
              <w:bottom w:val="single" w:sz="4" w:space="0" w:color="auto"/>
              <w:right w:val="single" w:sz="4" w:space="0" w:color="auto"/>
            </w:tcBorders>
            <w:shd w:val="clear" w:color="auto" w:fill="auto"/>
            <w:noWrap/>
            <w:vAlign w:val="bottom"/>
            <w:hideMark/>
          </w:tcPr>
          <w:p w14:paraId="7C528C99" w14:textId="77777777" w:rsidR="00EB638C" w:rsidRPr="00EB638C" w:rsidRDefault="00EB638C" w:rsidP="00EB638C">
            <w:pPr>
              <w:rPr>
                <w:rFonts w:ascii="Calibri" w:hAnsi="Calibri"/>
                <w:b/>
                <w:bCs/>
                <w:color w:val="000000"/>
                <w:sz w:val="22"/>
                <w:szCs w:val="22"/>
                <w:lang w:val="ru-RU" w:eastAsia="ru-RU"/>
              </w:rPr>
            </w:pPr>
            <w:r w:rsidRPr="00EB638C">
              <w:rPr>
                <w:rFonts w:ascii="Calibri" w:hAnsi="Calibri"/>
                <w:b/>
                <w:bCs/>
                <w:color w:val="000000"/>
                <w:sz w:val="22"/>
                <w:szCs w:val="22"/>
                <w:lang w:val="ru-RU" w:eastAsia="ru-RU"/>
              </w:rPr>
              <w:t> </w:t>
            </w:r>
          </w:p>
        </w:tc>
        <w:tc>
          <w:tcPr>
            <w:tcW w:w="1121" w:type="dxa"/>
            <w:tcBorders>
              <w:top w:val="nil"/>
              <w:left w:val="nil"/>
              <w:bottom w:val="single" w:sz="4" w:space="0" w:color="auto"/>
              <w:right w:val="single" w:sz="4" w:space="0" w:color="auto"/>
            </w:tcBorders>
            <w:shd w:val="clear" w:color="auto" w:fill="auto"/>
            <w:noWrap/>
            <w:vAlign w:val="bottom"/>
            <w:hideMark/>
          </w:tcPr>
          <w:p w14:paraId="05E8B57C" w14:textId="77777777" w:rsidR="00EB638C" w:rsidRPr="00EB638C" w:rsidRDefault="00EB638C" w:rsidP="00EB638C">
            <w:pPr>
              <w:rPr>
                <w:rFonts w:ascii="Calibri" w:hAnsi="Calibri"/>
                <w:b/>
                <w:bCs/>
                <w:color w:val="000000"/>
                <w:sz w:val="22"/>
                <w:szCs w:val="22"/>
                <w:lang w:val="ru-RU" w:eastAsia="ru-RU"/>
              </w:rPr>
            </w:pPr>
            <w:r w:rsidRPr="00EB638C">
              <w:rPr>
                <w:rFonts w:ascii="Calibri" w:hAnsi="Calibri"/>
                <w:b/>
                <w:bCs/>
                <w:color w:val="000000"/>
                <w:sz w:val="22"/>
                <w:szCs w:val="22"/>
                <w:lang w:val="ru-RU" w:eastAsia="ru-RU"/>
              </w:rPr>
              <w:t> </w:t>
            </w:r>
          </w:p>
        </w:tc>
        <w:tc>
          <w:tcPr>
            <w:tcW w:w="995" w:type="dxa"/>
            <w:tcBorders>
              <w:top w:val="nil"/>
              <w:left w:val="nil"/>
              <w:bottom w:val="single" w:sz="4" w:space="0" w:color="auto"/>
              <w:right w:val="single" w:sz="4" w:space="0" w:color="auto"/>
            </w:tcBorders>
            <w:shd w:val="clear" w:color="auto" w:fill="auto"/>
            <w:noWrap/>
            <w:vAlign w:val="bottom"/>
            <w:hideMark/>
          </w:tcPr>
          <w:p w14:paraId="4B86F8BD" w14:textId="77777777" w:rsidR="00EB638C" w:rsidRPr="00EB638C" w:rsidRDefault="00EB638C" w:rsidP="00EB638C">
            <w:pPr>
              <w:rPr>
                <w:rFonts w:ascii="Calibri" w:hAnsi="Calibri"/>
                <w:b/>
                <w:bCs/>
                <w:color w:val="000000"/>
                <w:sz w:val="22"/>
                <w:szCs w:val="22"/>
                <w:lang w:val="ru-RU" w:eastAsia="ru-RU"/>
              </w:rPr>
            </w:pPr>
            <w:r w:rsidRPr="00EB638C">
              <w:rPr>
                <w:rFonts w:ascii="Calibri" w:hAnsi="Calibri"/>
                <w:b/>
                <w:bCs/>
                <w:color w:val="000000"/>
                <w:sz w:val="22"/>
                <w:szCs w:val="22"/>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4014853"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nil"/>
              <w:right w:val="nil"/>
            </w:tcBorders>
            <w:shd w:val="clear" w:color="auto" w:fill="auto"/>
            <w:noWrap/>
            <w:vAlign w:val="bottom"/>
            <w:hideMark/>
          </w:tcPr>
          <w:p w14:paraId="10404D94" w14:textId="77777777" w:rsidR="00EB638C" w:rsidRPr="00EB638C" w:rsidRDefault="00EB638C" w:rsidP="00EB638C">
            <w:pPr>
              <w:rPr>
                <w:rFonts w:ascii="Calibri" w:hAnsi="Calibri"/>
                <w:color w:val="000000"/>
                <w:sz w:val="22"/>
                <w:szCs w:val="22"/>
                <w:lang w:val="ru-RU" w:eastAsia="ru-RU"/>
              </w:rPr>
            </w:pPr>
          </w:p>
        </w:tc>
      </w:tr>
      <w:tr w:rsidR="00EB638C" w:rsidRPr="00EB638C" w14:paraId="29B2836C" w14:textId="77777777" w:rsidTr="00EB638C">
        <w:trPr>
          <w:trHeight w:val="300"/>
        </w:trPr>
        <w:tc>
          <w:tcPr>
            <w:tcW w:w="561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B8C71" w14:textId="77777777" w:rsidR="00EB638C" w:rsidRPr="00EB638C" w:rsidRDefault="00EB638C" w:rsidP="00EB638C">
            <w:pPr>
              <w:rPr>
                <w:rFonts w:ascii="Sylfaen" w:hAnsi="Sylfaen"/>
                <w:b/>
                <w:bCs/>
                <w:sz w:val="20"/>
                <w:szCs w:val="20"/>
                <w:lang w:val="ru-RU" w:eastAsia="ru-RU"/>
              </w:rPr>
            </w:pPr>
            <w:r w:rsidRPr="00EB638C">
              <w:rPr>
                <w:rFonts w:ascii="Sylfaen" w:hAnsi="Sylfaen"/>
                <w:b/>
                <w:bCs/>
                <w:sz w:val="20"/>
                <w:szCs w:val="20"/>
                <w:lang w:val="ru-RU" w:eastAsia="ru-RU"/>
              </w:rPr>
              <w:t>Ընդհանուրը</w:t>
            </w:r>
          </w:p>
        </w:tc>
        <w:tc>
          <w:tcPr>
            <w:tcW w:w="943" w:type="dxa"/>
            <w:tcBorders>
              <w:top w:val="nil"/>
              <w:left w:val="nil"/>
              <w:bottom w:val="single" w:sz="4" w:space="0" w:color="auto"/>
              <w:right w:val="single" w:sz="4" w:space="0" w:color="auto"/>
            </w:tcBorders>
            <w:shd w:val="clear" w:color="auto" w:fill="auto"/>
            <w:noWrap/>
            <w:vAlign w:val="bottom"/>
            <w:hideMark/>
          </w:tcPr>
          <w:p w14:paraId="19F7A305" w14:textId="77777777" w:rsidR="00EB638C" w:rsidRPr="00EB638C" w:rsidRDefault="00EB638C" w:rsidP="00EB638C">
            <w:pPr>
              <w:rPr>
                <w:rFonts w:ascii="Calibri" w:hAnsi="Calibri"/>
                <w:b/>
                <w:bCs/>
                <w:color w:val="000000"/>
                <w:sz w:val="22"/>
                <w:szCs w:val="22"/>
                <w:lang w:val="ru-RU" w:eastAsia="ru-RU"/>
              </w:rPr>
            </w:pPr>
            <w:r w:rsidRPr="00EB638C">
              <w:rPr>
                <w:rFonts w:ascii="Calibri" w:hAnsi="Calibri"/>
                <w:b/>
                <w:bCs/>
                <w:color w:val="000000"/>
                <w:sz w:val="22"/>
                <w:szCs w:val="22"/>
                <w:lang w:val="ru-RU" w:eastAsia="ru-RU"/>
              </w:rPr>
              <w:t> </w:t>
            </w:r>
          </w:p>
        </w:tc>
        <w:tc>
          <w:tcPr>
            <w:tcW w:w="1121" w:type="dxa"/>
            <w:tcBorders>
              <w:top w:val="nil"/>
              <w:left w:val="nil"/>
              <w:bottom w:val="single" w:sz="4" w:space="0" w:color="auto"/>
              <w:right w:val="single" w:sz="4" w:space="0" w:color="auto"/>
            </w:tcBorders>
            <w:shd w:val="clear" w:color="auto" w:fill="auto"/>
            <w:noWrap/>
            <w:vAlign w:val="bottom"/>
            <w:hideMark/>
          </w:tcPr>
          <w:p w14:paraId="4C35B3BC" w14:textId="77777777" w:rsidR="00EB638C" w:rsidRPr="00EB638C" w:rsidRDefault="00EB638C" w:rsidP="00EB638C">
            <w:pPr>
              <w:rPr>
                <w:rFonts w:ascii="Calibri" w:hAnsi="Calibri"/>
                <w:b/>
                <w:bCs/>
                <w:color w:val="000000"/>
                <w:sz w:val="22"/>
                <w:szCs w:val="22"/>
                <w:lang w:val="ru-RU" w:eastAsia="ru-RU"/>
              </w:rPr>
            </w:pPr>
            <w:r w:rsidRPr="00EB638C">
              <w:rPr>
                <w:rFonts w:ascii="Calibri" w:hAnsi="Calibri"/>
                <w:b/>
                <w:bCs/>
                <w:color w:val="000000"/>
                <w:sz w:val="22"/>
                <w:szCs w:val="22"/>
                <w:lang w:val="ru-RU" w:eastAsia="ru-RU"/>
              </w:rPr>
              <w:t> </w:t>
            </w:r>
          </w:p>
        </w:tc>
        <w:tc>
          <w:tcPr>
            <w:tcW w:w="995" w:type="dxa"/>
            <w:tcBorders>
              <w:top w:val="nil"/>
              <w:left w:val="nil"/>
              <w:bottom w:val="single" w:sz="4" w:space="0" w:color="auto"/>
              <w:right w:val="single" w:sz="4" w:space="0" w:color="auto"/>
            </w:tcBorders>
            <w:shd w:val="clear" w:color="auto" w:fill="auto"/>
            <w:noWrap/>
            <w:vAlign w:val="bottom"/>
            <w:hideMark/>
          </w:tcPr>
          <w:p w14:paraId="433D009F" w14:textId="77777777" w:rsidR="00EB638C" w:rsidRPr="00EB638C" w:rsidRDefault="00EB638C" w:rsidP="00EB638C">
            <w:pPr>
              <w:rPr>
                <w:rFonts w:ascii="Calibri" w:hAnsi="Calibri"/>
                <w:b/>
                <w:bCs/>
                <w:color w:val="000000"/>
                <w:sz w:val="22"/>
                <w:szCs w:val="22"/>
                <w:lang w:val="ru-RU" w:eastAsia="ru-RU"/>
              </w:rPr>
            </w:pPr>
            <w:r w:rsidRPr="00EB638C">
              <w:rPr>
                <w:rFonts w:ascii="Calibri" w:hAnsi="Calibri"/>
                <w:b/>
                <w:bCs/>
                <w:color w:val="000000"/>
                <w:sz w:val="22"/>
                <w:szCs w:val="22"/>
                <w:lang w:val="ru-RU"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64DBEFD" w14:textId="77777777" w:rsidR="00EB638C" w:rsidRPr="00EB638C" w:rsidRDefault="00EB638C" w:rsidP="00EB638C">
            <w:pPr>
              <w:jc w:val="center"/>
              <w:rPr>
                <w:rFonts w:ascii="Sylfaen" w:hAnsi="Sylfaen"/>
                <w:b/>
                <w:bCs/>
                <w:sz w:val="20"/>
                <w:szCs w:val="20"/>
                <w:lang w:val="ru-RU" w:eastAsia="ru-RU"/>
              </w:rPr>
            </w:pPr>
            <w:r w:rsidRPr="00EB638C">
              <w:rPr>
                <w:rFonts w:ascii="Sylfaen" w:hAnsi="Sylfaen"/>
                <w:b/>
                <w:bCs/>
                <w:sz w:val="20"/>
                <w:szCs w:val="20"/>
                <w:lang w:val="ru-RU" w:eastAsia="ru-RU"/>
              </w:rPr>
              <w:t>0,000</w:t>
            </w:r>
          </w:p>
        </w:tc>
        <w:tc>
          <w:tcPr>
            <w:tcW w:w="992" w:type="dxa"/>
            <w:tcBorders>
              <w:top w:val="nil"/>
              <w:left w:val="nil"/>
              <w:bottom w:val="nil"/>
              <w:right w:val="nil"/>
            </w:tcBorders>
            <w:shd w:val="clear" w:color="auto" w:fill="auto"/>
            <w:noWrap/>
            <w:vAlign w:val="bottom"/>
            <w:hideMark/>
          </w:tcPr>
          <w:p w14:paraId="3FA4A09D" w14:textId="77777777" w:rsidR="00EB638C" w:rsidRPr="00EB638C" w:rsidRDefault="00EB638C" w:rsidP="00EB638C">
            <w:pPr>
              <w:rPr>
                <w:rFonts w:ascii="Calibri" w:hAnsi="Calibri"/>
                <w:color w:val="000000"/>
                <w:sz w:val="22"/>
                <w:szCs w:val="22"/>
                <w:lang w:val="ru-RU" w:eastAsia="ru-RU"/>
              </w:rPr>
            </w:pPr>
          </w:p>
        </w:tc>
      </w:tr>
    </w:tbl>
    <w:p w14:paraId="14FBA40F" w14:textId="77777777" w:rsidR="00F02279" w:rsidRPr="00E6597C" w:rsidRDefault="00F02279" w:rsidP="00F02279">
      <w:pPr>
        <w:ind w:firstLine="567"/>
        <w:jc w:val="right"/>
        <w:rPr>
          <w:rFonts w:ascii="GHEA Grapalat" w:hAnsi="GHEA Grapalat"/>
          <w:i/>
          <w:lang w:val="pt-BR"/>
        </w:rPr>
      </w:pPr>
    </w:p>
    <w:p w14:paraId="14D19ABF" w14:textId="77777777" w:rsidR="00F02279" w:rsidRPr="00E6597C" w:rsidRDefault="00F02279" w:rsidP="00F02279">
      <w:pPr>
        <w:ind w:firstLine="567"/>
        <w:jc w:val="right"/>
        <w:rPr>
          <w:rFonts w:ascii="GHEA Grapalat" w:hAnsi="GHEA Grapalat"/>
          <w:i/>
          <w:lang w:val="pt-BR"/>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C50D8C">
      <w:pPr>
        <w:rPr>
          <w:rFonts w:ascii="GHEA Grapalat" w:hAnsi="GHEA Grapalat"/>
          <w:i/>
          <w:lang w:val="pt-BR"/>
        </w:rPr>
      </w:pPr>
    </w:p>
    <w:p w14:paraId="041A8814" w14:textId="77777777" w:rsidR="00F02279" w:rsidRPr="00E6597C" w:rsidRDefault="00F02279" w:rsidP="00F02279">
      <w:pPr>
        <w:ind w:firstLine="567"/>
        <w:jc w:val="right"/>
        <w:rPr>
          <w:rFonts w:ascii="GHEA Grapalat" w:hAnsi="GHEA Grapalat"/>
          <w:i/>
          <w:lang w:val="pt-BR"/>
        </w:rPr>
      </w:pPr>
    </w:p>
    <w:p w14:paraId="0D8D3E12" w14:textId="09DC645B" w:rsidR="0038176E" w:rsidRPr="0038176E" w:rsidRDefault="00F02279" w:rsidP="0038176E">
      <w:pPr>
        <w:rPr>
          <w:rFonts w:ascii="GHEA Grapalat" w:hAnsi="GHEA Grapalat"/>
          <w:b/>
          <w:bCs/>
          <w:i/>
          <w:lang w:val="af-ZA"/>
        </w:rPr>
      </w:pPr>
      <w:r w:rsidRPr="00E6597C">
        <w:rPr>
          <w:rFonts w:ascii="GHEA Grapalat" w:hAnsi="GHEA Grapalat" w:cs="Sylfaen"/>
          <w:sz w:val="22"/>
          <w:szCs w:val="22"/>
          <w:lang w:val="af-ZA"/>
        </w:rPr>
        <w:t xml:space="preserve">* </w:t>
      </w:r>
      <w:r w:rsidRPr="00D23A0C">
        <w:rPr>
          <w:rFonts w:ascii="GHEA Grapalat" w:hAnsi="GHEA Grapalat" w:cs="Sylfaen"/>
          <w:b/>
          <w:i/>
          <w:sz w:val="22"/>
          <w:szCs w:val="22"/>
          <w:lang w:val="af-ZA"/>
        </w:rPr>
        <w:t>Կապալառուն աշխատանքները կատարում է</w:t>
      </w:r>
      <w:r w:rsidRPr="00E6597C">
        <w:rPr>
          <w:rFonts w:ascii="GHEA Grapalat" w:hAnsi="GHEA Grapalat" w:cs="Sylfaen"/>
          <w:sz w:val="22"/>
          <w:szCs w:val="22"/>
          <w:lang w:val="af-ZA"/>
        </w:rPr>
        <w:t xml:space="preserve"> </w:t>
      </w:r>
      <w:r w:rsidR="00D23A0C" w:rsidRPr="00021823">
        <w:rPr>
          <w:rFonts w:ascii="GHEA Grapalat" w:hAnsi="GHEA Grapalat"/>
          <w:b/>
          <w:bCs/>
          <w:i/>
          <w:lang w:val="hy-AM"/>
        </w:rPr>
        <w:t xml:space="preserve">Խոյ համայնքի </w:t>
      </w:r>
      <w:r w:rsidR="0038176E" w:rsidRPr="0038176E">
        <w:rPr>
          <w:rFonts w:ascii="GHEA Grapalat" w:hAnsi="GHEA Grapalat"/>
          <w:b/>
          <w:bCs/>
          <w:i/>
          <w:lang w:val="hy-AM"/>
        </w:rPr>
        <w:t xml:space="preserve"> </w:t>
      </w:r>
      <w:r w:rsidR="0038176E" w:rsidRPr="0038176E">
        <w:rPr>
          <w:rFonts w:ascii="GHEA Grapalat" w:hAnsi="GHEA Grapalat"/>
          <w:b/>
          <w:bCs/>
          <w:i/>
          <w:lang w:val="hy-AM"/>
        </w:rPr>
        <w:fldChar w:fldCharType="begin"/>
      </w:r>
      <w:r w:rsidR="0038176E" w:rsidRPr="0038176E">
        <w:rPr>
          <w:rFonts w:ascii="GHEA Grapalat" w:hAnsi="GHEA Grapalat"/>
          <w:b/>
          <w:bCs/>
          <w:i/>
          <w:lang w:val="hy-AM"/>
        </w:rPr>
        <w:instrText xml:space="preserve"> LINK Excel.Sheet.12 "C:\\Users\\User\\Downloads\\Խոյ -8ծրագիր 30</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05</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b/>
          <w:bCs/>
          <w:i/>
          <w:lang w:val="hy-AM"/>
        </w:rPr>
        <w:instrText>2022.xlsx" "30.05-</w:instrText>
      </w:r>
      <w:r w:rsidR="0038176E" w:rsidRPr="0038176E">
        <w:rPr>
          <w:rFonts w:ascii="GHEA Grapalat" w:hAnsi="GHEA Grapalat" w:cs="GHEA Grapalat"/>
          <w:b/>
          <w:bCs/>
          <w:i/>
          <w:lang w:val="hy-AM"/>
        </w:rPr>
        <w:instrText>ամբողջ</w:instrText>
      </w:r>
      <w:r w:rsidR="0038176E" w:rsidRPr="0038176E">
        <w:rPr>
          <w:rFonts w:ascii="MS Mincho" w:eastAsia="MS Mincho" w:hAnsi="MS Mincho" w:cs="MS Mincho" w:hint="eastAsia"/>
          <w:b/>
          <w:bCs/>
          <w:i/>
          <w:lang w:val="hy-AM"/>
        </w:rPr>
        <w:instrText>․</w:instrText>
      </w:r>
      <w:r w:rsidR="0038176E" w:rsidRPr="0038176E">
        <w:rPr>
          <w:rFonts w:ascii="GHEA Grapalat" w:hAnsi="GHEA Grapalat" w:cs="GHEA Grapalat"/>
          <w:b/>
          <w:bCs/>
          <w:i/>
          <w:lang w:val="hy-AM"/>
        </w:rPr>
        <w:instrText>փաթեթ</w:instrText>
      </w:r>
      <w:r w:rsidR="0038176E" w:rsidRPr="0038176E">
        <w:rPr>
          <w:rFonts w:ascii="GHEA Grapalat" w:hAnsi="GHEA Grapalat"/>
          <w:b/>
          <w:bCs/>
          <w:i/>
          <w:lang w:val="hy-AM"/>
        </w:rPr>
        <w:instrText xml:space="preserve">!R9C3" \a \f 4 \h  \* MERGEFORMAT </w:instrText>
      </w:r>
      <w:r w:rsidR="0038176E" w:rsidRPr="0038176E">
        <w:rPr>
          <w:rFonts w:ascii="GHEA Grapalat" w:hAnsi="GHEA Grapalat"/>
          <w:b/>
          <w:bCs/>
          <w:i/>
          <w:lang w:val="hy-AM"/>
        </w:rPr>
        <w:fldChar w:fldCharType="separate"/>
      </w:r>
      <w:r w:rsidR="0038176E" w:rsidRPr="0038176E">
        <w:rPr>
          <w:rFonts w:ascii="GHEA Grapalat" w:hAnsi="GHEA Grapalat"/>
          <w:b/>
          <w:bCs/>
          <w:i/>
          <w:lang w:val="af-ZA"/>
        </w:rPr>
        <w:t xml:space="preserve"> </w:t>
      </w:r>
      <w:r w:rsidR="0038176E" w:rsidRPr="0038176E">
        <w:rPr>
          <w:rFonts w:ascii="GHEA Grapalat" w:hAnsi="GHEA Grapalat"/>
          <w:b/>
          <w:bCs/>
          <w:i/>
          <w:lang w:val="hy-AM"/>
        </w:rPr>
        <w:t>Ծաղկալանջ</w:t>
      </w:r>
      <w:r w:rsidR="0038176E" w:rsidRPr="0038176E">
        <w:rPr>
          <w:rFonts w:ascii="GHEA Grapalat" w:hAnsi="GHEA Grapalat"/>
          <w:b/>
          <w:bCs/>
          <w:i/>
          <w:lang w:val="af-ZA"/>
        </w:rPr>
        <w:t xml:space="preserve">  </w:t>
      </w:r>
      <w:r w:rsidR="0038176E">
        <w:rPr>
          <w:rFonts w:ascii="GHEA Grapalat" w:hAnsi="GHEA Grapalat"/>
          <w:b/>
          <w:bCs/>
          <w:i/>
          <w:lang w:val="af-ZA"/>
        </w:rPr>
        <w:t xml:space="preserve">  գյուղում</w:t>
      </w:r>
    </w:p>
    <w:p w14:paraId="08E30E62" w14:textId="6702A9B5" w:rsidR="00F02279" w:rsidRPr="00E6597C" w:rsidRDefault="0038176E" w:rsidP="0038176E">
      <w:pPr>
        <w:rPr>
          <w:rFonts w:ascii="GHEA Grapalat" w:hAnsi="GHEA Grapalat"/>
          <w:i/>
          <w:lang w:val="pt-BR"/>
        </w:rPr>
      </w:pPr>
      <w:r w:rsidRPr="0038176E">
        <w:rPr>
          <w:rFonts w:ascii="GHEA Grapalat" w:hAnsi="GHEA Grapalat"/>
          <w:b/>
          <w:bCs/>
          <w:i/>
          <w:lang w:val="hy-AM"/>
        </w:rPr>
        <w:fldChar w:fldCharType="end"/>
      </w:r>
      <w:r w:rsidR="00F02279" w:rsidRPr="00946FF9">
        <w:rPr>
          <w:rFonts w:ascii="GHEA Grapalat" w:hAnsi="GHEA Grapalat" w:cs="Sylfaen"/>
          <w:b/>
          <w:i/>
          <w:sz w:val="22"/>
          <w:szCs w:val="22"/>
          <w:lang w:val="af-ZA"/>
        </w:rPr>
        <w:t>:</w:t>
      </w:r>
    </w:p>
    <w:p w14:paraId="09AB720A" w14:textId="77777777" w:rsidR="00F02279" w:rsidRPr="00E6597C" w:rsidRDefault="00F02279" w:rsidP="00F02279">
      <w:pPr>
        <w:ind w:firstLine="567"/>
        <w:jc w:val="right"/>
        <w:rPr>
          <w:rFonts w:ascii="GHEA Grapalat" w:hAnsi="GHEA Grapalat"/>
          <w:i/>
          <w:lang w:val="pt-BR"/>
        </w:rPr>
      </w:pPr>
    </w:p>
    <w:p w14:paraId="11429219"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08112B52" w14:textId="77777777" w:rsidR="00F02279" w:rsidRPr="00E6597C" w:rsidRDefault="00F02279" w:rsidP="00545BDE">
            <w:pPr>
              <w:rPr>
                <w:rFonts w:ascii="GHEA Grapalat" w:hAnsi="GHEA Grapalat"/>
                <w:sz w:val="22"/>
                <w:szCs w:val="22"/>
                <w:lang w:val="ru-RU"/>
              </w:rPr>
            </w:pPr>
          </w:p>
          <w:p w14:paraId="15B7A3B0" w14:textId="77777777" w:rsidR="00F02279" w:rsidRPr="00E6597C" w:rsidRDefault="00F02279" w:rsidP="00545BDE">
            <w:pPr>
              <w:rPr>
                <w:rFonts w:ascii="GHEA Grapalat" w:hAnsi="GHEA Grapalat"/>
                <w:lang w:val="ru-RU"/>
              </w:rPr>
            </w:pPr>
          </w:p>
          <w:p w14:paraId="410F419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01536572"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77676D00"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55CD87BF" w14:textId="77777777" w:rsidR="00F02279" w:rsidRPr="00E6597C" w:rsidRDefault="00F02279" w:rsidP="00545BDE">
            <w:pPr>
              <w:spacing w:line="360" w:lineRule="auto"/>
              <w:jc w:val="center"/>
              <w:rPr>
                <w:rFonts w:ascii="GHEA Grapalat" w:hAnsi="GHEA Grapalat"/>
                <w:lang w:val="ru-RU"/>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38D547A4" w14:textId="77777777" w:rsidR="00F02279" w:rsidRPr="00E6597C" w:rsidRDefault="00F02279" w:rsidP="00F02279">
      <w:pPr>
        <w:ind w:firstLine="567"/>
        <w:jc w:val="right"/>
        <w:rPr>
          <w:rFonts w:ascii="GHEA Grapalat" w:hAnsi="GHEA Grapalat"/>
          <w:i/>
          <w:lang w:val="pt-BR"/>
        </w:rPr>
      </w:pPr>
    </w:p>
    <w:p w14:paraId="692A34E5" w14:textId="77777777" w:rsidR="00F02279" w:rsidRPr="00E6597C" w:rsidRDefault="00F02279" w:rsidP="00F02279">
      <w:pPr>
        <w:ind w:firstLine="567"/>
        <w:jc w:val="right"/>
        <w:rPr>
          <w:rFonts w:ascii="GHEA Grapalat" w:hAnsi="GHEA Grapalat"/>
          <w:i/>
          <w:lang w:val="pt-BR"/>
        </w:rPr>
      </w:pPr>
    </w:p>
    <w:p w14:paraId="133C18A0" w14:textId="77777777" w:rsidR="00F02279" w:rsidRPr="00E6597C" w:rsidRDefault="00F02279" w:rsidP="00F02279">
      <w:pPr>
        <w:ind w:firstLine="567"/>
        <w:jc w:val="right"/>
        <w:rPr>
          <w:rFonts w:ascii="GHEA Grapalat" w:hAnsi="GHEA Grapalat"/>
          <w:i/>
          <w:lang w:val="pt-BR"/>
        </w:rPr>
      </w:pPr>
    </w:p>
    <w:p w14:paraId="03896707" w14:textId="77777777" w:rsidR="00F02279" w:rsidRPr="00E6597C" w:rsidRDefault="00F02279" w:rsidP="00F02279">
      <w:pPr>
        <w:ind w:firstLine="567"/>
        <w:jc w:val="right"/>
        <w:rPr>
          <w:rFonts w:ascii="GHEA Grapalat" w:hAnsi="GHEA Grapalat"/>
          <w:i/>
          <w:lang w:val="pt-BR"/>
        </w:rPr>
      </w:pPr>
    </w:p>
    <w:p w14:paraId="49423429" w14:textId="77777777" w:rsidR="00F02279" w:rsidRPr="00E6597C" w:rsidRDefault="00F02279" w:rsidP="00F02279">
      <w:pPr>
        <w:ind w:firstLine="567"/>
        <w:jc w:val="right"/>
        <w:rPr>
          <w:rFonts w:ascii="GHEA Grapalat" w:hAnsi="GHEA Grapalat"/>
          <w:i/>
          <w:lang w:val="pt-BR"/>
        </w:rPr>
      </w:pPr>
    </w:p>
    <w:p w14:paraId="0BD7E0B7" w14:textId="77777777" w:rsidR="00F02279" w:rsidRPr="00E6597C" w:rsidRDefault="00F02279" w:rsidP="00F02279">
      <w:pPr>
        <w:ind w:firstLine="567"/>
        <w:jc w:val="right"/>
        <w:rPr>
          <w:rFonts w:ascii="GHEA Grapalat" w:hAnsi="GHEA Grapalat"/>
          <w:i/>
          <w:lang w:val="pt-BR"/>
        </w:rPr>
      </w:pPr>
    </w:p>
    <w:p w14:paraId="73D47B75" w14:textId="77777777" w:rsidR="00F02279" w:rsidRDefault="00F02279" w:rsidP="00F02279">
      <w:pPr>
        <w:ind w:firstLine="567"/>
        <w:jc w:val="right"/>
        <w:rPr>
          <w:rFonts w:ascii="GHEA Grapalat" w:hAnsi="GHEA Grapalat"/>
          <w:i/>
          <w:lang w:val="pt-BR"/>
        </w:rPr>
      </w:pPr>
    </w:p>
    <w:p w14:paraId="5FEB9936" w14:textId="77777777" w:rsidR="00C50D8C" w:rsidRDefault="00C50D8C" w:rsidP="00F02279">
      <w:pPr>
        <w:ind w:firstLine="567"/>
        <w:jc w:val="right"/>
        <w:rPr>
          <w:rFonts w:ascii="GHEA Grapalat" w:hAnsi="GHEA Grapalat"/>
          <w:i/>
          <w:lang w:val="pt-BR"/>
        </w:rPr>
      </w:pPr>
    </w:p>
    <w:p w14:paraId="6C6198A9" w14:textId="77777777" w:rsidR="00C50D8C" w:rsidRDefault="00C50D8C" w:rsidP="00F02279">
      <w:pPr>
        <w:ind w:firstLine="567"/>
        <w:jc w:val="right"/>
        <w:rPr>
          <w:rFonts w:ascii="GHEA Grapalat" w:hAnsi="GHEA Grapalat"/>
          <w:i/>
          <w:lang w:val="pt-BR"/>
        </w:rPr>
      </w:pPr>
    </w:p>
    <w:p w14:paraId="772A88BF" w14:textId="77777777" w:rsidR="00C50D8C" w:rsidRDefault="00C50D8C" w:rsidP="00F02279">
      <w:pPr>
        <w:ind w:firstLine="567"/>
        <w:jc w:val="right"/>
        <w:rPr>
          <w:rFonts w:ascii="GHEA Grapalat" w:hAnsi="GHEA Grapalat"/>
          <w:i/>
          <w:lang w:val="pt-BR"/>
        </w:rPr>
      </w:pPr>
    </w:p>
    <w:p w14:paraId="35CD033E" w14:textId="77777777" w:rsidR="00C50D8C" w:rsidRPr="00E6597C" w:rsidRDefault="00C50D8C" w:rsidP="00F02279">
      <w:pPr>
        <w:ind w:firstLine="567"/>
        <w:jc w:val="right"/>
        <w:rPr>
          <w:rFonts w:ascii="GHEA Grapalat" w:hAnsi="GHEA Grapalat"/>
          <w:i/>
          <w:lang w:val="pt-BR"/>
        </w:rPr>
      </w:pPr>
    </w:p>
    <w:p w14:paraId="39913370" w14:textId="77777777" w:rsidR="00F02279" w:rsidRPr="00E6597C" w:rsidRDefault="00F02279" w:rsidP="00F02279">
      <w:pPr>
        <w:ind w:firstLine="567"/>
        <w:jc w:val="right"/>
        <w:rPr>
          <w:rFonts w:ascii="GHEA Grapalat" w:hAnsi="GHEA Grapalat"/>
          <w:i/>
          <w:lang w:val="pt-BR"/>
        </w:rPr>
      </w:pPr>
    </w:p>
    <w:p w14:paraId="126F13F3"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4F310F">
        <w:rPr>
          <w:rFonts w:ascii="GHEA Grapalat" w:hAnsi="GHEA Grapalat"/>
          <w:i/>
          <w:sz w:val="20"/>
          <w:szCs w:val="20"/>
          <w:lang w:val="pt-BR"/>
        </w:rPr>
        <w:t>«</w:t>
      </w:r>
      <w:r w:rsidRPr="00E6597C">
        <w:rPr>
          <w:rFonts w:ascii="GHEA Grapalat" w:hAnsi="GHEA Grapalat"/>
          <w:i/>
          <w:sz w:val="20"/>
          <w:szCs w:val="20"/>
          <w:lang w:val="pt-BR"/>
        </w:rPr>
        <w:t xml:space="preserve">           </w:t>
      </w:r>
      <w:r w:rsidRPr="004F310F">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7777777" w:rsidR="00F02279" w:rsidRPr="00E6597C" w:rsidRDefault="00F02279" w:rsidP="00F02279">
      <w:pPr>
        <w:jc w:val="center"/>
        <w:rPr>
          <w:rFonts w:ascii="GHEA Grapalat" w:hAnsi="GHEA Grapalat"/>
          <w:b/>
          <w:sz w:val="20"/>
          <w:szCs w:val="20"/>
          <w:lang w:val="pt-BR"/>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p>
    <w:p w14:paraId="6972F499" w14:textId="384293BC" w:rsidR="0038176E" w:rsidRPr="0038176E" w:rsidRDefault="0038176E" w:rsidP="0038176E">
      <w:pPr>
        <w:ind w:firstLine="567"/>
        <w:jc w:val="center"/>
        <w:rPr>
          <w:rFonts w:ascii="GHEA Grapalat" w:hAnsi="GHEA Grapalat"/>
          <w:b/>
          <w:bCs/>
          <w:i/>
          <w:lang w:val="af-ZA"/>
        </w:rPr>
      </w:pPr>
      <w:r w:rsidRPr="0038176E">
        <w:rPr>
          <w:rFonts w:ascii="GHEA Grapalat" w:hAnsi="GHEA Grapalat"/>
          <w:b/>
          <w:bCs/>
          <w:i/>
          <w:lang w:val="af-ZA"/>
        </w:rPr>
        <w:t>«</w:t>
      </w:r>
      <w:r w:rsidRPr="0038176E">
        <w:rPr>
          <w:rFonts w:ascii="GHEA Grapalat" w:hAnsi="GHEA Grapalat"/>
          <w:b/>
          <w:bCs/>
          <w:i/>
          <w:lang w:val="hy-AM"/>
        </w:rPr>
        <w:t xml:space="preserve"> </w:t>
      </w:r>
      <w:r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Pr="0038176E">
        <w:rPr>
          <w:rFonts w:ascii="GHEA Grapalat" w:hAnsi="GHEA Grapalat"/>
          <w:b/>
          <w:bCs/>
          <w:i/>
          <w:lang w:val="hy-AM"/>
        </w:rPr>
        <w:fldChar w:fldCharType="separate"/>
      </w:r>
      <w:r w:rsidRPr="0038176E">
        <w:rPr>
          <w:rFonts w:ascii="GHEA Grapalat" w:hAnsi="GHEA Grapalat"/>
          <w:b/>
          <w:bCs/>
          <w:i/>
          <w:lang w:val="hy-AM"/>
        </w:rPr>
        <w:t>Խոյ</w:t>
      </w:r>
      <w:r w:rsidRPr="0038176E">
        <w:rPr>
          <w:rFonts w:ascii="GHEA Grapalat" w:hAnsi="GHEA Grapalat"/>
          <w:b/>
          <w:bCs/>
          <w:i/>
          <w:lang w:val="af-ZA"/>
        </w:rPr>
        <w:t xml:space="preserve"> </w:t>
      </w:r>
      <w:r w:rsidRPr="0038176E">
        <w:rPr>
          <w:rFonts w:ascii="GHEA Grapalat" w:hAnsi="GHEA Grapalat"/>
          <w:b/>
          <w:bCs/>
          <w:i/>
          <w:lang w:val="hy-AM"/>
        </w:rPr>
        <w:t>համայնքի</w:t>
      </w:r>
      <w:r w:rsidRPr="0038176E">
        <w:rPr>
          <w:rFonts w:ascii="GHEA Grapalat" w:hAnsi="GHEA Grapalat"/>
          <w:b/>
          <w:bCs/>
          <w:i/>
          <w:lang w:val="af-ZA"/>
        </w:rPr>
        <w:t xml:space="preserve"> </w:t>
      </w:r>
      <w:r w:rsidRPr="0038176E">
        <w:rPr>
          <w:rFonts w:ascii="GHEA Grapalat" w:hAnsi="GHEA Grapalat"/>
          <w:b/>
          <w:bCs/>
          <w:i/>
          <w:lang w:val="hy-AM"/>
        </w:rPr>
        <w:t>Ծաղկալանջ</w:t>
      </w:r>
      <w:r w:rsidRPr="0038176E">
        <w:rPr>
          <w:rFonts w:ascii="GHEA Grapalat" w:hAnsi="GHEA Grapalat"/>
          <w:b/>
          <w:bCs/>
          <w:i/>
          <w:lang w:val="af-ZA"/>
        </w:rPr>
        <w:t xml:space="preserve">  </w:t>
      </w:r>
      <w:r w:rsidRPr="0038176E">
        <w:rPr>
          <w:rFonts w:ascii="GHEA Grapalat" w:hAnsi="GHEA Grapalat"/>
          <w:b/>
          <w:bCs/>
          <w:i/>
          <w:lang w:val="hy-AM"/>
        </w:rPr>
        <w:t>բնակավայրի</w:t>
      </w:r>
      <w:r w:rsidRPr="0038176E">
        <w:rPr>
          <w:rFonts w:ascii="GHEA Grapalat" w:hAnsi="GHEA Grapalat"/>
          <w:b/>
          <w:bCs/>
          <w:i/>
          <w:lang w:val="af-ZA"/>
        </w:rPr>
        <w:t xml:space="preserve"> </w:t>
      </w:r>
      <w:r w:rsidRPr="0038176E">
        <w:rPr>
          <w:rFonts w:ascii="GHEA Grapalat" w:hAnsi="GHEA Grapalat"/>
          <w:b/>
          <w:bCs/>
          <w:i/>
          <w:lang w:val="hy-AM"/>
        </w:rPr>
        <w:t>խմելու</w:t>
      </w:r>
      <w:r w:rsidRPr="0038176E">
        <w:rPr>
          <w:rFonts w:ascii="GHEA Grapalat" w:hAnsi="GHEA Grapalat"/>
          <w:b/>
          <w:bCs/>
          <w:i/>
          <w:lang w:val="af-ZA"/>
        </w:rPr>
        <w:t xml:space="preserve"> </w:t>
      </w:r>
      <w:r w:rsidRPr="0038176E">
        <w:rPr>
          <w:rFonts w:ascii="GHEA Grapalat" w:hAnsi="GHEA Grapalat"/>
          <w:b/>
          <w:bCs/>
          <w:i/>
          <w:lang w:val="hy-AM"/>
        </w:rPr>
        <w:t>ջրի</w:t>
      </w:r>
      <w:r w:rsidRPr="0038176E">
        <w:rPr>
          <w:rFonts w:ascii="GHEA Grapalat" w:hAnsi="GHEA Grapalat"/>
          <w:b/>
          <w:bCs/>
          <w:i/>
          <w:lang w:val="af-ZA"/>
        </w:rPr>
        <w:t xml:space="preserve"> </w:t>
      </w:r>
      <w:r w:rsidRPr="0038176E">
        <w:rPr>
          <w:rFonts w:ascii="GHEA Grapalat" w:hAnsi="GHEA Grapalat"/>
          <w:b/>
          <w:bCs/>
          <w:i/>
          <w:lang w:val="hy-AM"/>
        </w:rPr>
        <w:t>ցանցի</w:t>
      </w:r>
      <w:r w:rsidRPr="0038176E">
        <w:rPr>
          <w:rFonts w:ascii="GHEA Grapalat" w:hAnsi="GHEA Grapalat"/>
          <w:b/>
          <w:bCs/>
          <w:i/>
          <w:lang w:val="af-ZA"/>
        </w:rPr>
        <w:t xml:space="preserve"> </w:t>
      </w:r>
      <w:r w:rsidRPr="0038176E">
        <w:rPr>
          <w:rFonts w:ascii="GHEA Grapalat" w:hAnsi="GHEA Grapalat"/>
          <w:b/>
          <w:bCs/>
          <w:i/>
          <w:lang w:val="hy-AM"/>
        </w:rPr>
        <w:t>հիմնանորոգման</w:t>
      </w:r>
      <w:r w:rsidRPr="0038176E">
        <w:rPr>
          <w:rFonts w:ascii="GHEA Grapalat" w:hAnsi="GHEA Grapalat"/>
          <w:b/>
          <w:bCs/>
          <w:i/>
          <w:lang w:val="af-ZA"/>
        </w:rPr>
        <w:t xml:space="preserve"> (</w:t>
      </w:r>
      <w:r w:rsidRPr="0038176E">
        <w:rPr>
          <w:rFonts w:ascii="GHEA Grapalat" w:hAnsi="GHEA Grapalat"/>
          <w:b/>
          <w:bCs/>
          <w:i/>
          <w:lang w:val="hy-AM"/>
        </w:rPr>
        <w:t>վերակառուցման</w:t>
      </w:r>
      <w:r w:rsidRPr="0038176E">
        <w:rPr>
          <w:rFonts w:ascii="GHEA Grapalat" w:hAnsi="GHEA Grapalat"/>
          <w:b/>
          <w:bCs/>
          <w:i/>
          <w:lang w:val="af-ZA"/>
        </w:rPr>
        <w:t xml:space="preserve">) </w:t>
      </w:r>
      <w:r w:rsidRPr="0038176E">
        <w:rPr>
          <w:rFonts w:ascii="GHEA Grapalat" w:hAnsi="GHEA Grapalat"/>
          <w:b/>
          <w:bCs/>
          <w:i/>
          <w:lang w:val="hy-AM"/>
        </w:rPr>
        <w:t>աշխատանքների</w:t>
      </w:r>
      <w:r w:rsidRPr="0038176E">
        <w:rPr>
          <w:rFonts w:ascii="GHEA Grapalat" w:hAnsi="GHEA Grapalat"/>
          <w:b/>
          <w:bCs/>
          <w:i/>
          <w:lang w:val="af-ZA"/>
        </w:rPr>
        <w:t xml:space="preserve"> » </w:t>
      </w:r>
    </w:p>
    <w:p w14:paraId="7A3699F1" w14:textId="64989EC7" w:rsidR="00F02279" w:rsidRPr="00E6597C" w:rsidRDefault="0038176E" w:rsidP="0038176E">
      <w:pPr>
        <w:ind w:firstLine="567"/>
        <w:jc w:val="center"/>
        <w:rPr>
          <w:rFonts w:ascii="GHEA Grapalat" w:hAnsi="GHEA Grapalat"/>
          <w:b/>
          <w:sz w:val="20"/>
          <w:szCs w:val="20"/>
          <w:lang w:val="pt-BR"/>
        </w:rPr>
      </w:pPr>
      <w:r w:rsidRPr="0038176E">
        <w:rPr>
          <w:rFonts w:ascii="GHEA Grapalat" w:hAnsi="GHEA Grapalat"/>
          <w:b/>
          <w:bCs/>
          <w:i/>
          <w:lang w:val="hy-AM"/>
        </w:rPr>
        <w:fldChar w:fldCharType="end"/>
      </w:r>
      <w:r w:rsidR="00CD5FE1" w:rsidRPr="00CD5FE1">
        <w:rPr>
          <w:rFonts w:ascii="GHEA Grapalat" w:hAnsi="GHEA Grapalat"/>
          <w:b/>
          <w:i/>
          <w:lang w:val="af-ZA"/>
        </w:rPr>
        <w:t xml:space="preserve"> 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924"/>
        <w:gridCol w:w="1707"/>
        <w:gridCol w:w="1263"/>
      </w:tblGrid>
      <w:tr w:rsidR="00F02279" w:rsidRPr="00E6597C" w14:paraId="27A2ED7E" w14:textId="77777777" w:rsidTr="00545BDE">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4924"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297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205078">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4924" w:type="dxa"/>
            <w:vMerge/>
          </w:tcPr>
          <w:p w14:paraId="61C91E97" w14:textId="77777777" w:rsidR="00F02279" w:rsidRPr="00E6597C" w:rsidRDefault="00F02279" w:rsidP="00545BDE">
            <w:pPr>
              <w:rPr>
                <w:rFonts w:ascii="GHEA Grapalat" w:hAnsi="GHEA Grapalat"/>
                <w:sz w:val="20"/>
                <w:szCs w:val="20"/>
                <w:lang w:val="pt-BR"/>
              </w:rPr>
            </w:pPr>
          </w:p>
        </w:tc>
        <w:tc>
          <w:tcPr>
            <w:tcW w:w="1707"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1263"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D23A0C" w:rsidRPr="00F10E1D" w14:paraId="598AFC2D" w14:textId="77777777" w:rsidTr="00205078">
        <w:trPr>
          <w:trHeight w:val="586"/>
          <w:jc w:val="center"/>
        </w:trPr>
        <w:tc>
          <w:tcPr>
            <w:tcW w:w="540" w:type="dxa"/>
            <w:vAlign w:val="center"/>
          </w:tcPr>
          <w:p w14:paraId="7EB05D0C" w14:textId="77777777" w:rsidR="00D23A0C" w:rsidRPr="00E6597C" w:rsidRDefault="00D23A0C"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4924" w:type="dxa"/>
            <w:vAlign w:val="center"/>
          </w:tcPr>
          <w:p w14:paraId="4EEE81EE" w14:textId="7D23D846" w:rsidR="00D23A0C" w:rsidRPr="004F310F" w:rsidRDefault="00C50D8C" w:rsidP="00C50D8C">
            <w:pPr>
              <w:rPr>
                <w:rFonts w:ascii="GHEA Grapalat" w:hAnsi="GHEA Grapalat"/>
                <w:sz w:val="20"/>
                <w:szCs w:val="20"/>
                <w:lang w:val="pt-BR"/>
              </w:rPr>
            </w:pPr>
            <w:r w:rsidRPr="004F310F">
              <w:rPr>
                <w:rFonts w:ascii="GHEA Grapalat" w:hAnsi="GHEA Grapalat"/>
                <w:bCs/>
                <w:sz w:val="20"/>
                <w:szCs w:val="20"/>
                <w:lang w:val="af-ZA"/>
              </w:rPr>
              <w:t>Մոբիլիզացիա</w:t>
            </w:r>
          </w:p>
        </w:tc>
        <w:tc>
          <w:tcPr>
            <w:tcW w:w="1707" w:type="dxa"/>
            <w:vAlign w:val="center"/>
          </w:tcPr>
          <w:p w14:paraId="2EFB68F2" w14:textId="638B0E7E" w:rsidR="00D23A0C" w:rsidRPr="00C50D8C" w:rsidRDefault="00D23A0C" w:rsidP="00545BDE">
            <w:pPr>
              <w:jc w:val="center"/>
              <w:rPr>
                <w:rFonts w:ascii="GHEA Grapalat" w:hAnsi="GHEA Grapalat"/>
                <w:sz w:val="20"/>
                <w:szCs w:val="20"/>
                <w:lang w:val="pt-BR"/>
              </w:rPr>
            </w:pPr>
          </w:p>
        </w:tc>
        <w:tc>
          <w:tcPr>
            <w:tcW w:w="1263" w:type="dxa"/>
            <w:vAlign w:val="center"/>
          </w:tcPr>
          <w:p w14:paraId="7DF5CB73" w14:textId="2F98AFF4" w:rsidR="00D23A0C" w:rsidRPr="00C50D8C" w:rsidRDefault="00C50D8C" w:rsidP="00545BDE">
            <w:pPr>
              <w:rPr>
                <w:rFonts w:ascii="GHEA Grapalat" w:hAnsi="GHEA Grapalat"/>
                <w:sz w:val="20"/>
                <w:szCs w:val="20"/>
                <w:lang w:val="pt-BR"/>
              </w:rPr>
            </w:pPr>
            <w:r w:rsidRPr="00C50D8C">
              <w:rPr>
                <w:rFonts w:ascii="GHEA Grapalat" w:hAnsi="GHEA Grapalat"/>
                <w:sz w:val="20"/>
                <w:szCs w:val="20"/>
                <w:lang w:val="pt-BR"/>
              </w:rPr>
              <w:t>14  օր</w:t>
            </w:r>
          </w:p>
        </w:tc>
      </w:tr>
      <w:tr w:rsidR="00C50D8C" w:rsidRPr="00C50D8C" w14:paraId="31F5A940" w14:textId="77777777" w:rsidTr="00784172">
        <w:trPr>
          <w:trHeight w:val="586"/>
          <w:jc w:val="center"/>
        </w:trPr>
        <w:tc>
          <w:tcPr>
            <w:tcW w:w="540" w:type="dxa"/>
            <w:vAlign w:val="center"/>
          </w:tcPr>
          <w:p w14:paraId="43F93EDC" w14:textId="77777777" w:rsidR="00C50D8C" w:rsidRPr="00E6597C" w:rsidRDefault="00C50D8C" w:rsidP="00545BDE">
            <w:pPr>
              <w:jc w:val="center"/>
              <w:rPr>
                <w:rFonts w:ascii="GHEA Grapalat" w:hAnsi="GHEA Grapalat"/>
                <w:sz w:val="20"/>
                <w:szCs w:val="20"/>
                <w:lang w:val="pt-BR"/>
              </w:rPr>
            </w:pPr>
            <w:r w:rsidRPr="00E6597C">
              <w:rPr>
                <w:rFonts w:ascii="GHEA Grapalat" w:hAnsi="GHEA Grapalat"/>
                <w:sz w:val="20"/>
                <w:szCs w:val="20"/>
                <w:lang w:val="pt-BR"/>
              </w:rPr>
              <w:t>2</w:t>
            </w:r>
          </w:p>
        </w:tc>
        <w:tc>
          <w:tcPr>
            <w:tcW w:w="4924" w:type="dxa"/>
            <w:vAlign w:val="center"/>
          </w:tcPr>
          <w:p w14:paraId="4BED6912" w14:textId="6194B0A4" w:rsidR="00C50D8C" w:rsidRPr="00E6597C" w:rsidRDefault="00BD2B13" w:rsidP="00545BDE">
            <w:pPr>
              <w:rPr>
                <w:rFonts w:ascii="GHEA Grapalat" w:hAnsi="GHEA Grapalat"/>
                <w:sz w:val="20"/>
                <w:szCs w:val="20"/>
                <w:lang w:val="pt-BR"/>
              </w:rPr>
            </w:pPr>
            <w:r>
              <w:rPr>
                <w:rFonts w:ascii="GHEA Grapalat" w:hAnsi="GHEA Grapalat"/>
                <w:sz w:val="20"/>
                <w:szCs w:val="20"/>
                <w:lang w:val="pt-BR"/>
              </w:rPr>
              <w:t>Ծաղկալանջ համայնքի ջրամատակարարման արտաքին համակարգի (Ջրատարի Wo)-ի կառուցման աշխատանքներ</w:t>
            </w:r>
          </w:p>
        </w:tc>
        <w:tc>
          <w:tcPr>
            <w:tcW w:w="1707" w:type="dxa"/>
          </w:tcPr>
          <w:p w14:paraId="6DE4A7A3" w14:textId="68B7EF5B" w:rsidR="00C50D8C" w:rsidRPr="00C50D8C" w:rsidRDefault="00C50D8C" w:rsidP="00545BDE">
            <w:pPr>
              <w:jc w:val="center"/>
              <w:rPr>
                <w:rFonts w:ascii="GHEA Grapalat" w:hAnsi="GHEA Grapalat"/>
                <w:sz w:val="20"/>
                <w:szCs w:val="20"/>
                <w:lang w:val="pt-BR"/>
              </w:rPr>
            </w:pPr>
          </w:p>
        </w:tc>
        <w:tc>
          <w:tcPr>
            <w:tcW w:w="1263" w:type="dxa"/>
            <w:vAlign w:val="center"/>
          </w:tcPr>
          <w:p w14:paraId="77FFF8B8" w14:textId="0FA2FCBC" w:rsidR="00C50D8C" w:rsidRPr="00C50D8C" w:rsidRDefault="00BD2B13" w:rsidP="008E6166">
            <w:pPr>
              <w:rPr>
                <w:rFonts w:ascii="GHEA Grapalat" w:hAnsi="GHEA Grapalat"/>
                <w:sz w:val="20"/>
                <w:szCs w:val="20"/>
                <w:lang w:val="pt-BR"/>
              </w:rPr>
            </w:pPr>
            <w:r>
              <w:rPr>
                <w:rFonts w:ascii="GHEA Grapalat" w:hAnsi="GHEA Grapalat"/>
                <w:sz w:val="20"/>
                <w:szCs w:val="20"/>
                <w:lang w:val="pt-BR"/>
              </w:rPr>
              <w:t>21 օր</w:t>
            </w:r>
          </w:p>
        </w:tc>
      </w:tr>
      <w:tr w:rsidR="00C50D8C" w:rsidRPr="00C50D8C" w14:paraId="129D909A" w14:textId="77777777" w:rsidTr="00784172">
        <w:trPr>
          <w:trHeight w:val="586"/>
          <w:jc w:val="center"/>
        </w:trPr>
        <w:tc>
          <w:tcPr>
            <w:tcW w:w="540" w:type="dxa"/>
            <w:vAlign w:val="center"/>
          </w:tcPr>
          <w:p w14:paraId="386AC036" w14:textId="77777777" w:rsidR="00C50D8C" w:rsidRPr="00E6597C" w:rsidRDefault="00C50D8C" w:rsidP="00545BDE">
            <w:pPr>
              <w:jc w:val="center"/>
              <w:rPr>
                <w:rFonts w:ascii="GHEA Grapalat" w:hAnsi="GHEA Grapalat"/>
                <w:sz w:val="20"/>
                <w:szCs w:val="20"/>
                <w:lang w:val="pt-BR"/>
              </w:rPr>
            </w:pPr>
            <w:r w:rsidRPr="00E6597C">
              <w:rPr>
                <w:rFonts w:ascii="GHEA Grapalat" w:hAnsi="GHEA Grapalat"/>
                <w:sz w:val="20"/>
                <w:szCs w:val="20"/>
                <w:lang w:val="pt-BR"/>
              </w:rPr>
              <w:t>3</w:t>
            </w:r>
          </w:p>
        </w:tc>
        <w:tc>
          <w:tcPr>
            <w:tcW w:w="4924" w:type="dxa"/>
            <w:vAlign w:val="center"/>
          </w:tcPr>
          <w:p w14:paraId="725CA7CA" w14:textId="37A543BE" w:rsidR="00C50D8C" w:rsidRPr="00E6597C" w:rsidRDefault="00BD2B13" w:rsidP="00545BDE">
            <w:pPr>
              <w:rPr>
                <w:rFonts w:ascii="GHEA Grapalat" w:hAnsi="GHEA Grapalat"/>
                <w:sz w:val="20"/>
                <w:szCs w:val="20"/>
                <w:lang w:val="pt-BR"/>
              </w:rPr>
            </w:pPr>
            <w:r>
              <w:rPr>
                <w:rFonts w:ascii="GHEA Grapalat" w:hAnsi="GHEA Grapalat"/>
                <w:sz w:val="20"/>
                <w:szCs w:val="20"/>
                <w:lang w:val="pt-BR"/>
              </w:rPr>
              <w:t>Ծաղկալանջ համայնքի բաշխիչ ցանցի վերակառուցման աշխատանքներ</w:t>
            </w:r>
          </w:p>
        </w:tc>
        <w:tc>
          <w:tcPr>
            <w:tcW w:w="1707" w:type="dxa"/>
          </w:tcPr>
          <w:p w14:paraId="679DD7DB" w14:textId="40E9C72E" w:rsidR="00C50D8C" w:rsidRPr="00C50D8C" w:rsidRDefault="00C50D8C" w:rsidP="00545BDE">
            <w:pPr>
              <w:jc w:val="center"/>
              <w:rPr>
                <w:rFonts w:ascii="GHEA Grapalat" w:hAnsi="GHEA Grapalat"/>
                <w:sz w:val="20"/>
                <w:szCs w:val="20"/>
                <w:lang w:val="pt-BR"/>
              </w:rPr>
            </w:pPr>
          </w:p>
        </w:tc>
        <w:tc>
          <w:tcPr>
            <w:tcW w:w="1263" w:type="dxa"/>
            <w:vAlign w:val="center"/>
          </w:tcPr>
          <w:p w14:paraId="2D6EE6EB" w14:textId="7AC66AA5" w:rsidR="00C50D8C" w:rsidRPr="00C50D8C" w:rsidRDefault="007E5D77" w:rsidP="00545BDE">
            <w:pPr>
              <w:rPr>
                <w:rFonts w:ascii="GHEA Grapalat" w:hAnsi="GHEA Grapalat"/>
                <w:sz w:val="20"/>
                <w:szCs w:val="20"/>
                <w:lang w:val="pt-BR"/>
              </w:rPr>
            </w:pPr>
            <w:r>
              <w:rPr>
                <w:rFonts w:ascii="GHEA Grapalat" w:hAnsi="GHEA Grapalat"/>
                <w:sz w:val="20"/>
                <w:szCs w:val="20"/>
                <w:lang w:val="pt-BR"/>
              </w:rPr>
              <w:t>147</w:t>
            </w:r>
            <w:r w:rsidR="008E6166">
              <w:rPr>
                <w:rFonts w:ascii="GHEA Grapalat" w:hAnsi="GHEA Grapalat"/>
                <w:sz w:val="20"/>
                <w:szCs w:val="20"/>
                <w:lang w:val="pt-BR"/>
              </w:rPr>
              <w:t xml:space="preserve"> օր</w:t>
            </w:r>
          </w:p>
        </w:tc>
      </w:tr>
      <w:tr w:rsidR="00D23A0C" w:rsidRPr="00F10E1D" w14:paraId="63F3A958" w14:textId="77777777" w:rsidTr="00205078">
        <w:trPr>
          <w:cantSplit/>
          <w:trHeight w:val="586"/>
          <w:jc w:val="center"/>
        </w:trPr>
        <w:tc>
          <w:tcPr>
            <w:tcW w:w="5464" w:type="dxa"/>
            <w:gridSpan w:val="2"/>
            <w:vAlign w:val="center"/>
          </w:tcPr>
          <w:p w14:paraId="016A8CF3" w14:textId="77777777" w:rsidR="00D23A0C" w:rsidRPr="00E6597C" w:rsidRDefault="00D23A0C" w:rsidP="00545BDE">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1707" w:type="dxa"/>
            <w:vAlign w:val="center"/>
          </w:tcPr>
          <w:p w14:paraId="6FADE9B7" w14:textId="691F5190" w:rsidR="00D23A0C" w:rsidRPr="00C50D8C" w:rsidRDefault="00174491" w:rsidP="00545BDE">
            <w:pPr>
              <w:jc w:val="center"/>
              <w:rPr>
                <w:rFonts w:ascii="GHEA Grapalat" w:hAnsi="GHEA Grapalat"/>
                <w:b/>
                <w:sz w:val="20"/>
                <w:szCs w:val="20"/>
                <w:lang w:val="pt-BR"/>
              </w:rPr>
            </w:pPr>
            <w:r w:rsidRPr="00C50D8C">
              <w:rPr>
                <w:rFonts w:ascii="GHEA Grapalat" w:hAnsi="GHEA Grapalat"/>
                <w:iCs/>
                <w:sz w:val="20"/>
                <w:szCs w:val="15"/>
                <w:lang w:val="hy-AM"/>
              </w:rPr>
              <w:t>Ֆինանսական միջոցներ հաստատվելու պահից, կնքված համաձայնագրի շրջանակներում</w:t>
            </w:r>
          </w:p>
        </w:tc>
        <w:tc>
          <w:tcPr>
            <w:tcW w:w="1263" w:type="dxa"/>
            <w:vAlign w:val="center"/>
          </w:tcPr>
          <w:p w14:paraId="7DEC0E75" w14:textId="770C03A1" w:rsidR="00D23A0C" w:rsidRPr="00C50D8C" w:rsidRDefault="002F61EB" w:rsidP="00545BDE">
            <w:pPr>
              <w:jc w:val="center"/>
              <w:rPr>
                <w:rFonts w:ascii="GHEA Grapalat" w:hAnsi="GHEA Grapalat"/>
                <w:b/>
                <w:sz w:val="20"/>
                <w:szCs w:val="20"/>
                <w:lang w:val="pt-BR"/>
              </w:rPr>
            </w:pPr>
            <w:r w:rsidRPr="002F61EB">
              <w:rPr>
                <w:rFonts w:ascii="GHEA Grapalat" w:hAnsi="GHEA Grapalat"/>
                <w:sz w:val="20"/>
                <w:szCs w:val="20"/>
                <w:lang w:val="pt-BR"/>
              </w:rPr>
              <w:t xml:space="preserve">182 </w:t>
            </w:r>
            <w:r>
              <w:rPr>
                <w:rFonts w:ascii="GHEA Grapalat" w:hAnsi="GHEA Grapalat"/>
                <w:sz w:val="20"/>
                <w:szCs w:val="20"/>
                <w:lang w:val="pt-BR"/>
              </w:rPr>
              <w:t>օր</w:t>
            </w:r>
          </w:p>
        </w:tc>
      </w:tr>
    </w:tbl>
    <w:p w14:paraId="15B48524" w14:textId="77777777" w:rsidR="00F02279" w:rsidRPr="00E6597C" w:rsidRDefault="00F02279" w:rsidP="00F02279">
      <w:pPr>
        <w:keepNext/>
        <w:jc w:val="both"/>
        <w:outlineLvl w:val="3"/>
        <w:rPr>
          <w:rFonts w:ascii="GHEA Grapalat" w:hAnsi="GHEA Grapalat"/>
          <w:i/>
          <w:sz w:val="32"/>
          <w:lang w:val="pt-BR"/>
        </w:rPr>
      </w:pPr>
    </w:p>
    <w:p w14:paraId="49646655" w14:textId="77777777" w:rsidR="00F02279" w:rsidRPr="00E6597C" w:rsidRDefault="00F02279"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18B77A12" w14:textId="77777777" w:rsidR="00F02279" w:rsidRPr="00E6597C" w:rsidRDefault="00F02279" w:rsidP="00545BDE">
            <w:pPr>
              <w:rPr>
                <w:rFonts w:ascii="GHEA Grapalat" w:hAnsi="GHEA Grapalat"/>
                <w:sz w:val="22"/>
                <w:szCs w:val="22"/>
                <w:lang w:val="ru-RU"/>
              </w:rPr>
            </w:pPr>
          </w:p>
          <w:p w14:paraId="51D2C2A7" w14:textId="77777777" w:rsidR="00F02279" w:rsidRPr="00E6597C" w:rsidRDefault="00F02279" w:rsidP="00545BDE">
            <w:pPr>
              <w:rPr>
                <w:rFonts w:ascii="GHEA Grapalat" w:hAnsi="GHEA Grapalat"/>
                <w:lang w:val="ru-RU"/>
              </w:rPr>
            </w:pPr>
          </w:p>
          <w:p w14:paraId="1D8270C3"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02CB87D"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3EAE7079"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451D9C5C" w14:textId="77777777" w:rsidR="00F02279" w:rsidRPr="00E6597C" w:rsidRDefault="00F02279" w:rsidP="00545BDE">
            <w:pPr>
              <w:spacing w:line="360" w:lineRule="auto"/>
              <w:jc w:val="center"/>
              <w:rPr>
                <w:rFonts w:ascii="GHEA Grapalat" w:hAnsi="GHEA Grapalat"/>
                <w:lang w:val="ru-RU"/>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p>
    <w:p w14:paraId="568AE9CD" w14:textId="77777777" w:rsidR="00F02279" w:rsidRPr="00E6597C" w:rsidRDefault="00F02279" w:rsidP="00F02279">
      <w:pPr>
        <w:rPr>
          <w:rFonts w:ascii="GHEA Grapalat" w:hAnsi="GHEA Grapalat"/>
          <w:lang w:val="pt-BR"/>
        </w:rPr>
      </w:pPr>
    </w:p>
    <w:p w14:paraId="2A3832BE" w14:textId="77777777" w:rsidR="00F02279" w:rsidRPr="00E6597C" w:rsidRDefault="00F02279" w:rsidP="00F02279">
      <w:pPr>
        <w:rPr>
          <w:rFonts w:ascii="GHEA Grapalat" w:hAnsi="GHEA Grapalat"/>
          <w:lang w:val="pt-BR"/>
        </w:rPr>
      </w:pPr>
    </w:p>
    <w:p w14:paraId="48FF719F" w14:textId="77777777" w:rsidR="00F02279" w:rsidRPr="00E6597C" w:rsidRDefault="00F02279" w:rsidP="00F02279">
      <w:pPr>
        <w:ind w:firstLine="567"/>
        <w:jc w:val="right"/>
        <w:rPr>
          <w:rFonts w:ascii="GHEA Grapalat" w:hAnsi="GHEA Grapalat"/>
          <w:i/>
          <w:lang w:val="pt-BR"/>
        </w:rPr>
      </w:pPr>
      <w:r w:rsidRPr="00E6597C">
        <w:rPr>
          <w:rFonts w:ascii="GHEA Grapalat" w:hAnsi="GHEA Grapalat"/>
          <w:i/>
          <w:lang w:val="pt-BR"/>
        </w:rPr>
        <w:br w:type="page"/>
      </w: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E6597C" w:rsidRDefault="00F02279" w:rsidP="00F02279">
      <w:pPr>
        <w:jc w:val="center"/>
        <w:rPr>
          <w:rFonts w:ascii="GHEA Grapalat" w:hAnsi="GHEA Grapalat"/>
          <w:sz w:val="20"/>
        </w:rPr>
      </w:pP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cs="Sylfaen"/>
          <w:b/>
          <w:sz w:val="22"/>
          <w:szCs w:val="22"/>
        </w:rPr>
        <w:softHyphen/>
      </w:r>
      <w:r w:rsidRPr="00E6597C">
        <w:rPr>
          <w:rFonts w:ascii="GHEA Grapalat" w:hAnsi="GHEA Grapalat"/>
          <w:sz w:val="20"/>
        </w:rPr>
        <w:t>ՎՃԱՐՄԱՆ ԺԱՄԱՆԱԿԱՑՈՒՅՑ*</w:t>
      </w:r>
    </w:p>
    <w:p w14:paraId="06BE4C13" w14:textId="77777777" w:rsidR="00F02279" w:rsidRPr="00E6597C" w:rsidRDefault="00F02279" w:rsidP="00F02279">
      <w:pPr>
        <w:jc w:val="right"/>
        <w:rPr>
          <w:rFonts w:ascii="GHEA Grapalat" w:hAnsi="GHEA Grapalat"/>
          <w:sz w:val="20"/>
        </w:rPr>
      </w:pPr>
      <w:r w:rsidRPr="00E6597C">
        <w:rPr>
          <w:rFonts w:ascii="GHEA Grapalat" w:hAnsi="GHEA Grapalat"/>
          <w:sz w:val="20"/>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0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51"/>
        <w:gridCol w:w="1530"/>
        <w:gridCol w:w="1981"/>
        <w:gridCol w:w="567"/>
        <w:gridCol w:w="425"/>
        <w:gridCol w:w="283"/>
        <w:gridCol w:w="426"/>
        <w:gridCol w:w="425"/>
        <w:gridCol w:w="425"/>
        <w:gridCol w:w="425"/>
        <w:gridCol w:w="426"/>
        <w:gridCol w:w="425"/>
        <w:gridCol w:w="425"/>
        <w:gridCol w:w="425"/>
        <w:gridCol w:w="709"/>
        <w:gridCol w:w="709"/>
      </w:tblGrid>
      <w:tr w:rsidR="00F02279" w:rsidRPr="00E6597C" w14:paraId="3A76B546" w14:textId="77777777" w:rsidTr="00DC2BEC">
        <w:tc>
          <w:tcPr>
            <w:tcW w:w="11057"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D33EEF" w14:paraId="0AE61309" w14:textId="77777777" w:rsidTr="00DC2BEC">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530"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981"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095" w:type="dxa"/>
            <w:gridSpan w:val="13"/>
            <w:vAlign w:val="center"/>
          </w:tcPr>
          <w:p w14:paraId="7A6835D5" w14:textId="1227925B"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205078">
              <w:rPr>
                <w:rFonts w:ascii="GHEA Grapalat" w:hAnsi="GHEA Grapalat"/>
                <w:sz w:val="18"/>
                <w:lang w:val="hy-AM"/>
              </w:rPr>
              <w:t>22</w:t>
            </w:r>
            <w:r w:rsidRPr="00E6597C">
              <w:rPr>
                <w:rFonts w:ascii="GHEA Grapalat" w:hAnsi="GHEA Grapalat"/>
                <w:sz w:val="18"/>
                <w:lang w:val="es-ES"/>
              </w:rPr>
              <w:t xml:space="preserve">  թ-ին` ըստ ամիսների, այդ թվում**</w:t>
            </w:r>
          </w:p>
        </w:tc>
      </w:tr>
      <w:tr w:rsidR="00F02279" w:rsidRPr="00E6597C" w14:paraId="4F3DCC93" w14:textId="77777777" w:rsidTr="00DC2BEC">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530" w:type="dxa"/>
          </w:tcPr>
          <w:p w14:paraId="1BDD41E4" w14:textId="77777777" w:rsidR="00F02279" w:rsidRPr="00E6597C" w:rsidRDefault="00F02279" w:rsidP="00545BDE">
            <w:pPr>
              <w:jc w:val="center"/>
              <w:rPr>
                <w:rFonts w:ascii="GHEA Grapalat" w:hAnsi="GHEA Grapalat"/>
                <w:sz w:val="20"/>
                <w:lang w:val="es-ES"/>
              </w:rPr>
            </w:pPr>
          </w:p>
        </w:tc>
        <w:tc>
          <w:tcPr>
            <w:tcW w:w="1981" w:type="dxa"/>
          </w:tcPr>
          <w:p w14:paraId="12358127" w14:textId="77777777" w:rsidR="00F02279" w:rsidRPr="00E6597C" w:rsidRDefault="00F02279" w:rsidP="00545BDE">
            <w:pPr>
              <w:jc w:val="center"/>
              <w:rPr>
                <w:rFonts w:ascii="GHEA Grapalat" w:hAnsi="GHEA Grapalat"/>
                <w:sz w:val="20"/>
                <w:lang w:val="es-ES"/>
              </w:rPr>
            </w:pPr>
          </w:p>
        </w:tc>
        <w:tc>
          <w:tcPr>
            <w:tcW w:w="567"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25"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283"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26"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25"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25"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25"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26"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25"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25"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25"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709"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709"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F02279" w:rsidRPr="00E6597C" w14:paraId="3977B0D2" w14:textId="77777777" w:rsidTr="00DC2BEC">
        <w:trPr>
          <w:trHeight w:val="1538"/>
        </w:trPr>
        <w:tc>
          <w:tcPr>
            <w:tcW w:w="1451" w:type="dxa"/>
          </w:tcPr>
          <w:p w14:paraId="10DE0437" w14:textId="3AC34FCE" w:rsidR="00F02279" w:rsidRPr="00E6597C" w:rsidRDefault="00CD5FE1" w:rsidP="00545BDE">
            <w:pPr>
              <w:jc w:val="center"/>
              <w:rPr>
                <w:rFonts w:ascii="GHEA Grapalat" w:hAnsi="GHEA Grapalat"/>
                <w:sz w:val="20"/>
                <w:lang w:val="es-ES"/>
              </w:rPr>
            </w:pPr>
            <w:r>
              <w:rPr>
                <w:rFonts w:ascii="GHEA Grapalat" w:hAnsi="GHEA Grapalat"/>
                <w:sz w:val="20"/>
                <w:lang w:val="es-ES"/>
              </w:rPr>
              <w:t>1</w:t>
            </w:r>
          </w:p>
        </w:tc>
        <w:tc>
          <w:tcPr>
            <w:tcW w:w="1530" w:type="dxa"/>
          </w:tcPr>
          <w:p w14:paraId="3054592B" w14:textId="085E83E5" w:rsidR="00F02279" w:rsidRPr="00E6597C" w:rsidRDefault="000D4C8D" w:rsidP="00545BDE">
            <w:pPr>
              <w:jc w:val="center"/>
              <w:rPr>
                <w:rFonts w:ascii="GHEA Grapalat" w:hAnsi="GHEA Grapalat"/>
                <w:sz w:val="20"/>
                <w:lang w:val="es-ES"/>
              </w:rPr>
            </w:pPr>
            <w:r w:rsidRPr="00DC2BEC">
              <w:rPr>
                <w:rFonts w:ascii="GHEA Grapalat" w:hAnsi="GHEA Grapalat"/>
                <w:sz w:val="20"/>
                <w:lang w:val="es-ES"/>
              </w:rPr>
              <w:t>45241170</w:t>
            </w:r>
          </w:p>
        </w:tc>
        <w:tc>
          <w:tcPr>
            <w:tcW w:w="1981" w:type="dxa"/>
          </w:tcPr>
          <w:p w14:paraId="331F3FDE" w14:textId="77777777" w:rsidR="0038176E" w:rsidRPr="0038176E" w:rsidRDefault="0038176E" w:rsidP="0038176E">
            <w:pPr>
              <w:ind w:firstLine="567"/>
              <w:jc w:val="center"/>
              <w:rPr>
                <w:rFonts w:ascii="GHEA Grapalat" w:hAnsi="GHEA Grapalat"/>
                <w:b/>
                <w:bCs/>
                <w:i/>
                <w:lang w:val="af-ZA"/>
              </w:rPr>
            </w:pPr>
            <w:r w:rsidRPr="0038176E">
              <w:rPr>
                <w:rFonts w:ascii="GHEA Grapalat" w:hAnsi="GHEA Grapalat"/>
                <w:b/>
                <w:bCs/>
                <w:i/>
                <w:lang w:val="af-ZA"/>
              </w:rPr>
              <w:t>«</w:t>
            </w:r>
            <w:r w:rsidRPr="0038176E">
              <w:rPr>
                <w:rFonts w:ascii="GHEA Grapalat" w:hAnsi="GHEA Grapalat"/>
                <w:b/>
                <w:bCs/>
                <w:i/>
                <w:lang w:val="hy-AM"/>
              </w:rPr>
              <w:t xml:space="preserve"> </w:t>
            </w:r>
            <w:r w:rsidRPr="0038176E">
              <w:rPr>
                <w:rFonts w:ascii="GHEA Grapalat" w:hAnsi="GHEA Grapalat"/>
                <w:b/>
                <w:bCs/>
                <w:i/>
                <w:lang w:val="hy-AM"/>
              </w:rPr>
              <w:fldChar w:fldCharType="begin"/>
            </w:r>
            <w:r w:rsidRPr="0038176E">
              <w:rPr>
                <w:rFonts w:ascii="GHEA Grapalat" w:hAnsi="GHEA Grapalat"/>
                <w:b/>
                <w:bCs/>
                <w:i/>
                <w:lang w:val="hy-AM"/>
              </w:rPr>
              <w:instrText xml:space="preserve"> LINK Excel.Sheet.12 "C:\\Users\\User\\Downloads\\Խոյ -8ծրագիր 30</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05</w:instrText>
            </w:r>
            <w:r w:rsidRPr="0038176E">
              <w:rPr>
                <w:rFonts w:ascii="MS Mincho" w:eastAsia="MS Mincho" w:hAnsi="MS Mincho" w:cs="MS Mincho" w:hint="eastAsia"/>
                <w:b/>
                <w:bCs/>
                <w:i/>
                <w:lang w:val="hy-AM"/>
              </w:rPr>
              <w:instrText>․</w:instrText>
            </w:r>
            <w:r w:rsidRPr="0038176E">
              <w:rPr>
                <w:rFonts w:ascii="GHEA Grapalat" w:hAnsi="GHEA Grapalat"/>
                <w:b/>
                <w:bCs/>
                <w:i/>
                <w:lang w:val="hy-AM"/>
              </w:rPr>
              <w:instrText>2022.xlsx" "30.05-</w:instrText>
            </w:r>
            <w:r w:rsidRPr="0038176E">
              <w:rPr>
                <w:rFonts w:ascii="GHEA Grapalat" w:hAnsi="GHEA Grapalat" w:cs="GHEA Grapalat"/>
                <w:b/>
                <w:bCs/>
                <w:i/>
                <w:lang w:val="hy-AM"/>
              </w:rPr>
              <w:instrText>ամբողջ</w:instrText>
            </w:r>
            <w:r w:rsidRPr="0038176E">
              <w:rPr>
                <w:rFonts w:ascii="MS Mincho" w:eastAsia="MS Mincho" w:hAnsi="MS Mincho" w:cs="MS Mincho" w:hint="eastAsia"/>
                <w:b/>
                <w:bCs/>
                <w:i/>
                <w:lang w:val="hy-AM"/>
              </w:rPr>
              <w:instrText>․</w:instrText>
            </w:r>
            <w:r w:rsidRPr="0038176E">
              <w:rPr>
                <w:rFonts w:ascii="GHEA Grapalat" w:hAnsi="GHEA Grapalat" w:cs="GHEA Grapalat"/>
                <w:b/>
                <w:bCs/>
                <w:i/>
                <w:lang w:val="hy-AM"/>
              </w:rPr>
              <w:instrText>փաթեթ</w:instrText>
            </w:r>
            <w:r w:rsidRPr="0038176E">
              <w:rPr>
                <w:rFonts w:ascii="GHEA Grapalat" w:hAnsi="GHEA Grapalat"/>
                <w:b/>
                <w:bCs/>
                <w:i/>
                <w:lang w:val="hy-AM"/>
              </w:rPr>
              <w:instrText xml:space="preserve">!R9C3" \a \f 4 \h  \* MERGEFORMAT </w:instrText>
            </w:r>
            <w:r w:rsidRPr="0038176E">
              <w:rPr>
                <w:rFonts w:ascii="GHEA Grapalat" w:hAnsi="GHEA Grapalat"/>
                <w:b/>
                <w:bCs/>
                <w:i/>
                <w:lang w:val="hy-AM"/>
              </w:rPr>
              <w:fldChar w:fldCharType="separate"/>
            </w:r>
            <w:r w:rsidRPr="0038176E">
              <w:rPr>
                <w:rFonts w:ascii="GHEA Grapalat" w:hAnsi="GHEA Grapalat"/>
                <w:b/>
                <w:bCs/>
                <w:i/>
                <w:lang w:val="hy-AM"/>
              </w:rPr>
              <w:t>Խոյ</w:t>
            </w:r>
            <w:r w:rsidRPr="0038176E">
              <w:rPr>
                <w:rFonts w:ascii="GHEA Grapalat" w:hAnsi="GHEA Grapalat"/>
                <w:b/>
                <w:bCs/>
                <w:i/>
                <w:lang w:val="af-ZA"/>
              </w:rPr>
              <w:t xml:space="preserve"> </w:t>
            </w:r>
            <w:r w:rsidRPr="0038176E">
              <w:rPr>
                <w:rFonts w:ascii="GHEA Grapalat" w:hAnsi="GHEA Grapalat"/>
                <w:b/>
                <w:bCs/>
                <w:i/>
                <w:lang w:val="hy-AM"/>
              </w:rPr>
              <w:t>համայնքի</w:t>
            </w:r>
            <w:r w:rsidRPr="0038176E">
              <w:rPr>
                <w:rFonts w:ascii="GHEA Grapalat" w:hAnsi="GHEA Grapalat"/>
                <w:b/>
                <w:bCs/>
                <w:i/>
                <w:lang w:val="af-ZA"/>
              </w:rPr>
              <w:t xml:space="preserve"> </w:t>
            </w:r>
            <w:r w:rsidRPr="0038176E">
              <w:rPr>
                <w:rFonts w:ascii="GHEA Grapalat" w:hAnsi="GHEA Grapalat"/>
                <w:b/>
                <w:bCs/>
                <w:i/>
                <w:lang w:val="hy-AM"/>
              </w:rPr>
              <w:t>Ծաղկալանջ</w:t>
            </w:r>
            <w:r w:rsidRPr="0038176E">
              <w:rPr>
                <w:rFonts w:ascii="GHEA Grapalat" w:hAnsi="GHEA Grapalat"/>
                <w:b/>
                <w:bCs/>
                <w:i/>
                <w:lang w:val="af-ZA"/>
              </w:rPr>
              <w:t xml:space="preserve">  </w:t>
            </w:r>
            <w:r w:rsidRPr="0038176E">
              <w:rPr>
                <w:rFonts w:ascii="GHEA Grapalat" w:hAnsi="GHEA Grapalat"/>
                <w:b/>
                <w:bCs/>
                <w:i/>
                <w:lang w:val="hy-AM"/>
              </w:rPr>
              <w:t>բնակավայրի</w:t>
            </w:r>
            <w:r w:rsidRPr="0038176E">
              <w:rPr>
                <w:rFonts w:ascii="GHEA Grapalat" w:hAnsi="GHEA Grapalat"/>
                <w:b/>
                <w:bCs/>
                <w:i/>
                <w:lang w:val="af-ZA"/>
              </w:rPr>
              <w:t xml:space="preserve"> </w:t>
            </w:r>
            <w:r w:rsidRPr="0038176E">
              <w:rPr>
                <w:rFonts w:ascii="GHEA Grapalat" w:hAnsi="GHEA Grapalat"/>
                <w:b/>
                <w:bCs/>
                <w:i/>
                <w:lang w:val="hy-AM"/>
              </w:rPr>
              <w:t>խմելու</w:t>
            </w:r>
            <w:r w:rsidRPr="0038176E">
              <w:rPr>
                <w:rFonts w:ascii="GHEA Grapalat" w:hAnsi="GHEA Grapalat"/>
                <w:b/>
                <w:bCs/>
                <w:i/>
                <w:lang w:val="af-ZA"/>
              </w:rPr>
              <w:t xml:space="preserve"> </w:t>
            </w:r>
            <w:r w:rsidRPr="0038176E">
              <w:rPr>
                <w:rFonts w:ascii="GHEA Grapalat" w:hAnsi="GHEA Grapalat"/>
                <w:b/>
                <w:bCs/>
                <w:i/>
                <w:lang w:val="hy-AM"/>
              </w:rPr>
              <w:t>ջրի</w:t>
            </w:r>
            <w:r w:rsidRPr="0038176E">
              <w:rPr>
                <w:rFonts w:ascii="GHEA Grapalat" w:hAnsi="GHEA Grapalat"/>
                <w:b/>
                <w:bCs/>
                <w:i/>
                <w:lang w:val="af-ZA"/>
              </w:rPr>
              <w:t xml:space="preserve"> </w:t>
            </w:r>
            <w:r w:rsidRPr="0038176E">
              <w:rPr>
                <w:rFonts w:ascii="GHEA Grapalat" w:hAnsi="GHEA Grapalat"/>
                <w:b/>
                <w:bCs/>
                <w:i/>
                <w:lang w:val="hy-AM"/>
              </w:rPr>
              <w:t>ցանցի</w:t>
            </w:r>
            <w:r w:rsidRPr="0038176E">
              <w:rPr>
                <w:rFonts w:ascii="GHEA Grapalat" w:hAnsi="GHEA Grapalat"/>
                <w:b/>
                <w:bCs/>
                <w:i/>
                <w:lang w:val="af-ZA"/>
              </w:rPr>
              <w:t xml:space="preserve"> </w:t>
            </w:r>
            <w:r w:rsidRPr="0038176E">
              <w:rPr>
                <w:rFonts w:ascii="GHEA Grapalat" w:hAnsi="GHEA Grapalat"/>
                <w:b/>
                <w:bCs/>
                <w:i/>
                <w:lang w:val="hy-AM"/>
              </w:rPr>
              <w:t>հիմնանորոգման</w:t>
            </w:r>
            <w:r w:rsidRPr="0038176E">
              <w:rPr>
                <w:rFonts w:ascii="GHEA Grapalat" w:hAnsi="GHEA Grapalat"/>
                <w:b/>
                <w:bCs/>
                <w:i/>
                <w:lang w:val="af-ZA"/>
              </w:rPr>
              <w:t xml:space="preserve"> (</w:t>
            </w:r>
            <w:r w:rsidRPr="0038176E">
              <w:rPr>
                <w:rFonts w:ascii="GHEA Grapalat" w:hAnsi="GHEA Grapalat"/>
                <w:b/>
                <w:bCs/>
                <w:i/>
                <w:lang w:val="hy-AM"/>
              </w:rPr>
              <w:t>վերակառուցման</w:t>
            </w:r>
            <w:r w:rsidRPr="0038176E">
              <w:rPr>
                <w:rFonts w:ascii="GHEA Grapalat" w:hAnsi="GHEA Grapalat"/>
                <w:b/>
                <w:bCs/>
                <w:i/>
                <w:lang w:val="af-ZA"/>
              </w:rPr>
              <w:t xml:space="preserve">) </w:t>
            </w:r>
            <w:r w:rsidRPr="0038176E">
              <w:rPr>
                <w:rFonts w:ascii="GHEA Grapalat" w:hAnsi="GHEA Grapalat"/>
                <w:b/>
                <w:bCs/>
                <w:i/>
                <w:lang w:val="hy-AM"/>
              </w:rPr>
              <w:t>աշխատանքների</w:t>
            </w:r>
            <w:r w:rsidRPr="0038176E">
              <w:rPr>
                <w:rFonts w:ascii="GHEA Grapalat" w:hAnsi="GHEA Grapalat"/>
                <w:b/>
                <w:bCs/>
                <w:i/>
                <w:lang w:val="af-ZA"/>
              </w:rPr>
              <w:t xml:space="preserve"> » </w:t>
            </w:r>
          </w:p>
          <w:p w14:paraId="2EEDA063" w14:textId="50E2065B" w:rsidR="00F02279" w:rsidRPr="00E6597C" w:rsidRDefault="0038176E" w:rsidP="0038176E">
            <w:pPr>
              <w:jc w:val="center"/>
              <w:rPr>
                <w:rFonts w:ascii="GHEA Grapalat" w:hAnsi="GHEA Grapalat"/>
                <w:sz w:val="20"/>
                <w:lang w:val="es-ES"/>
              </w:rPr>
            </w:pPr>
            <w:r w:rsidRPr="0038176E">
              <w:rPr>
                <w:rFonts w:ascii="GHEA Grapalat" w:hAnsi="GHEA Grapalat"/>
                <w:b/>
                <w:bCs/>
                <w:i/>
                <w:lang w:val="hy-AM"/>
              </w:rPr>
              <w:fldChar w:fldCharType="end"/>
            </w:r>
            <w:r w:rsidR="00CD5FE1" w:rsidRPr="00D23A0C">
              <w:rPr>
                <w:rFonts w:ascii="GHEA Grapalat" w:hAnsi="GHEA Grapalat"/>
                <w:lang w:val="pt-BR"/>
              </w:rPr>
              <w:t>»</w:t>
            </w:r>
          </w:p>
        </w:tc>
        <w:tc>
          <w:tcPr>
            <w:tcW w:w="567" w:type="dxa"/>
          </w:tcPr>
          <w:p w14:paraId="2C233DB4" w14:textId="696CEF1F" w:rsidR="00F02279" w:rsidRPr="00E6597C" w:rsidRDefault="00F02279" w:rsidP="00545BDE">
            <w:pPr>
              <w:jc w:val="center"/>
              <w:rPr>
                <w:rFonts w:ascii="GHEA Grapalat" w:hAnsi="GHEA Grapalat"/>
                <w:lang w:val="pt-BR"/>
              </w:rPr>
            </w:pPr>
          </w:p>
        </w:tc>
        <w:tc>
          <w:tcPr>
            <w:tcW w:w="425" w:type="dxa"/>
          </w:tcPr>
          <w:p w14:paraId="3DA0D39D" w14:textId="6F855724" w:rsidR="00F02279" w:rsidRPr="00E6597C" w:rsidRDefault="00F02279" w:rsidP="00545BDE">
            <w:pPr>
              <w:jc w:val="center"/>
              <w:rPr>
                <w:rFonts w:ascii="GHEA Grapalat" w:hAnsi="GHEA Grapalat"/>
                <w:lang w:val="pt-BR"/>
              </w:rPr>
            </w:pPr>
          </w:p>
        </w:tc>
        <w:tc>
          <w:tcPr>
            <w:tcW w:w="283" w:type="dxa"/>
          </w:tcPr>
          <w:p w14:paraId="0F21F1D2" w14:textId="4B6151A0" w:rsidR="00F02279" w:rsidRPr="00E6597C" w:rsidRDefault="00F02279" w:rsidP="00545BDE">
            <w:pPr>
              <w:jc w:val="center"/>
              <w:rPr>
                <w:rFonts w:ascii="GHEA Grapalat" w:hAnsi="GHEA Grapalat" w:cs="Arial"/>
                <w:sz w:val="18"/>
                <w:szCs w:val="18"/>
                <w:lang w:val="pt-BR"/>
              </w:rPr>
            </w:pPr>
          </w:p>
        </w:tc>
        <w:tc>
          <w:tcPr>
            <w:tcW w:w="426" w:type="dxa"/>
          </w:tcPr>
          <w:p w14:paraId="0C5C05EE" w14:textId="79EE7091" w:rsidR="00F02279" w:rsidRPr="00E6597C" w:rsidRDefault="00F02279" w:rsidP="00545BDE">
            <w:pPr>
              <w:jc w:val="center"/>
              <w:rPr>
                <w:rFonts w:ascii="GHEA Grapalat" w:hAnsi="GHEA Grapalat" w:cs="Arial"/>
                <w:sz w:val="18"/>
                <w:szCs w:val="18"/>
                <w:lang w:val="pt-BR"/>
              </w:rPr>
            </w:pPr>
          </w:p>
        </w:tc>
        <w:tc>
          <w:tcPr>
            <w:tcW w:w="425" w:type="dxa"/>
          </w:tcPr>
          <w:p w14:paraId="4941320D" w14:textId="57051B20" w:rsidR="00F02279" w:rsidRPr="00E6597C" w:rsidRDefault="00F02279" w:rsidP="00545BDE">
            <w:pPr>
              <w:jc w:val="center"/>
              <w:rPr>
                <w:rFonts w:ascii="GHEA Grapalat" w:hAnsi="GHEA Grapalat" w:cs="Arial"/>
                <w:sz w:val="18"/>
                <w:szCs w:val="18"/>
                <w:lang w:val="pt-BR"/>
              </w:rPr>
            </w:pPr>
          </w:p>
        </w:tc>
        <w:tc>
          <w:tcPr>
            <w:tcW w:w="425" w:type="dxa"/>
          </w:tcPr>
          <w:p w14:paraId="0A70948F" w14:textId="72483423" w:rsidR="00F02279" w:rsidRPr="00E6597C" w:rsidRDefault="00F02279" w:rsidP="00545BDE">
            <w:pPr>
              <w:jc w:val="center"/>
              <w:rPr>
                <w:rFonts w:ascii="GHEA Grapalat" w:hAnsi="GHEA Grapalat" w:cs="Arial"/>
                <w:sz w:val="18"/>
                <w:szCs w:val="18"/>
                <w:lang w:val="pt-BR"/>
              </w:rPr>
            </w:pPr>
          </w:p>
        </w:tc>
        <w:tc>
          <w:tcPr>
            <w:tcW w:w="425" w:type="dxa"/>
          </w:tcPr>
          <w:p w14:paraId="1BFFED98" w14:textId="77777777" w:rsidR="00F02279" w:rsidRPr="00E6597C" w:rsidRDefault="00F02279" w:rsidP="00545BDE">
            <w:pPr>
              <w:jc w:val="center"/>
              <w:rPr>
                <w:rFonts w:ascii="GHEA Grapalat" w:hAnsi="GHEA Grapalat"/>
                <w:sz w:val="20"/>
                <w:lang w:val="pt-BR"/>
              </w:rPr>
            </w:pPr>
          </w:p>
          <w:p w14:paraId="444AAA2C" w14:textId="77777777" w:rsidR="00F02279" w:rsidRPr="00E6597C" w:rsidRDefault="00F02279" w:rsidP="00545BDE">
            <w:pPr>
              <w:jc w:val="center"/>
              <w:rPr>
                <w:rFonts w:ascii="GHEA Grapalat" w:hAnsi="GHEA Grapalat"/>
                <w:sz w:val="20"/>
                <w:lang w:val="pt-BR"/>
              </w:rPr>
            </w:pPr>
          </w:p>
          <w:p w14:paraId="7F6F3E89"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6" w:type="dxa"/>
          </w:tcPr>
          <w:p w14:paraId="69BF04D4" w14:textId="77777777" w:rsidR="00F02279" w:rsidRPr="00E6597C" w:rsidRDefault="00F02279" w:rsidP="00545BDE">
            <w:pPr>
              <w:jc w:val="center"/>
              <w:rPr>
                <w:rFonts w:ascii="GHEA Grapalat" w:hAnsi="GHEA Grapalat"/>
                <w:sz w:val="20"/>
                <w:lang w:val="pt-BR"/>
              </w:rPr>
            </w:pPr>
          </w:p>
          <w:p w14:paraId="60292AFB" w14:textId="77777777" w:rsidR="00F02279" w:rsidRPr="00E6597C" w:rsidRDefault="00F02279" w:rsidP="00545BDE">
            <w:pPr>
              <w:jc w:val="center"/>
              <w:rPr>
                <w:rFonts w:ascii="GHEA Grapalat" w:hAnsi="GHEA Grapalat"/>
                <w:sz w:val="20"/>
                <w:lang w:val="pt-BR"/>
              </w:rPr>
            </w:pPr>
          </w:p>
          <w:p w14:paraId="2662C397"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14:paraId="35F63A9E" w14:textId="77777777" w:rsidR="00F02279" w:rsidRPr="00E6597C" w:rsidRDefault="00F02279" w:rsidP="00545BDE">
            <w:pPr>
              <w:jc w:val="center"/>
              <w:rPr>
                <w:rFonts w:ascii="GHEA Grapalat" w:hAnsi="GHEA Grapalat"/>
                <w:sz w:val="20"/>
                <w:lang w:val="pt-BR"/>
              </w:rPr>
            </w:pPr>
          </w:p>
          <w:p w14:paraId="4233932B" w14:textId="77777777" w:rsidR="00F02279" w:rsidRPr="00E6597C" w:rsidRDefault="00F02279" w:rsidP="00545BDE">
            <w:pPr>
              <w:jc w:val="center"/>
              <w:rPr>
                <w:rFonts w:ascii="GHEA Grapalat" w:hAnsi="GHEA Grapalat"/>
                <w:sz w:val="20"/>
                <w:lang w:val="pt-BR"/>
              </w:rPr>
            </w:pPr>
          </w:p>
          <w:p w14:paraId="4FA1B54F"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14:paraId="09B565A1" w14:textId="77777777" w:rsidR="00F02279" w:rsidRPr="00E6597C" w:rsidRDefault="00F02279" w:rsidP="00545BDE">
            <w:pPr>
              <w:jc w:val="center"/>
              <w:rPr>
                <w:rFonts w:ascii="GHEA Grapalat" w:hAnsi="GHEA Grapalat"/>
                <w:sz w:val="20"/>
                <w:lang w:val="pt-BR"/>
              </w:rPr>
            </w:pPr>
          </w:p>
          <w:p w14:paraId="0F08815F" w14:textId="77777777" w:rsidR="00F02279" w:rsidRPr="00E6597C" w:rsidRDefault="00F02279" w:rsidP="00545BDE">
            <w:pPr>
              <w:jc w:val="center"/>
              <w:rPr>
                <w:rFonts w:ascii="GHEA Grapalat" w:hAnsi="GHEA Grapalat"/>
                <w:sz w:val="20"/>
                <w:lang w:val="pt-BR"/>
              </w:rPr>
            </w:pPr>
          </w:p>
          <w:p w14:paraId="5457CF9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425" w:type="dxa"/>
          </w:tcPr>
          <w:p w14:paraId="47C4730E" w14:textId="77777777" w:rsidR="00F02279" w:rsidRPr="00E6597C" w:rsidRDefault="00F02279" w:rsidP="00545BDE">
            <w:pPr>
              <w:jc w:val="center"/>
              <w:rPr>
                <w:rFonts w:ascii="GHEA Grapalat" w:hAnsi="GHEA Grapalat"/>
                <w:sz w:val="20"/>
                <w:lang w:val="pt-BR"/>
              </w:rPr>
            </w:pPr>
          </w:p>
          <w:p w14:paraId="567EC2B1" w14:textId="77777777" w:rsidR="00F02279" w:rsidRPr="00E6597C" w:rsidRDefault="00F02279" w:rsidP="00545BDE">
            <w:pPr>
              <w:jc w:val="center"/>
              <w:rPr>
                <w:rFonts w:ascii="GHEA Grapalat" w:hAnsi="GHEA Grapalat"/>
                <w:sz w:val="20"/>
                <w:lang w:val="pt-BR"/>
              </w:rPr>
            </w:pPr>
          </w:p>
          <w:p w14:paraId="57FFDBA3"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709" w:type="dxa"/>
          </w:tcPr>
          <w:p w14:paraId="0D99E62B" w14:textId="77777777" w:rsidR="00F02279" w:rsidRPr="00E6597C" w:rsidRDefault="00F02279" w:rsidP="00545BDE">
            <w:pPr>
              <w:jc w:val="center"/>
              <w:rPr>
                <w:rFonts w:ascii="GHEA Grapalat" w:hAnsi="GHEA Grapalat"/>
                <w:sz w:val="20"/>
                <w:lang w:val="pt-BR"/>
              </w:rPr>
            </w:pPr>
          </w:p>
          <w:p w14:paraId="641FACF3" w14:textId="77777777" w:rsidR="00F02279" w:rsidRPr="00E6597C" w:rsidRDefault="00F02279" w:rsidP="00545BDE">
            <w:pPr>
              <w:jc w:val="center"/>
              <w:rPr>
                <w:rFonts w:ascii="GHEA Grapalat" w:hAnsi="GHEA Grapalat"/>
                <w:sz w:val="20"/>
                <w:lang w:val="pt-BR"/>
              </w:rPr>
            </w:pPr>
          </w:p>
          <w:p w14:paraId="2E3AE25C" w14:textId="77777777" w:rsidR="00F02279" w:rsidRPr="00E6597C" w:rsidRDefault="00F02279" w:rsidP="00545BDE">
            <w:pPr>
              <w:jc w:val="center"/>
              <w:rPr>
                <w:rFonts w:ascii="GHEA Grapalat" w:hAnsi="GHEA Grapalat" w:cs="Arial"/>
                <w:sz w:val="18"/>
                <w:szCs w:val="18"/>
                <w:lang w:val="pt-BR"/>
              </w:rPr>
            </w:pPr>
            <w:r w:rsidRPr="00E6597C">
              <w:rPr>
                <w:rFonts w:ascii="GHEA Grapalat" w:hAnsi="GHEA Grapalat"/>
                <w:sz w:val="20"/>
                <w:lang w:val="pt-BR"/>
              </w:rPr>
              <w:t>... %</w:t>
            </w:r>
          </w:p>
        </w:tc>
        <w:tc>
          <w:tcPr>
            <w:tcW w:w="709" w:type="dxa"/>
          </w:tcPr>
          <w:p w14:paraId="240AB578" w14:textId="77777777" w:rsidR="00F02279" w:rsidRPr="00E6597C" w:rsidRDefault="00F02279" w:rsidP="00545BDE">
            <w:pPr>
              <w:jc w:val="center"/>
              <w:rPr>
                <w:rFonts w:ascii="GHEA Grapalat" w:hAnsi="GHEA Grapalat"/>
                <w:sz w:val="20"/>
                <w:lang w:val="pt-BR"/>
              </w:rPr>
            </w:pPr>
          </w:p>
          <w:p w14:paraId="49E09276" w14:textId="77777777" w:rsidR="00F02279" w:rsidRPr="00E6597C" w:rsidRDefault="00F02279" w:rsidP="00545BDE">
            <w:pPr>
              <w:jc w:val="center"/>
              <w:rPr>
                <w:rFonts w:ascii="GHEA Grapalat" w:hAnsi="GHEA Grapalat"/>
                <w:sz w:val="20"/>
                <w:lang w:val="pt-BR"/>
              </w:rPr>
            </w:pPr>
          </w:p>
          <w:p w14:paraId="475F98DA" w14:textId="0E5FF430" w:rsidR="00F02279" w:rsidRPr="00E6597C" w:rsidRDefault="00205078" w:rsidP="00545BDE">
            <w:pPr>
              <w:jc w:val="center"/>
              <w:rPr>
                <w:rFonts w:ascii="GHEA Grapalat" w:hAnsi="GHEA Grapalat"/>
                <w:b/>
                <w:lang w:val="pt-BR"/>
              </w:rPr>
            </w:pPr>
            <w:r>
              <w:rPr>
                <w:rFonts w:ascii="GHEA Grapalat" w:hAnsi="GHEA Grapalat"/>
                <w:sz w:val="20"/>
                <w:lang w:val="hy-AM"/>
              </w:rPr>
              <w:t>100</w:t>
            </w:r>
            <w:r w:rsidR="00F02279" w:rsidRPr="00E6597C">
              <w:rPr>
                <w:rFonts w:ascii="GHEA Grapalat" w:hAnsi="GHEA Grapalat"/>
                <w:sz w:val="20"/>
                <w:lang w:val="pt-BR"/>
              </w:rPr>
              <w:t>%</w:t>
            </w:r>
          </w:p>
        </w:tc>
      </w:tr>
    </w:tbl>
    <w:p w14:paraId="3FC74906" w14:textId="77777777" w:rsidR="00F02279" w:rsidRPr="00E6597C" w:rsidRDefault="00F02279" w:rsidP="00F02279">
      <w:pPr>
        <w:rPr>
          <w:rFonts w:ascii="GHEA Grapalat" w:hAnsi="GHEA Grapalat"/>
          <w:i/>
          <w:sz w:val="18"/>
          <w:szCs w:val="18"/>
        </w:rPr>
      </w:pPr>
    </w:p>
    <w:p w14:paraId="7D5B20E5" w14:textId="4631ECD3" w:rsidR="00F02279" w:rsidRPr="00205078" w:rsidRDefault="00205078" w:rsidP="00205078">
      <w:pPr>
        <w:jc w:val="both"/>
        <w:rPr>
          <w:rFonts w:ascii="GHEA Grapalat" w:hAnsi="GHEA Grapalat"/>
          <w:sz w:val="20"/>
          <w:lang w:val="hy-AM"/>
        </w:rPr>
      </w:pPr>
      <w:r w:rsidRPr="0033334A">
        <w:rPr>
          <w:rFonts w:ascii="GHEA Grapalat" w:hAnsi="GHEA Grapalat"/>
          <w:i/>
          <w:sz w:val="18"/>
          <w:szCs w:val="18"/>
          <w:highlight w:val="yellow"/>
          <w:lang w:val="hy-AM"/>
        </w:rPr>
        <w:t>ՍՈՒՅՆ ԳՆՄԱՆ ԸՆԹԱՑԱԿԱՐԳԸ ԿԱԶՄԱԿԵՐՊՎՈՒՄ Է ԳՆՈՒՄՆԵՐԻ ՄԱՍԻՆ ՀՀ ՕՐԵՆՔԻ 15-ՐԴ ՀՈԴՎԱԾԻ 6-ՐԴ ՄԱՍԻ ՇՐՋԱՆԱԿՆԵՐՈՒՄ։</w:t>
      </w: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EB638C">
          <w:footnotePr>
            <w:pos w:val="beneathText"/>
          </w:footnotePr>
          <w:pgSz w:w="11906" w:h="16838" w:code="9"/>
          <w:pgMar w:top="533" w:right="1133" w:bottom="426" w:left="663" w:header="561" w:footer="561" w:gutter="0"/>
          <w:cols w:space="720"/>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proofErr w:type="gramStart"/>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w:t>
      </w:r>
      <w:proofErr w:type="gramEnd"/>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E6597C" w:rsidRDefault="00F02279" w:rsidP="00F02279">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D33EEF"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lang w:val="ru-RU" w:eastAsia="ru-RU"/>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6516278"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a3"/>
        <w:spacing w:line="240" w:lineRule="auto"/>
        <w:ind w:firstLine="0"/>
        <w:jc w:val="center"/>
        <w:rPr>
          <w:b/>
          <w:bCs/>
          <w:iCs/>
          <w:lang w:val="es-ES"/>
        </w:rPr>
      </w:pPr>
    </w:p>
    <w:p w14:paraId="1D1A1AA9" w14:textId="77777777" w:rsidR="00F02279" w:rsidRPr="00E6597C" w:rsidRDefault="00F02279" w:rsidP="00F02279">
      <w:pPr>
        <w:pStyle w:val="a3"/>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a3"/>
        <w:spacing w:line="240" w:lineRule="auto"/>
        <w:ind w:firstLine="0"/>
        <w:rPr>
          <w:iCs/>
          <w:lang w:val="es-ES"/>
        </w:rPr>
      </w:pPr>
    </w:p>
    <w:p w14:paraId="2555C95D"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proofErr w:type="gramStart"/>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roofErr w:type="gramEnd"/>
    </w:p>
    <w:p w14:paraId="04B8C3E3" w14:textId="77777777" w:rsidR="00F02279" w:rsidRPr="00E6597C" w:rsidRDefault="00F02279" w:rsidP="00F02279">
      <w:pPr>
        <w:pStyle w:val="af4"/>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af4"/>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af4"/>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af4"/>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af4"/>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af4"/>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af4"/>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af4"/>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af4"/>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af4"/>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af4"/>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af4"/>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4.1</w:t>
      </w:r>
    </w:p>
    <w:p w14:paraId="2197AFB8" w14:textId="77777777" w:rsidR="00F02279" w:rsidRPr="00E6597C" w:rsidRDefault="00F02279" w:rsidP="00F02279">
      <w:pPr>
        <w:ind w:firstLine="567"/>
        <w:jc w:val="right"/>
        <w:rPr>
          <w:rFonts w:ascii="GHEA Grapalat" w:hAnsi="GHEA Grapalat" w:cs="Arial"/>
          <w:i/>
          <w:sz w:val="20"/>
          <w:szCs w:val="20"/>
          <w:lang w:val="pt-BR"/>
        </w:rPr>
      </w:pPr>
      <w:proofErr w:type="gramStart"/>
      <w:r w:rsidRPr="00E6597C">
        <w:rPr>
          <w:rFonts w:ascii="GHEA Grapalat" w:hAnsi="GHEA Grapalat"/>
          <w:i/>
          <w:sz w:val="20"/>
          <w:szCs w:val="20"/>
        </w:rPr>
        <w:t>«</w:t>
      </w:r>
      <w:r w:rsidRPr="00E6597C">
        <w:rPr>
          <w:rFonts w:ascii="GHEA Grapalat" w:hAnsi="GHEA Grapalat"/>
          <w:i/>
          <w:sz w:val="20"/>
          <w:szCs w:val="20"/>
          <w:lang w:val="pt-BR"/>
        </w:rPr>
        <w:t xml:space="preserve">           </w:t>
      </w:r>
      <w:r w:rsidRPr="00E6597C">
        <w:rPr>
          <w:rFonts w:ascii="GHEA Grapalat" w:hAnsi="GHEA Grapalat"/>
          <w:i/>
          <w:sz w:val="20"/>
          <w:szCs w:val="20"/>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w:t>
      </w:r>
      <w:proofErr w:type="gramEnd"/>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77777777" w:rsidR="00F02279" w:rsidRPr="00E6597C" w:rsidRDefault="00F02279"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ծածկագրով պայմանագրի</w:t>
      </w:r>
    </w:p>
    <w:p w14:paraId="62585A37" w14:textId="77777777" w:rsidR="00F02279" w:rsidRPr="00E6597C" w:rsidRDefault="00F02279" w:rsidP="00F02279">
      <w:pPr>
        <w:tabs>
          <w:tab w:val="left" w:pos="360"/>
          <w:tab w:val="left" w:pos="540"/>
        </w:tabs>
        <w:jc w:val="center"/>
        <w:rPr>
          <w:rFonts w:ascii="Sylfaen" w:hAnsi="Sylfaen" w:cs="Sylfaen"/>
          <w:b/>
          <w:bCs/>
          <w:sz w:val="20"/>
          <w:szCs w:val="20"/>
        </w:rPr>
      </w:pPr>
    </w:p>
    <w:p w14:paraId="7289DD73" w14:textId="77777777" w:rsidR="00F02279" w:rsidRPr="00E6597C" w:rsidRDefault="00F02279" w:rsidP="00F02279">
      <w:pPr>
        <w:tabs>
          <w:tab w:val="left" w:pos="360"/>
          <w:tab w:val="left" w:pos="540"/>
        </w:tabs>
        <w:jc w:val="center"/>
        <w:rPr>
          <w:rFonts w:ascii="Sylfaen" w:hAnsi="Sylfaen" w:cs="Sylfaen"/>
          <w:b/>
          <w:bCs/>
        </w:rPr>
      </w:pPr>
    </w:p>
    <w:p w14:paraId="2E016D14" w14:textId="77777777" w:rsidR="00F02279" w:rsidRPr="00E6597C" w:rsidRDefault="00F02279" w:rsidP="00F02279">
      <w:pPr>
        <w:tabs>
          <w:tab w:val="left" w:pos="360"/>
          <w:tab w:val="left" w:pos="540"/>
        </w:tabs>
        <w:rPr>
          <w:rFonts w:ascii="GHEA Grapalat" w:hAnsi="GHEA Grapalat" w:cs="Sylfaen"/>
          <w:sz w:val="22"/>
          <w:szCs w:val="22"/>
        </w:rPr>
      </w:pPr>
    </w:p>
    <w:p w14:paraId="07C26C1D" w14:textId="77777777" w:rsidR="00F02279" w:rsidRPr="00E6597C" w:rsidRDefault="00F02279" w:rsidP="00F02279">
      <w:pPr>
        <w:tabs>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ԱԿՏ  N</w:t>
      </w:r>
      <w:proofErr w:type="gramEnd"/>
      <w:r w:rsidRPr="00E6597C">
        <w:rPr>
          <w:rFonts w:ascii="GHEA Grapalat" w:hAnsi="GHEA Grapalat" w:cs="Sylfaen"/>
          <w:bCs/>
          <w:sz w:val="18"/>
          <w:szCs w:val="18"/>
        </w:rPr>
        <w:t xml:space="preserve">    </w:t>
      </w:r>
    </w:p>
    <w:p w14:paraId="48BA51D4" w14:textId="77777777" w:rsidR="00F02279" w:rsidRPr="00E6597C" w:rsidRDefault="00F02279" w:rsidP="00F02279">
      <w:pPr>
        <w:tabs>
          <w:tab w:val="left" w:pos="360"/>
          <w:tab w:val="left" w:pos="540"/>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պայմանագրի</w:t>
      </w:r>
      <w:proofErr w:type="gramEnd"/>
      <w:r w:rsidRPr="00E6597C">
        <w:rPr>
          <w:rFonts w:ascii="GHEA Grapalat" w:hAnsi="GHEA Grapalat" w:cs="Sylfaen"/>
          <w:bCs/>
          <w:sz w:val="18"/>
          <w:szCs w:val="18"/>
        </w:rPr>
        <w:t xml:space="preserve"> արդյունքը Պատվիրատուին հանձնելու փաստը ֆիքսելու վերաբերյալ                                                                                                                               </w:t>
      </w:r>
    </w:p>
    <w:p w14:paraId="2EE1FBD2" w14:textId="77777777" w:rsidR="00F02279" w:rsidRPr="00E6597C" w:rsidRDefault="00F02279" w:rsidP="00F02279">
      <w:pPr>
        <w:tabs>
          <w:tab w:val="left" w:pos="360"/>
          <w:tab w:val="left" w:pos="540"/>
        </w:tabs>
        <w:rPr>
          <w:rFonts w:ascii="GHEA Grapalat" w:hAnsi="GHEA Grapalat" w:cs="Sylfaen"/>
          <w:sz w:val="22"/>
          <w:szCs w:val="22"/>
        </w:rPr>
      </w:pPr>
    </w:p>
    <w:p w14:paraId="2E867DE8" w14:textId="77777777" w:rsidR="00F02279" w:rsidRPr="00E6597C" w:rsidRDefault="00F02279" w:rsidP="00F02279">
      <w:pPr>
        <w:tabs>
          <w:tab w:val="left" w:pos="360"/>
          <w:tab w:val="left" w:pos="540"/>
        </w:tabs>
        <w:rPr>
          <w:rFonts w:ascii="GHEA Grapalat" w:hAnsi="GHEA Grapalat" w:cs="Sylfaen"/>
          <w:sz w:val="22"/>
          <w:szCs w:val="22"/>
        </w:rPr>
      </w:pPr>
    </w:p>
    <w:p w14:paraId="78990638" w14:textId="77777777" w:rsidR="00F02279" w:rsidRPr="00E6597C" w:rsidRDefault="00F02279" w:rsidP="00F02279">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14:paraId="2190837D" w14:textId="77777777" w:rsidR="00F02279" w:rsidRPr="00E6597C" w:rsidRDefault="00F02279" w:rsidP="00F02279">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460595DF" w14:textId="77777777" w:rsidR="00F02279" w:rsidRPr="00E6597C" w:rsidRDefault="00F02279" w:rsidP="00F02279">
      <w:pPr>
        <w:tabs>
          <w:tab w:val="left" w:pos="360"/>
          <w:tab w:val="left" w:pos="540"/>
        </w:tabs>
        <w:jc w:val="center"/>
        <w:rPr>
          <w:rFonts w:ascii="Sylfaen" w:hAnsi="Sylfaen" w:cs="Sylfaen"/>
          <w:b/>
          <w:bCs/>
        </w:rPr>
      </w:pPr>
    </w:p>
    <w:p w14:paraId="5F535FC8" w14:textId="77777777" w:rsidR="00F02279" w:rsidRPr="00E6597C" w:rsidRDefault="00F02279" w:rsidP="00F02279">
      <w:pPr>
        <w:pStyle w:val="31"/>
        <w:spacing w:line="240" w:lineRule="auto"/>
        <w:jc w:val="center"/>
        <w:rPr>
          <w:rFonts w:ascii="GHEA Grapalat" w:hAnsi="GHEA Grapalat" w:cs="Sylfaen"/>
          <w:b/>
          <w:lang w:val="hy-AM"/>
        </w:rPr>
      </w:pPr>
    </w:p>
    <w:p w14:paraId="1C8E5858" w14:textId="77777777" w:rsidR="00071D1C" w:rsidRPr="00E6597C" w:rsidRDefault="00071D1C" w:rsidP="00EF3662">
      <w:pPr>
        <w:jc w:val="right"/>
        <w:rPr>
          <w:rFonts w:ascii="GHEA Grapalat" w:hAnsi="GHEA Grapalat"/>
          <w:i/>
          <w:sz w:val="20"/>
          <w:lang w:val="hy-AM"/>
        </w:rPr>
      </w:pPr>
    </w:p>
    <w:p w14:paraId="1BDFF5E6" w14:textId="77777777" w:rsidR="00F87473" w:rsidRPr="00FB1EC7" w:rsidRDefault="00F02279" w:rsidP="00C8523E">
      <w:pPr>
        <w:pStyle w:val="31"/>
        <w:spacing w:line="240" w:lineRule="auto"/>
        <w:jc w:val="right"/>
        <w:rPr>
          <w:rFonts w:ascii="GHEA Grapalat" w:hAnsi="GHEA Grapalat"/>
        </w:rPr>
      </w:pPr>
      <w:r w:rsidRPr="00E6597C">
        <w:rPr>
          <w:rFonts w:ascii="GHEA Grapalat" w:hAnsi="GHEA Grapalat" w:cs="Sylfaen"/>
          <w:b/>
          <w:lang w:val="hy-AM"/>
        </w:rPr>
        <w:br w:type="page"/>
      </w:r>
    </w:p>
    <w:p w14:paraId="79E9286E" w14:textId="77777777" w:rsidR="00071D1C" w:rsidRPr="005E1F72" w:rsidRDefault="00071D1C" w:rsidP="00EF3662">
      <w:pPr>
        <w:tabs>
          <w:tab w:val="left" w:pos="2268"/>
        </w:tabs>
        <w:ind w:left="-284" w:firstLine="284"/>
        <w:jc w:val="right"/>
        <w:rPr>
          <w:rFonts w:ascii="GHEA Grapalat" w:hAnsi="GHEA Grapalat"/>
          <w:lang w:val="hy-AM"/>
        </w:rPr>
      </w:pPr>
    </w:p>
    <w:sectPr w:rsidR="00071D1C" w:rsidRPr="005E1F72"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706C5A" w14:textId="77777777" w:rsidR="00370B48" w:rsidRDefault="00370B48">
      <w:r>
        <w:separator/>
      </w:r>
    </w:p>
  </w:endnote>
  <w:endnote w:type="continuationSeparator" w:id="0">
    <w:p w14:paraId="2C162A5F" w14:textId="77777777" w:rsidR="00370B48" w:rsidRDefault="00370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Sylfaen"/>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Russian Baltica">
    <w:panose1 w:val="02027200000000000000"/>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53D2A2" w14:textId="77777777" w:rsidR="00370B48" w:rsidRDefault="00370B48">
      <w:r>
        <w:separator/>
      </w:r>
    </w:p>
  </w:footnote>
  <w:footnote w:type="continuationSeparator" w:id="0">
    <w:p w14:paraId="2C4E6B3C" w14:textId="77777777" w:rsidR="00370B48" w:rsidRDefault="00370B48">
      <w:r>
        <w:continuationSeparator/>
      </w:r>
    </w:p>
  </w:footnote>
  <w:footnote w:id="1">
    <w:p w14:paraId="7AB5D435" w14:textId="421BE86C" w:rsidR="00D33EEF" w:rsidRPr="0033334A" w:rsidRDefault="00D33EEF" w:rsidP="005D30FC">
      <w:pPr>
        <w:pStyle w:val="af2"/>
        <w:rPr>
          <w:rFonts w:asciiTheme="minorHAnsi" w:hAnsiTheme="minorHAnsi"/>
          <w:lang w:val="hy-AM"/>
        </w:rPr>
      </w:pPr>
    </w:p>
  </w:footnote>
  <w:footnote w:id="2">
    <w:p w14:paraId="4C4F2349" w14:textId="499A9542" w:rsidR="00D33EEF" w:rsidRPr="005D7B02" w:rsidRDefault="00D33EEF" w:rsidP="00205078">
      <w:pPr>
        <w:jc w:val="both"/>
      </w:pPr>
    </w:p>
    <w:p w14:paraId="30EDA6C2" w14:textId="158E1088" w:rsidR="00D33EEF" w:rsidRPr="005D7B02" w:rsidRDefault="00D33EEF" w:rsidP="006C1D25">
      <w:pPr>
        <w:pStyle w:val="af2"/>
        <w:jc w:val="both"/>
        <w:rPr>
          <w:lang w:val="en-US"/>
        </w:rPr>
      </w:pPr>
    </w:p>
  </w:footnote>
  <w:footnote w:id="3">
    <w:p w14:paraId="6944D552" w14:textId="0C7BFB08" w:rsidR="00D33EEF" w:rsidRPr="0033334A" w:rsidRDefault="00D33EEF" w:rsidP="006C1D25">
      <w:pPr>
        <w:pStyle w:val="af2"/>
        <w:jc w:val="both"/>
        <w:rPr>
          <w:lang w:val="hy-AM"/>
        </w:rPr>
      </w:pPr>
    </w:p>
  </w:footnote>
  <w:footnote w:id="4">
    <w:p w14:paraId="4310F73D" w14:textId="77777777" w:rsidR="00D33EEF" w:rsidRPr="00D7161C" w:rsidRDefault="00D33EEF" w:rsidP="00571F29">
      <w:pPr>
        <w:pStyle w:val="af2"/>
        <w:rPr>
          <w:rFonts w:ascii="Sylfaen" w:hAnsi="Sylfaen"/>
          <w:lang w:val="hy-AM"/>
        </w:rPr>
      </w:pPr>
      <w:r w:rsidRPr="005D7B02">
        <w:rPr>
          <w:rFonts w:ascii="GHEA Grapalat" w:hAnsi="GHEA Grapalat" w:cs="Sylfaen"/>
          <w:i/>
          <w:color w:val="FFFFFF"/>
          <w:sz w:val="16"/>
          <w:szCs w:val="16"/>
          <w:vertAlign w:val="superscript"/>
        </w:rPr>
        <w:footnoteRef/>
      </w:r>
      <w:r w:rsidRPr="005D7B02">
        <w:rPr>
          <w:rFonts w:ascii="GHEA Grapalat" w:hAnsi="GHEA Grapalat" w:cs="Sylfaen"/>
          <w:i/>
          <w:sz w:val="16"/>
          <w:szCs w:val="16"/>
        </w:rPr>
        <w:t xml:space="preserve"> </w:t>
      </w:r>
      <w:r w:rsidRPr="00D7161C">
        <w:rPr>
          <w:rFonts w:ascii="GHEA Grapalat" w:hAnsi="GHEA Grapalat" w:cs="Sylfaen"/>
          <w:i/>
          <w:sz w:val="16"/>
          <w:szCs w:val="16"/>
          <w:vertAlign w:val="superscript"/>
          <w:lang w:val="hy-AM"/>
        </w:rPr>
        <w:t xml:space="preserve">11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5">
    <w:p w14:paraId="2BCFF92B" w14:textId="6DD37637" w:rsidR="00D33EEF" w:rsidRPr="004B72E3" w:rsidRDefault="00D33EEF" w:rsidP="00120F8A">
      <w:pPr>
        <w:pStyle w:val="af2"/>
        <w:jc w:val="both"/>
        <w:rPr>
          <w:rFonts w:ascii="GHEA Grapalat" w:hAnsi="GHEA Grapalat" w:cs="Sylfaen"/>
          <w:i/>
          <w:sz w:val="16"/>
          <w:szCs w:val="16"/>
          <w:lang w:val="hy-AM"/>
        </w:rPr>
      </w:pPr>
    </w:p>
    <w:p w14:paraId="29909CC7" w14:textId="77777777" w:rsidR="00D33EEF" w:rsidRPr="00FB1AA1" w:rsidRDefault="00D33EEF" w:rsidP="00FB1AA1">
      <w:pPr>
        <w:jc w:val="both"/>
        <w:rPr>
          <w:rFonts w:ascii="GHEA Grapalat" w:hAnsi="GHEA Grapalat" w:cs="Sylfaen"/>
          <w:i/>
          <w:sz w:val="16"/>
          <w:szCs w:val="16"/>
          <w:lang w:val="hy-AM" w:eastAsia="ru-RU"/>
        </w:rPr>
      </w:pPr>
      <w:r w:rsidRPr="00FB1AA1">
        <w:rPr>
          <w:rFonts w:ascii="Calibri" w:hAnsi="Calibri"/>
          <w:sz w:val="20"/>
          <w:szCs w:val="20"/>
          <w:vertAlign w:val="superscript"/>
          <w:lang w:val="hy-AM" w:eastAsia="ru-RU"/>
        </w:rPr>
        <w:t>11.1</w:t>
      </w:r>
      <w:r w:rsidRPr="00FB1AA1">
        <w:rPr>
          <w:rFonts w:ascii="GHEA Grapalat" w:hAnsi="GHEA Grapalat" w:cs="Sylfaen"/>
          <w:i/>
          <w:sz w:val="16"/>
          <w:szCs w:val="16"/>
          <w:lang w:val="hy-AM" w:eastAsia="ru-RU"/>
        </w:rPr>
        <w:t>10</w:t>
      </w:r>
      <w:r w:rsidRPr="00FB1AA1">
        <w:rPr>
          <w:rFonts w:ascii="MS Mincho" w:eastAsia="MS Mincho" w:hAnsi="MS Mincho" w:cs="MS Mincho" w:hint="eastAsia"/>
          <w:i/>
          <w:sz w:val="16"/>
          <w:szCs w:val="16"/>
          <w:lang w:val="hy-AM" w:eastAsia="ru-RU"/>
        </w:rPr>
        <w:t>․</w:t>
      </w:r>
      <w:r w:rsidRPr="00FB1AA1">
        <w:rPr>
          <w:rFonts w:ascii="GHEA Grapalat" w:hAnsi="GHEA Grapalat" w:cs="Sylfaen"/>
          <w:i/>
          <w:sz w:val="16"/>
          <w:szCs w:val="16"/>
          <w:lang w:val="hy-AM" w:eastAsia="ru-RU"/>
        </w:rPr>
        <w:t xml:space="preserve">1  </w:t>
      </w:r>
      <w:r w:rsidRPr="00FB1AA1">
        <w:rPr>
          <w:rFonts w:ascii="GHEA Grapalat" w:hAnsi="GHEA Grapalat" w:cs="GHEA Grapalat"/>
          <w:i/>
          <w:sz w:val="16"/>
          <w:szCs w:val="16"/>
          <w:lang w:val="hy-AM" w:eastAsia="ru-RU"/>
        </w:rPr>
        <w:t>կետից</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հանվում</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է</w:t>
      </w:r>
      <w:r w:rsidRPr="00FB1AA1">
        <w:rPr>
          <w:rFonts w:ascii="GHEA Grapalat" w:hAnsi="GHEA Grapalat" w:cs="Sylfaen"/>
          <w:i/>
          <w:sz w:val="16"/>
          <w:szCs w:val="16"/>
          <w:lang w:val="hy-AM" w:eastAsia="ru-RU"/>
        </w:rPr>
        <w:t xml:space="preserve">   &lt;&lt; </w:t>
      </w:r>
      <w:r w:rsidRPr="00FB1AA1">
        <w:rPr>
          <w:rFonts w:ascii="GHEA Grapalat" w:hAnsi="GHEA Grapalat" w:cs="GHEA Grapalat"/>
          <w:i/>
          <w:sz w:val="16"/>
          <w:szCs w:val="16"/>
          <w:lang w:val="hy-AM" w:eastAsia="ru-RU"/>
        </w:rPr>
        <w:t>Եթե</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ապահովումը</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ներկայացվում</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է</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բանկային</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երաշխիքի</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ձևով</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ապա</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սույն</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կետով</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նախատեսված</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ժամկետը</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սահմանվում</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է</w:t>
      </w:r>
      <w:r w:rsidRPr="00FB1AA1">
        <w:rPr>
          <w:rFonts w:ascii="GHEA Grapalat" w:hAnsi="GHEA Grapalat" w:cs="Sylfaen"/>
          <w:i/>
          <w:sz w:val="16"/>
          <w:szCs w:val="16"/>
          <w:lang w:val="hy-AM" w:eastAsia="ru-RU"/>
        </w:rPr>
        <w:t xml:space="preserve"> 10 </w:t>
      </w:r>
      <w:r w:rsidRPr="00FB1AA1">
        <w:rPr>
          <w:rFonts w:ascii="GHEA Grapalat" w:hAnsi="GHEA Grapalat" w:cs="GHEA Grapalat"/>
          <w:i/>
          <w:sz w:val="16"/>
          <w:szCs w:val="16"/>
          <w:lang w:val="hy-AM" w:eastAsia="ru-RU"/>
        </w:rPr>
        <w:t>աշխատանքային</w:t>
      </w:r>
      <w:r w:rsidRPr="00FB1AA1">
        <w:rPr>
          <w:rFonts w:ascii="GHEA Grapalat" w:hAnsi="GHEA Grapalat" w:cs="Sylfaen"/>
          <w:i/>
          <w:sz w:val="16"/>
          <w:szCs w:val="16"/>
          <w:lang w:val="hy-AM" w:eastAsia="ru-RU"/>
        </w:rPr>
        <w:t xml:space="preserve"> </w:t>
      </w:r>
      <w:r w:rsidRPr="00FB1AA1">
        <w:rPr>
          <w:rFonts w:ascii="GHEA Grapalat" w:hAnsi="GHEA Grapalat" w:cs="GHEA Grapalat"/>
          <w:i/>
          <w:sz w:val="16"/>
          <w:szCs w:val="16"/>
          <w:lang w:val="hy-AM" w:eastAsia="ru-RU"/>
        </w:rPr>
        <w:t>օր։</w:t>
      </w:r>
      <w:r w:rsidRPr="00FB1AA1">
        <w:rPr>
          <w:rFonts w:ascii="GHEA Grapalat" w:hAnsi="GHEA Grapalat" w:cs="Sylfaen"/>
          <w:i/>
          <w:sz w:val="16"/>
          <w:szCs w:val="16"/>
          <w:lang w:val="hy-AM" w:eastAsia="ru-RU"/>
        </w:rPr>
        <w:t xml:space="preserve">&gt;&gt; </w:t>
      </w:r>
      <w:r w:rsidRPr="00FB1AA1">
        <w:rPr>
          <w:rFonts w:ascii="GHEA Grapalat" w:hAnsi="GHEA Grapalat" w:cs="GHEA Grapalat"/>
          <w:i/>
          <w:sz w:val="16"/>
          <w:szCs w:val="16"/>
          <w:lang w:val="hy-AM" w:eastAsia="ru-RU"/>
        </w:rPr>
        <w:t>նախադասությունը</w:t>
      </w:r>
      <w:r w:rsidRPr="00FB1AA1">
        <w:rPr>
          <w:rFonts w:ascii="GHEA Grapalat" w:hAnsi="GHEA Grapalat" w:cs="Sylfaen"/>
          <w:i/>
          <w:sz w:val="16"/>
          <w:szCs w:val="16"/>
          <w:lang w:val="hy-AM" w:eastAsia="ru-RU"/>
        </w:rPr>
        <w:t>,</w:t>
      </w:r>
    </w:p>
    <w:p w14:paraId="2BDB4DCB" w14:textId="77777777" w:rsidR="00D33EEF" w:rsidRPr="00FB1AA1" w:rsidRDefault="00D33EEF" w:rsidP="00FB1AA1">
      <w:pPr>
        <w:jc w:val="both"/>
        <w:rPr>
          <w:rFonts w:ascii="GHEA Grapalat" w:hAnsi="GHEA Grapalat" w:cs="Sylfaen"/>
          <w:i/>
          <w:sz w:val="16"/>
          <w:szCs w:val="16"/>
          <w:lang w:val="hy-AM" w:eastAsia="ru-RU"/>
        </w:rPr>
      </w:pPr>
      <w:r w:rsidRPr="00FB1AA1">
        <w:rPr>
          <w:rFonts w:ascii="GHEA Grapalat" w:hAnsi="GHEA Grapalat" w:cs="Sylfaen"/>
          <w:i/>
          <w:sz w:val="16"/>
          <w:szCs w:val="16"/>
          <w:lang w:val="hy-AM" w:eastAsia="ru-RU"/>
        </w:rPr>
        <w:t>-եթե գնման հայտով տվյալ չափաբաժնի գնման գինը չի գերազանցում գնումների բազային միավորի քսանհինգապատիկը և նախատեսված չէ կանխավճար</w:t>
      </w:r>
    </w:p>
    <w:p w14:paraId="174433E0" w14:textId="77777777" w:rsidR="00D33EEF" w:rsidRPr="00FB1AA1" w:rsidRDefault="00D33EEF" w:rsidP="00FB1AA1">
      <w:pPr>
        <w:jc w:val="both"/>
        <w:rPr>
          <w:rFonts w:ascii="GHEA Grapalat" w:hAnsi="GHEA Grapalat" w:cs="Sylfaen"/>
          <w:i/>
          <w:sz w:val="16"/>
          <w:szCs w:val="16"/>
          <w:lang w:val="hy-AM" w:eastAsia="ru-RU"/>
        </w:rPr>
      </w:pPr>
      <w:r w:rsidRPr="00FB1AA1">
        <w:rPr>
          <w:rFonts w:ascii="GHEA Grapalat" w:hAnsi="GHEA Grapalat" w:cs="Sylfaen"/>
          <w:i/>
          <w:sz w:val="16"/>
          <w:szCs w:val="16"/>
          <w:lang w:val="hy-AM" w:eastAsia="ru-RU"/>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p w14:paraId="2E86C4A9" w14:textId="77777777" w:rsidR="00D33EEF" w:rsidRPr="00FB1AA1" w:rsidRDefault="00D33EEF" w:rsidP="00FB1AA1">
      <w:pPr>
        <w:rPr>
          <w:rFonts w:ascii="Calibri" w:hAnsi="Calibri"/>
          <w:sz w:val="20"/>
          <w:szCs w:val="20"/>
          <w:vertAlign w:val="superscript"/>
          <w:lang w:val="hy-AM" w:eastAsia="ru-RU"/>
        </w:rPr>
      </w:pPr>
    </w:p>
    <w:p w14:paraId="03334849" w14:textId="77777777" w:rsidR="00D33EEF" w:rsidRPr="00FB1AA1" w:rsidRDefault="00D33EEF" w:rsidP="00FB1AA1">
      <w:pPr>
        <w:rPr>
          <w:rFonts w:ascii="GHEA Grapalat" w:hAnsi="GHEA Grapalat" w:cs="Sylfaen"/>
          <w:i/>
          <w:sz w:val="16"/>
          <w:szCs w:val="16"/>
          <w:lang w:val="hy-AM" w:eastAsia="ru-RU"/>
        </w:rPr>
      </w:pPr>
      <w:r w:rsidRPr="00FB1AA1">
        <w:rPr>
          <w:rFonts w:ascii="Times Armenian" w:hAnsi="Times Armenian"/>
          <w:sz w:val="20"/>
          <w:szCs w:val="20"/>
          <w:vertAlign w:val="superscript"/>
          <w:lang w:val="x-none" w:eastAsia="ru-RU"/>
        </w:rPr>
        <w:footnoteRef/>
      </w:r>
      <w:r w:rsidRPr="00FB1AA1">
        <w:rPr>
          <w:rFonts w:ascii="Calibri" w:hAnsi="Calibri"/>
          <w:sz w:val="20"/>
          <w:szCs w:val="20"/>
          <w:vertAlign w:val="superscript"/>
          <w:lang w:val="hy-AM" w:eastAsia="ru-RU"/>
        </w:rPr>
        <w:t>.2</w:t>
      </w:r>
      <w:r w:rsidRPr="00FB1AA1">
        <w:rPr>
          <w:rFonts w:ascii="Times Armenian" w:hAnsi="Times Armenian"/>
          <w:sz w:val="20"/>
          <w:szCs w:val="20"/>
          <w:vertAlign w:val="superscript"/>
          <w:lang w:val="x-none" w:eastAsia="ru-RU"/>
        </w:rPr>
        <w:t xml:space="preserve"> </w:t>
      </w:r>
      <w:r w:rsidRPr="00FB1AA1">
        <w:rPr>
          <w:rFonts w:ascii="GHEA Grapalat" w:hAnsi="GHEA Grapalat" w:cs="Sylfaen"/>
          <w:i/>
          <w:sz w:val="16"/>
          <w:szCs w:val="16"/>
          <w:lang w:val="hy-AM" w:eastAsia="ru-RU"/>
        </w:rPr>
        <w:t>Եթե գնման հայտով տվյալ չափաբաժնի գնման գինը</w:t>
      </w:r>
      <w:r w:rsidRPr="00FB1AA1">
        <w:rPr>
          <w:rFonts w:ascii="MS Mincho" w:eastAsia="MS Mincho" w:hAnsi="MS Mincho" w:cs="MS Mincho" w:hint="eastAsia"/>
          <w:i/>
          <w:sz w:val="16"/>
          <w:szCs w:val="16"/>
          <w:lang w:val="hy-AM" w:eastAsia="ru-RU"/>
        </w:rPr>
        <w:t>․</w:t>
      </w:r>
    </w:p>
    <w:p w14:paraId="6168D788" w14:textId="77777777" w:rsidR="00D33EEF" w:rsidRPr="00FB1AA1" w:rsidRDefault="00D33EEF" w:rsidP="00FB1AA1">
      <w:pPr>
        <w:rPr>
          <w:rFonts w:ascii="GHEA Grapalat" w:hAnsi="GHEA Grapalat" w:cs="Sylfaen"/>
          <w:i/>
          <w:sz w:val="16"/>
          <w:szCs w:val="16"/>
          <w:lang w:val="hy-AM" w:eastAsia="ru-RU"/>
        </w:rPr>
      </w:pPr>
      <w:r w:rsidRPr="00FB1AA1">
        <w:rPr>
          <w:rFonts w:ascii="GHEA Grapalat" w:hAnsi="GHEA Grapalat" w:cs="Sylfaen"/>
          <w:i/>
          <w:sz w:val="16"/>
          <w:szCs w:val="16"/>
          <w:lang w:val="hy-AM" w:eastAsia="ru-RU"/>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r w:rsidRPr="00FB1AA1">
        <w:rPr>
          <w:rFonts w:ascii="MS Mincho" w:eastAsia="MS Mincho" w:hAnsi="MS Mincho" w:cs="MS Mincho" w:hint="eastAsia"/>
          <w:i/>
          <w:sz w:val="16"/>
          <w:szCs w:val="16"/>
          <w:lang w:val="hy-AM" w:eastAsia="ru-RU"/>
        </w:rPr>
        <w:t>․</w:t>
      </w:r>
    </w:p>
    <w:p w14:paraId="02A7EB7B" w14:textId="5E37B48C" w:rsidR="00D33EEF" w:rsidRPr="004B72E3" w:rsidRDefault="00D33EEF" w:rsidP="00120F8A">
      <w:pPr>
        <w:pStyle w:val="af2"/>
        <w:jc w:val="both"/>
        <w:rPr>
          <w:rFonts w:ascii="GHEA Grapalat" w:hAnsi="GHEA Grapalat" w:cs="Sylfaen"/>
          <w:i/>
          <w:sz w:val="16"/>
          <w:szCs w:val="16"/>
          <w:lang w:val="hy-AM"/>
        </w:rPr>
      </w:pPr>
    </w:p>
    <w:p w14:paraId="7F0173D2" w14:textId="77777777" w:rsidR="00D33EEF" w:rsidRPr="00120F8A" w:rsidRDefault="00D33EEF" w:rsidP="001D2074">
      <w:pPr>
        <w:pStyle w:val="af2"/>
        <w:rPr>
          <w:rFonts w:ascii="Calibri" w:hAnsi="Calibri"/>
          <w:vertAlign w:val="superscript"/>
          <w:lang w:val="hy-AM"/>
        </w:rPr>
      </w:pPr>
    </w:p>
    <w:p w14:paraId="75C52A96" w14:textId="162081E5" w:rsidR="00D33EEF" w:rsidRPr="00D7161C" w:rsidRDefault="00D33EEF" w:rsidP="00D7161C">
      <w:pPr>
        <w:pStyle w:val="af2"/>
        <w:rPr>
          <w:rFonts w:asciiTheme="minorHAnsi" w:hAnsiTheme="minorHAnsi" w:cs="Sylfaen"/>
          <w:i/>
          <w:sz w:val="16"/>
          <w:szCs w:val="16"/>
          <w:lang w:val="hy-AM"/>
        </w:rPr>
      </w:pPr>
    </w:p>
    <w:p w14:paraId="0E0AC6B0" w14:textId="0601205F" w:rsidR="00D33EEF" w:rsidRPr="005D7B02" w:rsidRDefault="00D33EEF" w:rsidP="001D2074">
      <w:pPr>
        <w:pStyle w:val="af2"/>
        <w:rPr>
          <w:rFonts w:ascii="GHEA Grapalat" w:hAnsi="GHEA Grapalat" w:cs="Sylfaen"/>
          <w:i/>
          <w:sz w:val="16"/>
          <w:szCs w:val="16"/>
          <w:lang w:val="hy-AM"/>
        </w:rPr>
      </w:pPr>
    </w:p>
  </w:footnote>
  <w:footnote w:id="6">
    <w:p w14:paraId="5DFE41C0" w14:textId="1CF5350E" w:rsidR="00D33EEF" w:rsidRPr="005D7B02" w:rsidRDefault="00D33EEF" w:rsidP="00501A05">
      <w:pPr>
        <w:pStyle w:val="af2"/>
        <w:rPr>
          <w:rFonts w:ascii="GHEA Grapalat" w:hAnsi="GHEA Grapalat" w:cs="Sylfaen"/>
          <w:i/>
          <w:sz w:val="16"/>
          <w:szCs w:val="16"/>
          <w:lang w:val="hy-AM"/>
        </w:rPr>
      </w:pPr>
    </w:p>
    <w:p w14:paraId="7E2D3D69" w14:textId="77777777" w:rsidR="00D33EEF" w:rsidRPr="005D7B02" w:rsidRDefault="00D33EEF">
      <w:pPr>
        <w:pStyle w:val="af2"/>
        <w:rPr>
          <w:rFonts w:ascii="Times New Roman" w:hAnsi="Times New Roman"/>
          <w:vertAlign w:val="superscript"/>
          <w:lang w:val="hy-AM"/>
        </w:rPr>
      </w:pPr>
    </w:p>
  </w:footnote>
  <w:footnote w:id="7">
    <w:p w14:paraId="4F082A8C" w14:textId="77777777" w:rsidR="00D33EEF" w:rsidRPr="007B6B93" w:rsidRDefault="00D33EEF" w:rsidP="007B6B93">
      <w:pPr>
        <w:rPr>
          <w:rFonts w:ascii="GHEA Grapalat" w:hAnsi="GHEA Grapalat" w:cs="Sylfaen"/>
          <w:i/>
          <w:sz w:val="16"/>
          <w:szCs w:val="16"/>
          <w:lang w:val="hy-AM" w:eastAsia="ru-RU"/>
        </w:rPr>
      </w:pPr>
      <w:r w:rsidRPr="007B6B93">
        <w:rPr>
          <w:rFonts w:ascii="GHEA Grapalat" w:hAnsi="GHEA Grapalat" w:cs="Sylfaen"/>
          <w:i/>
          <w:sz w:val="16"/>
          <w:szCs w:val="16"/>
          <w:lang w:val="hy-AM" w:eastAsia="ru-RU"/>
        </w:rPr>
        <w:t>-- չի գերազանցում գնումների բազային միավորի ութսունապատիկը, բայց ավելի է քսանհինգապատիկից, ապա սույն պարբերությունից հանվում են &lt;&lt; տուժանքի (հավելված 4</w:t>
      </w:r>
      <w:r w:rsidRPr="007B6B93">
        <w:rPr>
          <w:rFonts w:ascii="MS Mincho" w:eastAsia="MS Mincho" w:hAnsi="MS Mincho" w:cs="MS Mincho" w:hint="eastAsia"/>
          <w:i/>
          <w:sz w:val="16"/>
          <w:szCs w:val="16"/>
          <w:lang w:val="hy-AM" w:eastAsia="ru-RU"/>
        </w:rPr>
        <w:t>․</w:t>
      </w:r>
      <w:r w:rsidRPr="007B6B93">
        <w:rPr>
          <w:rFonts w:ascii="GHEA Grapalat" w:hAnsi="GHEA Grapalat" w:cs="Sylfaen"/>
          <w:i/>
          <w:sz w:val="16"/>
          <w:szCs w:val="16"/>
          <w:lang w:val="hy-AM" w:eastAsia="ru-RU"/>
        </w:rPr>
        <w:t xml:space="preserve">2) </w:t>
      </w:r>
      <w:r w:rsidRPr="007B6B93">
        <w:rPr>
          <w:rFonts w:ascii="GHEA Grapalat" w:hAnsi="GHEA Grapalat" w:cs="GHEA Grapalat"/>
          <w:i/>
          <w:sz w:val="16"/>
          <w:szCs w:val="16"/>
          <w:lang w:val="hy-AM" w:eastAsia="ru-RU"/>
        </w:rPr>
        <w:t>կամ</w:t>
      </w:r>
      <w:r w:rsidRPr="007B6B93">
        <w:rPr>
          <w:rFonts w:ascii="GHEA Grapalat" w:hAnsi="GHEA Grapalat" w:cs="Sylfaen"/>
          <w:i/>
          <w:sz w:val="16"/>
          <w:szCs w:val="16"/>
          <w:lang w:val="hy-AM" w:eastAsia="ru-RU"/>
        </w:rPr>
        <w:t xml:space="preserve"> &gt;&gt; </w:t>
      </w:r>
      <w:r w:rsidRPr="007B6B93">
        <w:rPr>
          <w:rFonts w:ascii="GHEA Grapalat" w:hAnsi="GHEA Grapalat" w:cs="GHEA Grapalat"/>
          <w:i/>
          <w:sz w:val="16"/>
          <w:szCs w:val="16"/>
          <w:lang w:val="hy-AM" w:eastAsia="ru-RU"/>
        </w:rPr>
        <w:t>բառերը</w:t>
      </w:r>
      <w:r w:rsidRPr="007B6B93">
        <w:rPr>
          <w:rFonts w:ascii="GHEA Grapalat" w:hAnsi="GHEA Grapalat" w:cs="Sylfaen"/>
          <w:i/>
          <w:sz w:val="16"/>
          <w:szCs w:val="16"/>
          <w:lang w:val="hy-AM" w:eastAsia="ru-RU"/>
        </w:rPr>
        <w:t xml:space="preserve">, </w:t>
      </w:r>
      <w:r w:rsidRPr="007B6B93">
        <w:rPr>
          <w:rFonts w:ascii="GHEA Grapalat" w:hAnsi="GHEA Grapalat" w:cs="GHEA Grapalat"/>
          <w:i/>
          <w:sz w:val="16"/>
          <w:szCs w:val="16"/>
          <w:lang w:val="hy-AM" w:eastAsia="ru-RU"/>
        </w:rPr>
        <w:t>իսկ</w:t>
      </w:r>
      <w:r w:rsidRPr="007B6B93">
        <w:rPr>
          <w:rFonts w:ascii="GHEA Grapalat" w:hAnsi="GHEA Grapalat" w:cs="Sylfaen"/>
          <w:i/>
          <w:sz w:val="16"/>
          <w:szCs w:val="16"/>
          <w:lang w:val="hy-AM" w:eastAsia="ru-RU"/>
        </w:rPr>
        <w:t xml:space="preserve"> &lt;&lt;20&gt;&gt; </w:t>
      </w:r>
      <w:r w:rsidRPr="007B6B93">
        <w:rPr>
          <w:rFonts w:ascii="GHEA Grapalat" w:hAnsi="GHEA Grapalat" w:cs="GHEA Grapalat"/>
          <w:i/>
          <w:sz w:val="16"/>
          <w:szCs w:val="16"/>
          <w:lang w:val="hy-AM" w:eastAsia="ru-RU"/>
        </w:rPr>
        <w:t>թիվը</w:t>
      </w:r>
      <w:r w:rsidRPr="007B6B93">
        <w:rPr>
          <w:rFonts w:ascii="GHEA Grapalat" w:hAnsi="GHEA Grapalat" w:cs="Sylfaen"/>
          <w:i/>
          <w:sz w:val="16"/>
          <w:szCs w:val="16"/>
          <w:lang w:val="hy-AM" w:eastAsia="ru-RU"/>
        </w:rPr>
        <w:t xml:space="preserve"> </w:t>
      </w:r>
      <w:r w:rsidRPr="007B6B93">
        <w:rPr>
          <w:rFonts w:ascii="GHEA Grapalat" w:hAnsi="GHEA Grapalat" w:cs="GHEA Grapalat"/>
          <w:i/>
          <w:sz w:val="16"/>
          <w:szCs w:val="16"/>
          <w:lang w:val="hy-AM" w:eastAsia="ru-RU"/>
        </w:rPr>
        <w:t>փոխարինվում</w:t>
      </w:r>
      <w:r w:rsidRPr="007B6B93">
        <w:rPr>
          <w:rFonts w:ascii="GHEA Grapalat" w:hAnsi="GHEA Grapalat" w:cs="Sylfaen"/>
          <w:i/>
          <w:sz w:val="16"/>
          <w:szCs w:val="16"/>
          <w:lang w:val="hy-AM" w:eastAsia="ru-RU"/>
        </w:rPr>
        <w:t xml:space="preserve"> </w:t>
      </w:r>
      <w:r w:rsidRPr="007B6B93">
        <w:rPr>
          <w:rFonts w:ascii="GHEA Grapalat" w:hAnsi="GHEA Grapalat" w:cs="GHEA Grapalat"/>
          <w:i/>
          <w:sz w:val="16"/>
          <w:szCs w:val="16"/>
          <w:lang w:val="hy-AM" w:eastAsia="ru-RU"/>
        </w:rPr>
        <w:t>է</w:t>
      </w:r>
      <w:r w:rsidRPr="007B6B93">
        <w:rPr>
          <w:rFonts w:ascii="GHEA Grapalat" w:hAnsi="GHEA Grapalat" w:cs="Sylfaen"/>
          <w:i/>
          <w:sz w:val="16"/>
          <w:szCs w:val="16"/>
          <w:lang w:val="hy-AM" w:eastAsia="ru-RU"/>
        </w:rPr>
        <w:t xml:space="preserve"> &lt;&lt;90&gt;&gt; թվով,</w:t>
      </w:r>
    </w:p>
    <w:p w14:paraId="07551A99" w14:textId="77777777" w:rsidR="00D33EEF" w:rsidRPr="007B6B93" w:rsidRDefault="00D33EEF" w:rsidP="007B6B93">
      <w:pPr>
        <w:rPr>
          <w:rFonts w:ascii="GHEA Grapalat" w:hAnsi="GHEA Grapalat" w:cs="Sylfaen"/>
          <w:i/>
          <w:color w:val="000000" w:themeColor="text1"/>
          <w:sz w:val="16"/>
          <w:szCs w:val="16"/>
          <w:lang w:val="hy-AM" w:eastAsia="ru-RU"/>
        </w:rPr>
      </w:pPr>
      <w:r w:rsidRPr="007B6B93">
        <w:rPr>
          <w:rFonts w:ascii="GHEA Grapalat" w:hAnsi="GHEA Grapalat" w:cs="Sylfaen"/>
          <w:i/>
          <w:sz w:val="16"/>
          <w:szCs w:val="16"/>
          <w:lang w:val="hy-AM" w:eastAsia="ru-RU"/>
        </w:rPr>
        <w:t xml:space="preserve">- </w:t>
      </w:r>
      <w:r w:rsidRPr="007B6B93">
        <w:rPr>
          <w:rFonts w:ascii="GHEA Grapalat" w:hAnsi="GHEA Grapalat" w:cs="Sylfaen"/>
          <w:i/>
          <w:color w:val="000000" w:themeColor="text1"/>
          <w:sz w:val="16"/>
          <w:szCs w:val="16"/>
          <w:highlight w:val="yellow"/>
          <w:lang w:val="hy-AM" w:eastAsia="ru-RU"/>
        </w:rPr>
        <w:t>գերազանցում է գնումների բազային միավորիութսունապատիկը, ապա սույն պարբերությունից հանվում է &lt;&lt; տուժանքի (հավելված 4</w:t>
      </w:r>
      <w:r w:rsidRPr="007B6B93">
        <w:rPr>
          <w:rFonts w:ascii="MS Mincho" w:eastAsia="MS Mincho" w:hAnsi="MS Mincho" w:cs="MS Mincho" w:hint="eastAsia"/>
          <w:i/>
          <w:color w:val="000000" w:themeColor="text1"/>
          <w:sz w:val="16"/>
          <w:szCs w:val="16"/>
          <w:highlight w:val="yellow"/>
          <w:lang w:val="hy-AM" w:eastAsia="ru-RU"/>
        </w:rPr>
        <w:t>․</w:t>
      </w:r>
      <w:r w:rsidRPr="007B6B93">
        <w:rPr>
          <w:rFonts w:ascii="GHEA Grapalat" w:hAnsi="GHEA Grapalat" w:cs="Sylfaen"/>
          <w:i/>
          <w:color w:val="000000" w:themeColor="text1"/>
          <w:sz w:val="16"/>
          <w:szCs w:val="16"/>
          <w:highlight w:val="yellow"/>
          <w:lang w:val="hy-AM" w:eastAsia="ru-RU"/>
        </w:rPr>
        <w:t xml:space="preserve">2) </w:t>
      </w:r>
      <w:r w:rsidRPr="007B6B93">
        <w:rPr>
          <w:rFonts w:ascii="GHEA Grapalat" w:hAnsi="GHEA Grapalat" w:cs="GHEA Grapalat"/>
          <w:i/>
          <w:color w:val="000000" w:themeColor="text1"/>
          <w:sz w:val="16"/>
          <w:szCs w:val="16"/>
          <w:highlight w:val="yellow"/>
          <w:lang w:val="hy-AM" w:eastAsia="ru-RU"/>
        </w:rPr>
        <w:t>կամ</w:t>
      </w:r>
      <w:r w:rsidRPr="007B6B93">
        <w:rPr>
          <w:rFonts w:ascii="GHEA Grapalat" w:hAnsi="GHEA Grapalat" w:cs="Sylfaen"/>
          <w:i/>
          <w:color w:val="000000" w:themeColor="text1"/>
          <w:sz w:val="16"/>
          <w:szCs w:val="16"/>
          <w:highlight w:val="yellow"/>
          <w:lang w:val="hy-AM" w:eastAsia="ru-RU"/>
        </w:rPr>
        <w:t xml:space="preserve"> &gt;&gt; </w:t>
      </w:r>
      <w:r w:rsidRPr="007B6B93">
        <w:rPr>
          <w:rFonts w:ascii="GHEA Grapalat" w:hAnsi="GHEA Grapalat" w:cs="GHEA Grapalat"/>
          <w:i/>
          <w:color w:val="000000" w:themeColor="text1"/>
          <w:sz w:val="16"/>
          <w:szCs w:val="16"/>
          <w:highlight w:val="yellow"/>
          <w:lang w:val="hy-AM" w:eastAsia="ru-RU"/>
        </w:rPr>
        <w:t>բառերը</w:t>
      </w:r>
      <w:r w:rsidRPr="007B6B93">
        <w:rPr>
          <w:rFonts w:ascii="GHEA Grapalat" w:hAnsi="GHEA Grapalat" w:cs="Sylfaen"/>
          <w:i/>
          <w:color w:val="000000" w:themeColor="text1"/>
          <w:sz w:val="16"/>
          <w:szCs w:val="16"/>
          <w:highlight w:val="yellow"/>
          <w:lang w:val="hy-AM" w:eastAsia="ru-RU"/>
        </w:rPr>
        <w:t xml:space="preserve">, &lt;&lt;15&gt;&gt; </w:t>
      </w:r>
      <w:r w:rsidRPr="007B6B93">
        <w:rPr>
          <w:rFonts w:ascii="GHEA Grapalat" w:hAnsi="GHEA Grapalat" w:cs="GHEA Grapalat"/>
          <w:i/>
          <w:color w:val="000000" w:themeColor="text1"/>
          <w:sz w:val="16"/>
          <w:szCs w:val="16"/>
          <w:highlight w:val="yellow"/>
          <w:lang w:val="hy-AM" w:eastAsia="ru-RU"/>
        </w:rPr>
        <w:t>թիվը</w:t>
      </w:r>
      <w:r w:rsidRPr="007B6B93">
        <w:rPr>
          <w:rFonts w:ascii="GHEA Grapalat" w:hAnsi="GHEA Grapalat" w:cs="Sylfaen"/>
          <w:i/>
          <w:color w:val="000000" w:themeColor="text1"/>
          <w:sz w:val="16"/>
          <w:szCs w:val="16"/>
          <w:highlight w:val="yellow"/>
          <w:lang w:val="hy-AM" w:eastAsia="ru-RU"/>
        </w:rPr>
        <w:t xml:space="preserve"> </w:t>
      </w:r>
      <w:r w:rsidRPr="007B6B93">
        <w:rPr>
          <w:rFonts w:ascii="GHEA Grapalat" w:hAnsi="GHEA Grapalat" w:cs="GHEA Grapalat"/>
          <w:i/>
          <w:color w:val="000000" w:themeColor="text1"/>
          <w:sz w:val="16"/>
          <w:szCs w:val="16"/>
          <w:highlight w:val="yellow"/>
          <w:lang w:val="hy-AM" w:eastAsia="ru-RU"/>
        </w:rPr>
        <w:t>փոխարինվում</w:t>
      </w:r>
      <w:r w:rsidRPr="007B6B93">
        <w:rPr>
          <w:rFonts w:ascii="GHEA Grapalat" w:hAnsi="GHEA Grapalat" w:cs="Sylfaen"/>
          <w:i/>
          <w:color w:val="000000" w:themeColor="text1"/>
          <w:sz w:val="16"/>
          <w:szCs w:val="16"/>
          <w:highlight w:val="yellow"/>
          <w:lang w:val="hy-AM" w:eastAsia="ru-RU"/>
        </w:rPr>
        <w:t xml:space="preserve"> </w:t>
      </w:r>
      <w:r w:rsidRPr="007B6B93">
        <w:rPr>
          <w:rFonts w:ascii="GHEA Grapalat" w:hAnsi="GHEA Grapalat" w:cs="GHEA Grapalat"/>
          <w:i/>
          <w:color w:val="000000" w:themeColor="text1"/>
          <w:sz w:val="16"/>
          <w:szCs w:val="16"/>
          <w:highlight w:val="yellow"/>
          <w:lang w:val="hy-AM" w:eastAsia="ru-RU"/>
        </w:rPr>
        <w:t>է</w:t>
      </w:r>
      <w:r w:rsidRPr="007B6B93">
        <w:rPr>
          <w:rFonts w:ascii="GHEA Grapalat" w:hAnsi="GHEA Grapalat" w:cs="Sylfaen"/>
          <w:i/>
          <w:color w:val="000000" w:themeColor="text1"/>
          <w:sz w:val="16"/>
          <w:szCs w:val="16"/>
          <w:highlight w:val="yellow"/>
          <w:lang w:val="hy-AM" w:eastAsia="ru-RU"/>
        </w:rPr>
        <w:t xml:space="preserve"> &lt;&lt;30&gt;&gt; </w:t>
      </w:r>
      <w:r w:rsidRPr="007B6B93">
        <w:rPr>
          <w:rFonts w:ascii="GHEA Grapalat" w:hAnsi="GHEA Grapalat" w:cs="GHEA Grapalat"/>
          <w:i/>
          <w:color w:val="000000" w:themeColor="text1"/>
          <w:sz w:val="16"/>
          <w:szCs w:val="16"/>
          <w:highlight w:val="yellow"/>
          <w:lang w:val="hy-AM" w:eastAsia="ru-RU"/>
        </w:rPr>
        <w:t>թվով</w:t>
      </w:r>
      <w:r w:rsidRPr="007B6B93">
        <w:rPr>
          <w:rFonts w:ascii="GHEA Grapalat" w:hAnsi="GHEA Grapalat" w:cs="Sylfaen"/>
          <w:i/>
          <w:color w:val="000000" w:themeColor="text1"/>
          <w:sz w:val="16"/>
          <w:szCs w:val="16"/>
          <w:highlight w:val="yellow"/>
          <w:lang w:val="hy-AM" w:eastAsia="ru-RU"/>
        </w:rPr>
        <w:t xml:space="preserve">, </w:t>
      </w:r>
      <w:r w:rsidRPr="007B6B93">
        <w:rPr>
          <w:rFonts w:ascii="GHEA Grapalat" w:hAnsi="GHEA Grapalat" w:cs="GHEA Grapalat"/>
          <w:i/>
          <w:color w:val="000000" w:themeColor="text1"/>
          <w:sz w:val="16"/>
          <w:szCs w:val="16"/>
          <w:highlight w:val="yellow"/>
          <w:lang w:val="hy-AM" w:eastAsia="ru-RU"/>
        </w:rPr>
        <w:t>իսկ</w:t>
      </w:r>
      <w:r w:rsidRPr="007B6B93">
        <w:rPr>
          <w:rFonts w:ascii="GHEA Grapalat" w:hAnsi="GHEA Grapalat" w:cs="Sylfaen"/>
          <w:i/>
          <w:color w:val="000000" w:themeColor="text1"/>
          <w:sz w:val="16"/>
          <w:szCs w:val="16"/>
          <w:highlight w:val="yellow"/>
          <w:lang w:val="hy-AM" w:eastAsia="ru-RU"/>
        </w:rPr>
        <w:t xml:space="preserve"> &lt;&lt;20&gt;&gt; </w:t>
      </w:r>
      <w:r w:rsidRPr="007B6B93">
        <w:rPr>
          <w:rFonts w:ascii="GHEA Grapalat" w:hAnsi="GHEA Grapalat" w:cs="GHEA Grapalat"/>
          <w:i/>
          <w:color w:val="000000" w:themeColor="text1"/>
          <w:sz w:val="16"/>
          <w:szCs w:val="16"/>
          <w:highlight w:val="yellow"/>
          <w:lang w:val="hy-AM" w:eastAsia="ru-RU"/>
        </w:rPr>
        <w:t>թիվը՝</w:t>
      </w:r>
      <w:r w:rsidRPr="007B6B93">
        <w:rPr>
          <w:rFonts w:ascii="GHEA Grapalat" w:hAnsi="GHEA Grapalat" w:cs="Sylfaen"/>
          <w:i/>
          <w:color w:val="000000" w:themeColor="text1"/>
          <w:sz w:val="16"/>
          <w:szCs w:val="16"/>
          <w:highlight w:val="yellow"/>
          <w:lang w:val="hy-AM" w:eastAsia="ru-RU"/>
        </w:rPr>
        <w:t xml:space="preserve"> &lt;&lt;90&gt;&gt; </w:t>
      </w:r>
      <w:r w:rsidRPr="007B6B93">
        <w:rPr>
          <w:rFonts w:ascii="GHEA Grapalat" w:hAnsi="GHEA Grapalat" w:cs="GHEA Grapalat"/>
          <w:i/>
          <w:color w:val="000000" w:themeColor="text1"/>
          <w:sz w:val="16"/>
          <w:szCs w:val="16"/>
          <w:highlight w:val="yellow"/>
          <w:lang w:val="hy-AM" w:eastAsia="ru-RU"/>
        </w:rPr>
        <w:t>թվով</w:t>
      </w:r>
      <w:r w:rsidRPr="007B6B93">
        <w:rPr>
          <w:rFonts w:ascii="GHEA Grapalat" w:hAnsi="GHEA Grapalat" w:cs="Sylfaen"/>
          <w:i/>
          <w:color w:val="000000" w:themeColor="text1"/>
          <w:sz w:val="16"/>
          <w:szCs w:val="16"/>
          <w:highlight w:val="yellow"/>
          <w:lang w:val="hy-AM" w:eastAsia="ru-RU"/>
        </w:rPr>
        <w:t>,</w:t>
      </w:r>
    </w:p>
    <w:p w14:paraId="66EA1BF9" w14:textId="77777777" w:rsidR="00D33EEF" w:rsidRPr="007B6B93" w:rsidRDefault="00D33EEF" w:rsidP="007B6B93">
      <w:pPr>
        <w:rPr>
          <w:rFonts w:ascii="GHEA Grapalat" w:hAnsi="GHEA Grapalat" w:cs="Sylfaen"/>
          <w:i/>
          <w:sz w:val="16"/>
          <w:szCs w:val="16"/>
          <w:lang w:val="hy-AM" w:eastAsia="ru-RU"/>
        </w:rPr>
      </w:pPr>
      <w:r w:rsidRPr="007B6B93">
        <w:rPr>
          <w:rFonts w:ascii="GHEA Grapalat" w:hAnsi="GHEA Grapalat" w:cs="Sylfaen"/>
          <w:i/>
          <w:sz w:val="16"/>
          <w:szCs w:val="16"/>
          <w:lang w:val="hy-AM" w:eastAsia="ru-RU"/>
        </w:rPr>
        <w:t>12 Եթե ՝</w:t>
      </w:r>
    </w:p>
    <w:p w14:paraId="3E4008BB" w14:textId="77777777" w:rsidR="00D33EEF" w:rsidRPr="007B6B93" w:rsidRDefault="00D33EEF" w:rsidP="007B6B93">
      <w:pPr>
        <w:jc w:val="both"/>
        <w:rPr>
          <w:rFonts w:ascii="GHEA Grapalat" w:hAnsi="GHEA Grapalat" w:cs="Sylfaen"/>
          <w:i/>
          <w:sz w:val="16"/>
          <w:szCs w:val="16"/>
          <w:lang w:val="hy-AM" w:eastAsia="ru-RU"/>
        </w:rPr>
      </w:pPr>
      <w:r w:rsidRPr="007B6B93">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399BCFA4" w14:textId="77777777" w:rsidR="00D33EEF" w:rsidRPr="007B6B93" w:rsidRDefault="00D33EEF" w:rsidP="007B6B93">
      <w:pPr>
        <w:jc w:val="both"/>
        <w:rPr>
          <w:rFonts w:ascii="GHEA Grapalat" w:hAnsi="GHEA Grapalat" w:cs="Sylfaen"/>
          <w:i/>
          <w:sz w:val="16"/>
          <w:szCs w:val="16"/>
          <w:lang w:val="hy-AM" w:eastAsia="ru-RU"/>
        </w:rPr>
      </w:pPr>
      <w:r w:rsidRPr="007B6B93">
        <w:rPr>
          <w:rFonts w:ascii="GHEA Grapalat" w:hAnsi="GHEA Grapalat" w:cs="Sylfaen"/>
          <w:i/>
          <w:sz w:val="16"/>
          <w:szCs w:val="16"/>
          <w:lang w:val="hy-AM" w:eastAsia="ru-RU"/>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այդփուլի գումարի նկատմամբ հաշվարկված համամասնությամբ</w:t>
      </w:r>
      <w:r w:rsidRPr="007B6B93" w:rsidDel="00864B45">
        <w:rPr>
          <w:rFonts w:ascii="GHEA Grapalat" w:hAnsi="GHEA Grapalat" w:cs="Sylfaen"/>
          <w:i/>
          <w:sz w:val="16"/>
          <w:szCs w:val="16"/>
          <w:lang w:val="hy-AM" w:eastAsia="ru-RU"/>
        </w:rPr>
        <w:t xml:space="preserve"> </w:t>
      </w:r>
      <w:r w:rsidRPr="007B6B93">
        <w:rPr>
          <w:rFonts w:ascii="GHEA Grapalat" w:hAnsi="GHEA Grapalat" w:cs="Sylfaen"/>
          <w:i/>
          <w:sz w:val="16"/>
          <w:szCs w:val="16"/>
          <w:lang w:val="hy-AM" w:eastAsia="ru-RU"/>
        </w:rPr>
        <w:t>: Երաշխիքի ձևով որակավորման ապահովումը ընտրված մասնակիցը ներկայացնում է 4.1 հավելվածի համաձայն: ” , իսկ հավելված 4-ը հրավերից հանվում է :</w:t>
      </w:r>
    </w:p>
    <w:p w14:paraId="29799B06" w14:textId="77777777" w:rsidR="00D33EEF" w:rsidRPr="007B6B93" w:rsidRDefault="00D33EEF" w:rsidP="007B6B93">
      <w:pPr>
        <w:rPr>
          <w:rFonts w:ascii="GHEA Grapalat" w:hAnsi="GHEA Grapalat" w:cs="Sylfaen"/>
          <w:i/>
          <w:sz w:val="16"/>
          <w:szCs w:val="16"/>
          <w:lang w:val="hy-AM" w:eastAsia="ru-RU"/>
        </w:rPr>
      </w:pPr>
      <w:r w:rsidRPr="007B6B93">
        <w:rPr>
          <w:rFonts w:ascii="GHEA Grapalat" w:hAnsi="GHEA Grapalat" w:cs="Sylfaen"/>
          <w:i/>
          <w:sz w:val="16"/>
          <w:szCs w:val="16"/>
          <w:vertAlign w:val="superscript"/>
          <w:lang w:val="hy-AM" w:eastAsia="ru-RU"/>
        </w:rPr>
        <w:t xml:space="preserve">13 </w:t>
      </w:r>
      <w:r w:rsidRPr="007B6B93">
        <w:rPr>
          <w:rFonts w:ascii="GHEA Grapalat" w:hAnsi="GHEA Grapalat" w:cs="Sylfaen"/>
          <w:i/>
          <w:sz w:val="16"/>
          <w:szCs w:val="16"/>
          <w:lang w:val="hy-AM" w:eastAsia="ru-RU"/>
        </w:rPr>
        <w:t>Եթե գնման հայտով գնվելիք աշխատանքի գինը չի գերազանցում 25 մլն. ՀՀ դրամը, ապա</w:t>
      </w:r>
      <w:r w:rsidRPr="007B6B93">
        <w:rPr>
          <w:sz w:val="20"/>
          <w:szCs w:val="20"/>
          <w:lang w:val="hy-AM" w:eastAsia="ru-RU"/>
        </w:rPr>
        <w:t xml:space="preserve"> </w:t>
      </w:r>
      <w:r w:rsidRPr="007B6B93">
        <w:rPr>
          <w:rFonts w:ascii="GHEA Grapalat" w:hAnsi="GHEA Grapalat" w:cs="Sylfaen"/>
          <w:i/>
          <w:sz w:val="16"/>
          <w:szCs w:val="16"/>
          <w:lang w:val="hy-AM" w:eastAsia="ru-RU"/>
        </w:rPr>
        <w:t>“բանկային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393D03DB" w14:textId="77777777" w:rsidR="00D33EEF" w:rsidRPr="007B6B93" w:rsidRDefault="00D33EEF" w:rsidP="007B6B93">
      <w:pPr>
        <w:rPr>
          <w:sz w:val="20"/>
          <w:szCs w:val="20"/>
          <w:vertAlign w:val="superscript"/>
          <w:lang w:val="hy-AM" w:eastAsia="ru-RU"/>
        </w:rPr>
      </w:pPr>
    </w:p>
    <w:p w14:paraId="2899DD1B" w14:textId="646AFDD6" w:rsidR="00D33EEF" w:rsidRPr="003C703C" w:rsidRDefault="00D33EEF">
      <w:pPr>
        <w:pStyle w:val="af2"/>
        <w:rPr>
          <w:rFonts w:ascii="GHEA Grapalat" w:hAnsi="GHEA Grapalat"/>
          <w:lang w:val="hy-AM"/>
        </w:rPr>
      </w:pPr>
    </w:p>
  </w:footnote>
  <w:footnote w:id="8">
    <w:p w14:paraId="31C4274E" w14:textId="3A0A0792" w:rsidR="00D33EEF" w:rsidRPr="00D84DF6" w:rsidRDefault="00D33EEF" w:rsidP="00EF4630">
      <w:pPr>
        <w:pStyle w:val="af2"/>
        <w:jc w:val="both"/>
        <w:rPr>
          <w:rFonts w:ascii="Sylfaen" w:hAnsi="Sylfaen" w:cs="Sylfaen"/>
          <w:lang w:val="hy-AM"/>
        </w:rPr>
      </w:pPr>
    </w:p>
  </w:footnote>
  <w:footnote w:id="9">
    <w:p w14:paraId="143331EE" w14:textId="124A40B8" w:rsidR="00D33EEF" w:rsidRPr="00D84DF6" w:rsidRDefault="00D33EEF" w:rsidP="00E74BF6">
      <w:pPr>
        <w:pStyle w:val="af2"/>
        <w:jc w:val="both"/>
        <w:rPr>
          <w:rFonts w:asciiTheme="minorHAnsi" w:hAnsiTheme="minorHAnsi" w:cs="Sylfaen"/>
          <w:i/>
          <w:sz w:val="16"/>
          <w:szCs w:val="16"/>
          <w:lang w:val="hy-AM"/>
        </w:rPr>
      </w:pPr>
    </w:p>
  </w:footnote>
  <w:footnote w:id="10">
    <w:p w14:paraId="0B0F20FA" w14:textId="77777777" w:rsidR="00D33EEF" w:rsidRPr="005D7B02" w:rsidRDefault="00D33EEF">
      <w:pPr>
        <w:pStyle w:val="af2"/>
        <w:rPr>
          <w:rFonts w:ascii="Calibri" w:hAnsi="Calibri"/>
        </w:rPr>
      </w:pPr>
      <w:r w:rsidRPr="005D7B02">
        <w:rPr>
          <w:rStyle w:val="af6"/>
        </w:rPr>
        <w:footnoteRef/>
      </w:r>
      <w:r w:rsidRPr="005D7B02">
        <w:t xml:space="preserve"> </w:t>
      </w:r>
      <w:r w:rsidRPr="005D7B02">
        <w:rPr>
          <w:rFonts w:ascii="GHEA Grapalat" w:hAnsi="GHEA Grapalat"/>
          <w:i/>
          <w:sz w:val="16"/>
          <w:szCs w:val="16"/>
          <w:lang w:val="hy-AM"/>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5D7B02">
          <w:rPr>
            <w:rFonts w:ascii="GHEA Grapalat" w:hAnsi="GHEA Grapalat"/>
            <w:i/>
            <w:sz w:val="16"/>
            <w:szCs w:val="16"/>
            <w:lang w:val="hy-AM"/>
          </w:rPr>
          <w:t>Standard &amp; Poor’s</w:t>
        </w:r>
      </w:hyperlink>
      <w:r w:rsidRPr="005D7B02">
        <w:rPr>
          <w:rFonts w:ascii="GHEA Grapalat" w:hAnsi="GHEA Grapalat"/>
          <w:i/>
          <w:sz w:val="16"/>
          <w:szCs w:val="16"/>
          <w:lang w:val="hy-AM"/>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11">
    <w:p w14:paraId="5E70BC0F" w14:textId="2638B36E" w:rsidR="00D33EEF" w:rsidRPr="005D7B02" w:rsidRDefault="00D33EEF" w:rsidP="00D84DF6">
      <w:pPr>
        <w:pStyle w:val="af2"/>
        <w:jc w:val="both"/>
        <w:rPr>
          <w:rFonts w:ascii="GHEA Grapalat" w:hAnsi="GHEA Grapalat" w:cs="Sylfaen"/>
          <w:lang w:val="hy-AM"/>
        </w:rPr>
      </w:pPr>
    </w:p>
    <w:p w14:paraId="712390A2" w14:textId="709A2FA9" w:rsidR="00D33EEF" w:rsidRPr="005D7B02" w:rsidRDefault="00D33EEF" w:rsidP="0091590A">
      <w:pPr>
        <w:jc w:val="both"/>
        <w:rPr>
          <w:rFonts w:ascii="GHEA Grapalat" w:hAnsi="GHEA Grapalat" w:cs="Sylfaen"/>
          <w:sz w:val="20"/>
          <w:lang w:val="hy-AM"/>
        </w:rPr>
      </w:pPr>
    </w:p>
  </w:footnote>
  <w:footnote w:id="12">
    <w:p w14:paraId="7C707974" w14:textId="77777777" w:rsidR="00D33EEF" w:rsidRPr="005D7B02" w:rsidRDefault="00D33EEF" w:rsidP="00B2572B">
      <w:pPr>
        <w:pStyle w:val="31"/>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3C703C">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3C703C">
        <w:rPr>
          <w:rFonts w:ascii="GHEA Grapalat" w:hAnsi="GHEA Grapalat"/>
          <w:i/>
          <w:sz w:val="16"/>
          <w:szCs w:val="16"/>
          <w:lang w:val="hy-AM"/>
        </w:rPr>
        <w:t>է</w:t>
      </w:r>
      <w:r w:rsidRPr="005D7B02">
        <w:rPr>
          <w:rFonts w:ascii="GHEA Grapalat" w:hAnsi="GHEA Grapalat"/>
          <w:i/>
          <w:sz w:val="16"/>
          <w:szCs w:val="16"/>
          <w:lang w:val="af-ZA"/>
        </w:rPr>
        <w:t xml:space="preserve"> </w:t>
      </w:r>
      <w:r w:rsidRPr="003C703C">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3C703C">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3C703C">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3C703C">
        <w:rPr>
          <w:rFonts w:ascii="GHEA Grapalat" w:hAnsi="GHEA Grapalat"/>
          <w:i/>
          <w:sz w:val="16"/>
          <w:szCs w:val="16"/>
          <w:lang w:val="hy-AM"/>
        </w:rPr>
        <w:t>մինչև</w:t>
      </w:r>
      <w:r w:rsidRPr="005D7B02">
        <w:rPr>
          <w:rFonts w:ascii="GHEA Grapalat" w:hAnsi="GHEA Grapalat"/>
          <w:i/>
          <w:sz w:val="16"/>
          <w:szCs w:val="16"/>
          <w:lang w:val="af-ZA"/>
        </w:rPr>
        <w:t xml:space="preserve"> </w:t>
      </w:r>
      <w:r w:rsidRPr="003C703C">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3C703C">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3C703C">
        <w:rPr>
          <w:rFonts w:ascii="GHEA Grapalat" w:hAnsi="GHEA Grapalat"/>
          <w:i/>
          <w:sz w:val="16"/>
          <w:szCs w:val="16"/>
          <w:lang w:val="hy-AM"/>
        </w:rPr>
        <w:t>հրապարակելը</w:t>
      </w:r>
      <w:r w:rsidRPr="005D7B02">
        <w:rPr>
          <w:rFonts w:ascii="GHEA Grapalat" w:hAnsi="GHEA Grapalat"/>
          <w:i/>
          <w:sz w:val="16"/>
          <w:szCs w:val="16"/>
          <w:lang w:val="hy-AM"/>
        </w:rPr>
        <w:t>:</w:t>
      </w:r>
    </w:p>
    <w:p w14:paraId="01F058D8" w14:textId="77777777" w:rsidR="00D33EEF" w:rsidRPr="005D7B02" w:rsidRDefault="00D33EEF" w:rsidP="00B2572B">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7C8D1A20" w14:textId="77777777" w:rsidR="00D33EEF" w:rsidRPr="005D7B02" w:rsidDel="00856FDE" w:rsidRDefault="00D33EEF" w:rsidP="00B2572B">
      <w:pPr>
        <w:pStyle w:val="af2"/>
        <w:rPr>
          <w:del w:id="14" w:author="User" w:date="2019-05-26T09:57:00Z"/>
          <w:i/>
          <w:lang w:val="af-ZA"/>
        </w:rPr>
      </w:pPr>
    </w:p>
  </w:footnote>
  <w:footnote w:id="13">
    <w:p w14:paraId="4E81CB63" w14:textId="77777777" w:rsidR="00D33EEF" w:rsidRPr="005D7B02" w:rsidDel="004D0559" w:rsidRDefault="00D33EEF" w:rsidP="00F02279">
      <w:pPr>
        <w:pStyle w:val="af2"/>
        <w:jc w:val="both"/>
        <w:rPr>
          <w:del w:id="15" w:author="User" w:date="2019-05-26T13:16:00Z"/>
          <w:lang w:val="hy-AM"/>
        </w:rPr>
      </w:pPr>
      <w:r w:rsidRPr="005D7B02">
        <w:rPr>
          <w:vertAlign w:val="superscript"/>
          <w:lang w:val="hy-AM"/>
        </w:rPr>
        <w:t xml:space="preserve">26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4">
    <w:p w14:paraId="64646822" w14:textId="77777777" w:rsidR="00D33EEF" w:rsidRPr="005D7B02" w:rsidDel="004D0559" w:rsidRDefault="00D33EEF" w:rsidP="00F02279">
      <w:pPr>
        <w:pStyle w:val="af2"/>
        <w:rPr>
          <w:del w:id="16" w:author="User" w:date="2019-05-26T13:16:00Z"/>
          <w:lang w:val="hy-AM"/>
        </w:rPr>
      </w:pPr>
      <w:r w:rsidRPr="005D7B02">
        <w:rPr>
          <w:vertAlign w:val="superscript"/>
          <w:lang w:val="hy-AM"/>
        </w:rPr>
        <w:t>27</w:t>
      </w:r>
      <w:r w:rsidRPr="005D7B02">
        <w:rPr>
          <w:rFonts w:ascii="GHEA Grapalat" w:hAnsi="GHEA Grapalat"/>
          <w:i/>
          <w:sz w:val="16"/>
          <w:szCs w:val="24"/>
          <w:lang w:val="hy-AM" w:eastAsia="en-US"/>
        </w:rPr>
        <w:t>Սույն կետը հանվում է պայմանագրի նախագծից, եթե կիրառելի չէ:</w:t>
      </w:r>
    </w:p>
  </w:footnote>
  <w:footnote w:id="15">
    <w:p w14:paraId="41BCC70A" w14:textId="77777777" w:rsidR="00D33EEF" w:rsidRPr="005D7B02" w:rsidRDefault="00D33EEF" w:rsidP="00F02279">
      <w:pPr>
        <w:pStyle w:val="af2"/>
        <w:jc w:val="both"/>
        <w:rPr>
          <w:rFonts w:ascii="GHEA Grapalat" w:hAnsi="GHEA Grapalat"/>
          <w:i/>
          <w:sz w:val="16"/>
          <w:szCs w:val="24"/>
          <w:lang w:val="hy-AM" w:eastAsia="en-US"/>
        </w:rPr>
      </w:pPr>
      <w:r w:rsidRPr="005D7B02">
        <w:rPr>
          <w:vertAlign w:val="superscript"/>
          <w:lang w:val="hy-AM"/>
        </w:rPr>
        <w:t>30</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022C8F0C" w14:textId="77777777" w:rsidR="00D33EEF" w:rsidRPr="005D7B02" w:rsidDel="00AC0465" w:rsidRDefault="00D33EEF" w:rsidP="00F02279">
      <w:pPr>
        <w:pStyle w:val="af2"/>
        <w:rPr>
          <w:del w:id="17" w:author="User" w:date="2019-05-26T13:21:00Z"/>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16">
    <w:p w14:paraId="02786C9F" w14:textId="77777777" w:rsidR="00D33EEF" w:rsidRPr="005D7B02" w:rsidDel="001432D3" w:rsidRDefault="00D33EEF" w:rsidP="00F02279">
      <w:pPr>
        <w:pStyle w:val="af2"/>
        <w:jc w:val="both"/>
        <w:rPr>
          <w:del w:id="18" w:author="User" w:date="2019-05-26T13:23:00Z"/>
          <w:sz w:val="16"/>
          <w:szCs w:val="16"/>
          <w:lang w:val="hy-AM"/>
        </w:rPr>
      </w:pPr>
      <w:r w:rsidRPr="005D7B02">
        <w:rPr>
          <w:vertAlign w:val="superscript"/>
          <w:lang w:val="hy-AM"/>
        </w:rPr>
        <w:t xml:space="preserve">31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7">
    <w:p w14:paraId="60EBB826" w14:textId="77777777" w:rsidR="00D33EEF" w:rsidRPr="005D7B02" w:rsidRDefault="00D33EEF" w:rsidP="00F02279">
      <w:pPr>
        <w:pStyle w:val="af2"/>
        <w:jc w:val="both"/>
        <w:rPr>
          <w:lang w:val="hy-AM"/>
        </w:rPr>
      </w:pPr>
      <w:r w:rsidRPr="005D7B02">
        <w:rPr>
          <w:vertAlign w:val="superscript"/>
          <w:lang w:val="hy-AM"/>
        </w:rPr>
        <w:t xml:space="preserve">32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18">
    <w:p w14:paraId="4E0476F8" w14:textId="77777777" w:rsidR="00D33EEF" w:rsidRPr="005D7B02" w:rsidDel="001432D3" w:rsidRDefault="00D33EEF" w:rsidP="00F02279">
      <w:pPr>
        <w:pStyle w:val="af2"/>
        <w:jc w:val="both"/>
        <w:rPr>
          <w:del w:id="19" w:author="User" w:date="2019-05-26T13:24:00Z"/>
          <w:lang w:val="hy-AM"/>
        </w:rPr>
      </w:pPr>
      <w:r w:rsidRPr="005D7B02">
        <w:rPr>
          <w:vertAlign w:val="superscript"/>
          <w:lang w:val="hy-AM"/>
        </w:rPr>
        <w:t xml:space="preserve">33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873"/>
    <w:rsid w:val="000076A1"/>
    <w:rsid w:val="0000776B"/>
    <w:rsid w:val="00012347"/>
    <w:rsid w:val="00012E2C"/>
    <w:rsid w:val="00013093"/>
    <w:rsid w:val="000132F3"/>
    <w:rsid w:val="00013C24"/>
    <w:rsid w:val="00014775"/>
    <w:rsid w:val="000149F3"/>
    <w:rsid w:val="00015CC3"/>
    <w:rsid w:val="00017484"/>
    <w:rsid w:val="000206DA"/>
    <w:rsid w:val="00020C83"/>
    <w:rsid w:val="00021823"/>
    <w:rsid w:val="00021831"/>
    <w:rsid w:val="00021C2E"/>
    <w:rsid w:val="00023384"/>
    <w:rsid w:val="000238FE"/>
    <w:rsid w:val="00024175"/>
    <w:rsid w:val="000246E6"/>
    <w:rsid w:val="00025353"/>
    <w:rsid w:val="00026351"/>
    <w:rsid w:val="000275BF"/>
    <w:rsid w:val="00030D40"/>
    <w:rsid w:val="000312D9"/>
    <w:rsid w:val="000313A6"/>
    <w:rsid w:val="000330A3"/>
    <w:rsid w:val="00033946"/>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4B9"/>
    <w:rsid w:val="00070DBB"/>
    <w:rsid w:val="00071D1C"/>
    <w:rsid w:val="00073430"/>
    <w:rsid w:val="000735B0"/>
    <w:rsid w:val="00073A04"/>
    <w:rsid w:val="00073A09"/>
    <w:rsid w:val="00075997"/>
    <w:rsid w:val="00075BF5"/>
    <w:rsid w:val="00077062"/>
    <w:rsid w:val="00077BB9"/>
    <w:rsid w:val="00080C4E"/>
    <w:rsid w:val="00080E73"/>
    <w:rsid w:val="000822C1"/>
    <w:rsid w:val="00082ADC"/>
    <w:rsid w:val="00082DE0"/>
    <w:rsid w:val="00082E96"/>
    <w:rsid w:val="000831B3"/>
    <w:rsid w:val="00083558"/>
    <w:rsid w:val="000845F6"/>
    <w:rsid w:val="00084E87"/>
    <w:rsid w:val="0008593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2A79"/>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A09"/>
    <w:rsid w:val="000C6F81"/>
    <w:rsid w:val="000C760E"/>
    <w:rsid w:val="000D07A4"/>
    <w:rsid w:val="000D07E4"/>
    <w:rsid w:val="000D10F1"/>
    <w:rsid w:val="000D16B6"/>
    <w:rsid w:val="000D2054"/>
    <w:rsid w:val="000D2527"/>
    <w:rsid w:val="000D3188"/>
    <w:rsid w:val="000D34C8"/>
    <w:rsid w:val="000D3B6D"/>
    <w:rsid w:val="000D4471"/>
    <w:rsid w:val="000D4C8D"/>
    <w:rsid w:val="000D50A0"/>
    <w:rsid w:val="000D52A5"/>
    <w:rsid w:val="000D5766"/>
    <w:rsid w:val="000D590A"/>
    <w:rsid w:val="000D6A89"/>
    <w:rsid w:val="000D6C21"/>
    <w:rsid w:val="000D701E"/>
    <w:rsid w:val="000D77C1"/>
    <w:rsid w:val="000E0C4B"/>
    <w:rsid w:val="000E1C31"/>
    <w:rsid w:val="000E21E6"/>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10E0"/>
    <w:rsid w:val="00101445"/>
    <w:rsid w:val="00101C9A"/>
    <w:rsid w:val="00101F06"/>
    <w:rsid w:val="00102291"/>
    <w:rsid w:val="0010323D"/>
    <w:rsid w:val="00104861"/>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35B6"/>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475"/>
    <w:rsid w:val="00164BBC"/>
    <w:rsid w:val="0016519F"/>
    <w:rsid w:val="001669C1"/>
    <w:rsid w:val="001679A6"/>
    <w:rsid w:val="001724D7"/>
    <w:rsid w:val="00172BD7"/>
    <w:rsid w:val="001732FB"/>
    <w:rsid w:val="00174491"/>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91D5F"/>
    <w:rsid w:val="00192606"/>
    <w:rsid w:val="00192A1F"/>
    <w:rsid w:val="001932A7"/>
    <w:rsid w:val="00193871"/>
    <w:rsid w:val="0019419E"/>
    <w:rsid w:val="00194598"/>
    <w:rsid w:val="00194C6E"/>
    <w:rsid w:val="00194DBD"/>
    <w:rsid w:val="00195835"/>
    <w:rsid w:val="00195E9D"/>
    <w:rsid w:val="00195F24"/>
    <w:rsid w:val="00196487"/>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17BA"/>
    <w:rsid w:val="001E2794"/>
    <w:rsid w:val="001E2814"/>
    <w:rsid w:val="001E412B"/>
    <w:rsid w:val="001E55B2"/>
    <w:rsid w:val="001E5866"/>
    <w:rsid w:val="001E7733"/>
    <w:rsid w:val="001F0335"/>
    <w:rsid w:val="001F0371"/>
    <w:rsid w:val="001F1DF0"/>
    <w:rsid w:val="001F3237"/>
    <w:rsid w:val="001F386B"/>
    <w:rsid w:val="001F5FDE"/>
    <w:rsid w:val="001F6578"/>
    <w:rsid w:val="001F760C"/>
    <w:rsid w:val="00201683"/>
    <w:rsid w:val="002017CB"/>
    <w:rsid w:val="00201DA0"/>
    <w:rsid w:val="00201F2E"/>
    <w:rsid w:val="00202F4D"/>
    <w:rsid w:val="002032CE"/>
    <w:rsid w:val="00203917"/>
    <w:rsid w:val="00204B03"/>
    <w:rsid w:val="00204E53"/>
    <w:rsid w:val="00205078"/>
    <w:rsid w:val="00205689"/>
    <w:rsid w:val="0020701A"/>
    <w:rsid w:val="00207CF7"/>
    <w:rsid w:val="002100B3"/>
    <w:rsid w:val="002101F2"/>
    <w:rsid w:val="002106E6"/>
    <w:rsid w:val="00210F0C"/>
    <w:rsid w:val="00211425"/>
    <w:rsid w:val="002115A9"/>
    <w:rsid w:val="002137E6"/>
    <w:rsid w:val="00213EB8"/>
    <w:rsid w:val="00217710"/>
    <w:rsid w:val="0021795E"/>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0D0"/>
    <w:rsid w:val="0023354E"/>
    <w:rsid w:val="0023571C"/>
    <w:rsid w:val="00236B75"/>
    <w:rsid w:val="0024027D"/>
    <w:rsid w:val="00240289"/>
    <w:rsid w:val="0024041A"/>
    <w:rsid w:val="0024186B"/>
    <w:rsid w:val="0024205E"/>
    <w:rsid w:val="00242553"/>
    <w:rsid w:val="0024433C"/>
    <w:rsid w:val="00244642"/>
    <w:rsid w:val="00244B38"/>
    <w:rsid w:val="00246F46"/>
    <w:rsid w:val="0025145E"/>
    <w:rsid w:val="00251E84"/>
    <w:rsid w:val="00252C9C"/>
    <w:rsid w:val="002542AE"/>
    <w:rsid w:val="00254A36"/>
    <w:rsid w:val="002559B9"/>
    <w:rsid w:val="00257773"/>
    <w:rsid w:val="00260569"/>
    <w:rsid w:val="00260E64"/>
    <w:rsid w:val="00260FA1"/>
    <w:rsid w:val="00261272"/>
    <w:rsid w:val="0026158D"/>
    <w:rsid w:val="00263035"/>
    <w:rsid w:val="00263094"/>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375"/>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F87"/>
    <w:rsid w:val="002B7388"/>
    <w:rsid w:val="002B7594"/>
    <w:rsid w:val="002C071B"/>
    <w:rsid w:val="002C0DD6"/>
    <w:rsid w:val="002C1050"/>
    <w:rsid w:val="002C1AE5"/>
    <w:rsid w:val="002C205F"/>
    <w:rsid w:val="002C27EB"/>
    <w:rsid w:val="002C2AAB"/>
    <w:rsid w:val="002C2C6F"/>
    <w:rsid w:val="002C3CAA"/>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67D3"/>
    <w:rsid w:val="002E7EE1"/>
    <w:rsid w:val="002F1AB3"/>
    <w:rsid w:val="002F2AD2"/>
    <w:rsid w:val="002F2B23"/>
    <w:rsid w:val="002F2C5F"/>
    <w:rsid w:val="002F2CE0"/>
    <w:rsid w:val="002F35FE"/>
    <w:rsid w:val="002F3A0B"/>
    <w:rsid w:val="002F6164"/>
    <w:rsid w:val="002F61EB"/>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B33"/>
    <w:rsid w:val="00324445"/>
    <w:rsid w:val="00325546"/>
    <w:rsid w:val="003257F0"/>
    <w:rsid w:val="003259C5"/>
    <w:rsid w:val="00325CC0"/>
    <w:rsid w:val="00326507"/>
    <w:rsid w:val="00327436"/>
    <w:rsid w:val="003275D4"/>
    <w:rsid w:val="00333314"/>
    <w:rsid w:val="0033334A"/>
    <w:rsid w:val="00334564"/>
    <w:rsid w:val="00334B2F"/>
    <w:rsid w:val="0033571F"/>
    <w:rsid w:val="00335C2A"/>
    <w:rsid w:val="00336F9A"/>
    <w:rsid w:val="00340083"/>
    <w:rsid w:val="003414F9"/>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6D9C"/>
    <w:rsid w:val="003572A0"/>
    <w:rsid w:val="003579C1"/>
    <w:rsid w:val="00357A33"/>
    <w:rsid w:val="00357AA2"/>
    <w:rsid w:val="00357C32"/>
    <w:rsid w:val="00357D48"/>
    <w:rsid w:val="00357E1B"/>
    <w:rsid w:val="003610B1"/>
    <w:rsid w:val="00361308"/>
    <w:rsid w:val="00362238"/>
    <w:rsid w:val="0036230B"/>
    <w:rsid w:val="00363298"/>
    <w:rsid w:val="00363335"/>
    <w:rsid w:val="00363627"/>
    <w:rsid w:val="00363E98"/>
    <w:rsid w:val="00364E7A"/>
    <w:rsid w:val="003650C5"/>
    <w:rsid w:val="00365FCC"/>
    <w:rsid w:val="003675B2"/>
    <w:rsid w:val="00370B48"/>
    <w:rsid w:val="00370ECD"/>
    <w:rsid w:val="0037177E"/>
    <w:rsid w:val="003717D2"/>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176E"/>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47E0"/>
    <w:rsid w:val="003C53D4"/>
    <w:rsid w:val="003C5E16"/>
    <w:rsid w:val="003C66CF"/>
    <w:rsid w:val="003C6A92"/>
    <w:rsid w:val="003C703C"/>
    <w:rsid w:val="003C7160"/>
    <w:rsid w:val="003D0075"/>
    <w:rsid w:val="003D0940"/>
    <w:rsid w:val="003D14E9"/>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3CF2"/>
    <w:rsid w:val="004055C1"/>
    <w:rsid w:val="00405996"/>
    <w:rsid w:val="004064ED"/>
    <w:rsid w:val="00406652"/>
    <w:rsid w:val="004068F5"/>
    <w:rsid w:val="00406C77"/>
    <w:rsid w:val="004072C8"/>
    <w:rsid w:val="0040761D"/>
    <w:rsid w:val="0040799E"/>
    <w:rsid w:val="00407F37"/>
    <w:rsid w:val="004107A0"/>
    <w:rsid w:val="00410B68"/>
    <w:rsid w:val="00410FAF"/>
    <w:rsid w:val="004110AC"/>
    <w:rsid w:val="00411D9D"/>
    <w:rsid w:val="004134BB"/>
    <w:rsid w:val="004136CF"/>
    <w:rsid w:val="00413A8A"/>
    <w:rsid w:val="00415953"/>
    <w:rsid w:val="00416F1E"/>
    <w:rsid w:val="00417553"/>
    <w:rsid w:val="004175B6"/>
    <w:rsid w:val="0042084B"/>
    <w:rsid w:val="00425F49"/>
    <w:rsid w:val="00427EAA"/>
    <w:rsid w:val="004303CA"/>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0E47"/>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5591"/>
    <w:rsid w:val="0047619C"/>
    <w:rsid w:val="00476579"/>
    <w:rsid w:val="00476A47"/>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A1329"/>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1DB0"/>
    <w:rsid w:val="004F2130"/>
    <w:rsid w:val="004F2639"/>
    <w:rsid w:val="004F2E2A"/>
    <w:rsid w:val="004F30DA"/>
    <w:rsid w:val="004F310F"/>
    <w:rsid w:val="004F3B83"/>
    <w:rsid w:val="004F4D14"/>
    <w:rsid w:val="004F5190"/>
    <w:rsid w:val="004F5518"/>
    <w:rsid w:val="004F5616"/>
    <w:rsid w:val="004F5648"/>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DD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4C12"/>
    <w:rsid w:val="005C6159"/>
    <w:rsid w:val="005D00A5"/>
    <w:rsid w:val="005D00D6"/>
    <w:rsid w:val="005D07B2"/>
    <w:rsid w:val="005D0D93"/>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C8D"/>
    <w:rsid w:val="005E573E"/>
    <w:rsid w:val="005E6606"/>
    <w:rsid w:val="005E6D42"/>
    <w:rsid w:val="005E79C4"/>
    <w:rsid w:val="005F05D5"/>
    <w:rsid w:val="005F1793"/>
    <w:rsid w:val="005F1B96"/>
    <w:rsid w:val="005F1DBB"/>
    <w:rsid w:val="005F1F95"/>
    <w:rsid w:val="005F238F"/>
    <w:rsid w:val="005F35FC"/>
    <w:rsid w:val="005F3A35"/>
    <w:rsid w:val="005F425D"/>
    <w:rsid w:val="005F53F2"/>
    <w:rsid w:val="005F7C1D"/>
    <w:rsid w:val="00600DD3"/>
    <w:rsid w:val="00601F5B"/>
    <w:rsid w:val="006030D7"/>
    <w:rsid w:val="00604D42"/>
    <w:rsid w:val="0060505A"/>
    <w:rsid w:val="0060526C"/>
    <w:rsid w:val="00606328"/>
    <w:rsid w:val="0060652B"/>
    <w:rsid w:val="00606683"/>
    <w:rsid w:val="00606B84"/>
    <w:rsid w:val="0060715C"/>
    <w:rsid w:val="00607CF9"/>
    <w:rsid w:val="006124A7"/>
    <w:rsid w:val="00613EEF"/>
    <w:rsid w:val="0061458A"/>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101C"/>
    <w:rsid w:val="00631658"/>
    <w:rsid w:val="00631744"/>
    <w:rsid w:val="00633389"/>
    <w:rsid w:val="00633E1E"/>
    <w:rsid w:val="00634DC9"/>
    <w:rsid w:val="00635D52"/>
    <w:rsid w:val="00636B4D"/>
    <w:rsid w:val="00637DAB"/>
    <w:rsid w:val="0064033D"/>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2165"/>
    <w:rsid w:val="00662623"/>
    <w:rsid w:val="0066349B"/>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66F"/>
    <w:rsid w:val="006A1922"/>
    <w:rsid w:val="006A1F61"/>
    <w:rsid w:val="006A26BE"/>
    <w:rsid w:val="006A2D46"/>
    <w:rsid w:val="006A475C"/>
    <w:rsid w:val="006A6D19"/>
    <w:rsid w:val="006A75D0"/>
    <w:rsid w:val="006B0116"/>
    <w:rsid w:val="006B0566"/>
    <w:rsid w:val="006B19F7"/>
    <w:rsid w:val="006B27AE"/>
    <w:rsid w:val="006B2824"/>
    <w:rsid w:val="006B2F02"/>
    <w:rsid w:val="006B3E66"/>
    <w:rsid w:val="006B4238"/>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4901"/>
    <w:rsid w:val="006E49D7"/>
    <w:rsid w:val="006E625F"/>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F15"/>
    <w:rsid w:val="006F49AA"/>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4C96"/>
    <w:rsid w:val="007154FC"/>
    <w:rsid w:val="0071687B"/>
    <w:rsid w:val="0071689A"/>
    <w:rsid w:val="00716F47"/>
    <w:rsid w:val="00717BE3"/>
    <w:rsid w:val="007204FD"/>
    <w:rsid w:val="007210AC"/>
    <w:rsid w:val="00721CBC"/>
    <w:rsid w:val="007224D2"/>
    <w:rsid w:val="00722665"/>
    <w:rsid w:val="00723462"/>
    <w:rsid w:val="007248F1"/>
    <w:rsid w:val="00725ED3"/>
    <w:rsid w:val="007268F5"/>
    <w:rsid w:val="00731BD1"/>
    <w:rsid w:val="00731D26"/>
    <w:rsid w:val="0073446D"/>
    <w:rsid w:val="00735365"/>
    <w:rsid w:val="00736A43"/>
    <w:rsid w:val="00737986"/>
    <w:rsid w:val="00737B2F"/>
    <w:rsid w:val="00737D93"/>
    <w:rsid w:val="00740919"/>
    <w:rsid w:val="0074145B"/>
    <w:rsid w:val="00741F8D"/>
    <w:rsid w:val="007431AB"/>
    <w:rsid w:val="0074334C"/>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172"/>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B93"/>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D77"/>
    <w:rsid w:val="007E6804"/>
    <w:rsid w:val="007E6E01"/>
    <w:rsid w:val="007E70F5"/>
    <w:rsid w:val="007F12DE"/>
    <w:rsid w:val="007F1314"/>
    <w:rsid w:val="007F1F51"/>
    <w:rsid w:val="007F281F"/>
    <w:rsid w:val="007F3495"/>
    <w:rsid w:val="007F503F"/>
    <w:rsid w:val="007F5A5F"/>
    <w:rsid w:val="007F6722"/>
    <w:rsid w:val="008013DA"/>
    <w:rsid w:val="008024BD"/>
    <w:rsid w:val="00803531"/>
    <w:rsid w:val="00803842"/>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3B70"/>
    <w:rsid w:val="008C417C"/>
    <w:rsid w:val="008C5FC1"/>
    <w:rsid w:val="008C6995"/>
    <w:rsid w:val="008C6A78"/>
    <w:rsid w:val="008C750C"/>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E6166"/>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D65"/>
    <w:rsid w:val="00907AC4"/>
    <w:rsid w:val="0091042F"/>
    <w:rsid w:val="0091064F"/>
    <w:rsid w:val="00910F71"/>
    <w:rsid w:val="009114A5"/>
    <w:rsid w:val="009123CA"/>
    <w:rsid w:val="009138AD"/>
    <w:rsid w:val="00915104"/>
    <w:rsid w:val="00915337"/>
    <w:rsid w:val="0091590A"/>
    <w:rsid w:val="009160C2"/>
    <w:rsid w:val="00916A53"/>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6FF9"/>
    <w:rsid w:val="009471C4"/>
    <w:rsid w:val="00947D03"/>
    <w:rsid w:val="0095176C"/>
    <w:rsid w:val="0095199F"/>
    <w:rsid w:val="00952437"/>
    <w:rsid w:val="00953F12"/>
    <w:rsid w:val="009548B5"/>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B24"/>
    <w:rsid w:val="009B3CA3"/>
    <w:rsid w:val="009B5889"/>
    <w:rsid w:val="009B58F7"/>
    <w:rsid w:val="009B5ED1"/>
    <w:rsid w:val="009B6D58"/>
    <w:rsid w:val="009C1A9B"/>
    <w:rsid w:val="009C1D0F"/>
    <w:rsid w:val="009C370D"/>
    <w:rsid w:val="009C3A21"/>
    <w:rsid w:val="009C3B73"/>
    <w:rsid w:val="009C3EC5"/>
    <w:rsid w:val="009C6103"/>
    <w:rsid w:val="009C7D76"/>
    <w:rsid w:val="009C7DD3"/>
    <w:rsid w:val="009D03A4"/>
    <w:rsid w:val="009D158E"/>
    <w:rsid w:val="009D2415"/>
    <w:rsid w:val="009D2800"/>
    <w:rsid w:val="009D352B"/>
    <w:rsid w:val="009D3747"/>
    <w:rsid w:val="009D3806"/>
    <w:rsid w:val="009D47AF"/>
    <w:rsid w:val="009D64FE"/>
    <w:rsid w:val="009D6D1A"/>
    <w:rsid w:val="009D78BC"/>
    <w:rsid w:val="009E152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D9B"/>
    <w:rsid w:val="009F64A7"/>
    <w:rsid w:val="009F7683"/>
    <w:rsid w:val="009F7C54"/>
    <w:rsid w:val="009F7D78"/>
    <w:rsid w:val="00A00BCA"/>
    <w:rsid w:val="00A00E74"/>
    <w:rsid w:val="00A0285A"/>
    <w:rsid w:val="00A038AD"/>
    <w:rsid w:val="00A04DB0"/>
    <w:rsid w:val="00A05356"/>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63C5"/>
    <w:rsid w:val="00A37070"/>
    <w:rsid w:val="00A4044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328A"/>
    <w:rsid w:val="00A8368B"/>
    <w:rsid w:val="00A85E5D"/>
    <w:rsid w:val="00A87140"/>
    <w:rsid w:val="00A905A7"/>
    <w:rsid w:val="00A91342"/>
    <w:rsid w:val="00A921FF"/>
    <w:rsid w:val="00A93710"/>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AF9"/>
    <w:rsid w:val="00AB7D2E"/>
    <w:rsid w:val="00AC082E"/>
    <w:rsid w:val="00AC3F2F"/>
    <w:rsid w:val="00AC45C7"/>
    <w:rsid w:val="00AC4EAF"/>
    <w:rsid w:val="00AC5807"/>
    <w:rsid w:val="00AC743C"/>
    <w:rsid w:val="00AC7A2E"/>
    <w:rsid w:val="00AD0AB3"/>
    <w:rsid w:val="00AD0BEB"/>
    <w:rsid w:val="00AD1BFE"/>
    <w:rsid w:val="00AD305B"/>
    <w:rsid w:val="00AD34C9"/>
    <w:rsid w:val="00AD522C"/>
    <w:rsid w:val="00AD6C4A"/>
    <w:rsid w:val="00AD6D6A"/>
    <w:rsid w:val="00AD7B20"/>
    <w:rsid w:val="00AE1606"/>
    <w:rsid w:val="00AE210D"/>
    <w:rsid w:val="00AE224E"/>
    <w:rsid w:val="00AE26C8"/>
    <w:rsid w:val="00AE3822"/>
    <w:rsid w:val="00AE3B58"/>
    <w:rsid w:val="00AE4008"/>
    <w:rsid w:val="00AE43E4"/>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537B"/>
    <w:rsid w:val="00B15AD9"/>
    <w:rsid w:val="00B16781"/>
    <w:rsid w:val="00B1695D"/>
    <w:rsid w:val="00B169A3"/>
    <w:rsid w:val="00B16E83"/>
    <w:rsid w:val="00B1747C"/>
    <w:rsid w:val="00B176AF"/>
    <w:rsid w:val="00B2066D"/>
    <w:rsid w:val="00B21689"/>
    <w:rsid w:val="00B217A5"/>
    <w:rsid w:val="00B2283B"/>
    <w:rsid w:val="00B2394E"/>
    <w:rsid w:val="00B24180"/>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6C0B"/>
    <w:rsid w:val="00B67CCD"/>
    <w:rsid w:val="00B70D51"/>
    <w:rsid w:val="00B7136F"/>
    <w:rsid w:val="00B71C3C"/>
    <w:rsid w:val="00B71D73"/>
    <w:rsid w:val="00B73AB8"/>
    <w:rsid w:val="00B73DE0"/>
    <w:rsid w:val="00B744F6"/>
    <w:rsid w:val="00B75687"/>
    <w:rsid w:val="00B7678F"/>
    <w:rsid w:val="00B7771E"/>
    <w:rsid w:val="00B81AD3"/>
    <w:rsid w:val="00B834EF"/>
    <w:rsid w:val="00B83C84"/>
    <w:rsid w:val="00B84F37"/>
    <w:rsid w:val="00B853BF"/>
    <w:rsid w:val="00B8636F"/>
    <w:rsid w:val="00B86BCB"/>
    <w:rsid w:val="00B9100A"/>
    <w:rsid w:val="00B925B0"/>
    <w:rsid w:val="00B92C04"/>
    <w:rsid w:val="00B941D0"/>
    <w:rsid w:val="00B95FE0"/>
    <w:rsid w:val="00B96B73"/>
    <w:rsid w:val="00B97237"/>
    <w:rsid w:val="00B975FA"/>
    <w:rsid w:val="00B9796D"/>
    <w:rsid w:val="00B97D91"/>
    <w:rsid w:val="00BA096A"/>
    <w:rsid w:val="00BA3554"/>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2B13"/>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6D6"/>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0D8C"/>
    <w:rsid w:val="00C51512"/>
    <w:rsid w:val="00C527F9"/>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5BC3"/>
    <w:rsid w:val="00C777BE"/>
    <w:rsid w:val="00C8055A"/>
    <w:rsid w:val="00C806B2"/>
    <w:rsid w:val="00C807D9"/>
    <w:rsid w:val="00C80B25"/>
    <w:rsid w:val="00C80D21"/>
    <w:rsid w:val="00C813A9"/>
    <w:rsid w:val="00C81FE2"/>
    <w:rsid w:val="00C82BD2"/>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D5FE1"/>
    <w:rsid w:val="00CE0D95"/>
    <w:rsid w:val="00CE2264"/>
    <w:rsid w:val="00CE2C95"/>
    <w:rsid w:val="00CE3A99"/>
    <w:rsid w:val="00CE47BE"/>
    <w:rsid w:val="00CE4D1D"/>
    <w:rsid w:val="00CE7B83"/>
    <w:rsid w:val="00CE7BF1"/>
    <w:rsid w:val="00CF0D0D"/>
    <w:rsid w:val="00CF12EE"/>
    <w:rsid w:val="00CF1653"/>
    <w:rsid w:val="00CF1742"/>
    <w:rsid w:val="00CF2191"/>
    <w:rsid w:val="00CF2304"/>
    <w:rsid w:val="00CF2915"/>
    <w:rsid w:val="00CF2B07"/>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A0C"/>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EF"/>
    <w:rsid w:val="00D33F62"/>
    <w:rsid w:val="00D359EB"/>
    <w:rsid w:val="00D362DB"/>
    <w:rsid w:val="00D36D97"/>
    <w:rsid w:val="00D36F2C"/>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5BF2"/>
    <w:rsid w:val="00D65E4E"/>
    <w:rsid w:val="00D65EBA"/>
    <w:rsid w:val="00D71259"/>
    <w:rsid w:val="00D71364"/>
    <w:rsid w:val="00D7161C"/>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4DF6"/>
    <w:rsid w:val="00D85304"/>
    <w:rsid w:val="00D86538"/>
    <w:rsid w:val="00D873FE"/>
    <w:rsid w:val="00D875CB"/>
    <w:rsid w:val="00D879FD"/>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2BEC"/>
    <w:rsid w:val="00DC3470"/>
    <w:rsid w:val="00DC5332"/>
    <w:rsid w:val="00DC536D"/>
    <w:rsid w:val="00DC567F"/>
    <w:rsid w:val="00DC59F5"/>
    <w:rsid w:val="00DC658B"/>
    <w:rsid w:val="00DC6663"/>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FEF"/>
    <w:rsid w:val="00DF5182"/>
    <w:rsid w:val="00DF68A6"/>
    <w:rsid w:val="00E01503"/>
    <w:rsid w:val="00E020C1"/>
    <w:rsid w:val="00E02F60"/>
    <w:rsid w:val="00E038DA"/>
    <w:rsid w:val="00E040F0"/>
    <w:rsid w:val="00E04589"/>
    <w:rsid w:val="00E045AE"/>
    <w:rsid w:val="00E046C2"/>
    <w:rsid w:val="00E04FA9"/>
    <w:rsid w:val="00E05247"/>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3"/>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71A0"/>
    <w:rsid w:val="00E6008B"/>
    <w:rsid w:val="00E6044F"/>
    <w:rsid w:val="00E60526"/>
    <w:rsid w:val="00E61E2C"/>
    <w:rsid w:val="00E6367A"/>
    <w:rsid w:val="00E63C8D"/>
    <w:rsid w:val="00E64337"/>
    <w:rsid w:val="00E656BF"/>
    <w:rsid w:val="00E6597C"/>
    <w:rsid w:val="00E65F37"/>
    <w:rsid w:val="00E66866"/>
    <w:rsid w:val="00E674AE"/>
    <w:rsid w:val="00E67BA7"/>
    <w:rsid w:val="00E700E1"/>
    <w:rsid w:val="00E71CEE"/>
    <w:rsid w:val="00E73B1B"/>
    <w:rsid w:val="00E73F03"/>
    <w:rsid w:val="00E74033"/>
    <w:rsid w:val="00E74264"/>
    <w:rsid w:val="00E749B7"/>
    <w:rsid w:val="00E74BF6"/>
    <w:rsid w:val="00E7522C"/>
    <w:rsid w:val="00E7544B"/>
    <w:rsid w:val="00E765B7"/>
    <w:rsid w:val="00E76F31"/>
    <w:rsid w:val="00E77EEE"/>
    <w:rsid w:val="00E805B6"/>
    <w:rsid w:val="00E81B7A"/>
    <w:rsid w:val="00E81D32"/>
    <w:rsid w:val="00E84171"/>
    <w:rsid w:val="00E85A49"/>
    <w:rsid w:val="00E90E72"/>
    <w:rsid w:val="00E90FD0"/>
    <w:rsid w:val="00E92272"/>
    <w:rsid w:val="00E92611"/>
    <w:rsid w:val="00E92BAA"/>
    <w:rsid w:val="00E93CA2"/>
    <w:rsid w:val="00E9479B"/>
    <w:rsid w:val="00E94D7F"/>
    <w:rsid w:val="00E95E47"/>
    <w:rsid w:val="00E968EF"/>
    <w:rsid w:val="00E969ED"/>
    <w:rsid w:val="00E9746B"/>
    <w:rsid w:val="00E97AB0"/>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1438"/>
    <w:rsid w:val="00EB25F3"/>
    <w:rsid w:val="00EB2AE8"/>
    <w:rsid w:val="00EB35E7"/>
    <w:rsid w:val="00EB395D"/>
    <w:rsid w:val="00EB42B2"/>
    <w:rsid w:val="00EB487B"/>
    <w:rsid w:val="00EB5989"/>
    <w:rsid w:val="00EB5F02"/>
    <w:rsid w:val="00EB602D"/>
    <w:rsid w:val="00EB6064"/>
    <w:rsid w:val="00EB6314"/>
    <w:rsid w:val="00EB638C"/>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E1D"/>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0D0B"/>
    <w:rsid w:val="00F339E3"/>
    <w:rsid w:val="00F36E1F"/>
    <w:rsid w:val="00F377C0"/>
    <w:rsid w:val="00F37F2C"/>
    <w:rsid w:val="00F403A5"/>
    <w:rsid w:val="00F406AC"/>
    <w:rsid w:val="00F40D4D"/>
    <w:rsid w:val="00F4140F"/>
    <w:rsid w:val="00F4395E"/>
    <w:rsid w:val="00F449C0"/>
    <w:rsid w:val="00F4506C"/>
    <w:rsid w:val="00F45B4D"/>
    <w:rsid w:val="00F45B8B"/>
    <w:rsid w:val="00F45C9A"/>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2681"/>
    <w:rsid w:val="00F63223"/>
    <w:rsid w:val="00F64BF8"/>
    <w:rsid w:val="00F64DF9"/>
    <w:rsid w:val="00F658E7"/>
    <w:rsid w:val="00F676CB"/>
    <w:rsid w:val="00F67946"/>
    <w:rsid w:val="00F67CD4"/>
    <w:rsid w:val="00F7009A"/>
    <w:rsid w:val="00F70A3D"/>
    <w:rsid w:val="00F70B7C"/>
    <w:rsid w:val="00F70E55"/>
    <w:rsid w:val="00F73CA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017"/>
    <w:rsid w:val="00F871C2"/>
    <w:rsid w:val="00F87473"/>
    <w:rsid w:val="00F914CF"/>
    <w:rsid w:val="00F930CD"/>
    <w:rsid w:val="00F932ED"/>
    <w:rsid w:val="00F93E38"/>
    <w:rsid w:val="00F9448B"/>
    <w:rsid w:val="00F954E8"/>
    <w:rsid w:val="00F96621"/>
    <w:rsid w:val="00F97D3E"/>
    <w:rsid w:val="00FA0498"/>
    <w:rsid w:val="00FA0E41"/>
    <w:rsid w:val="00FA2BFA"/>
    <w:rsid w:val="00FA2FB6"/>
    <w:rsid w:val="00FA37C3"/>
    <w:rsid w:val="00FA409E"/>
    <w:rsid w:val="00FA4725"/>
    <w:rsid w:val="00FA4F9D"/>
    <w:rsid w:val="00FA5CBD"/>
    <w:rsid w:val="00FA6AB5"/>
    <w:rsid w:val="00FA6B94"/>
    <w:rsid w:val="00FA6F47"/>
    <w:rsid w:val="00FA751D"/>
    <w:rsid w:val="00FA7A86"/>
    <w:rsid w:val="00FA7EAA"/>
    <w:rsid w:val="00FB068C"/>
    <w:rsid w:val="00FB12F4"/>
    <w:rsid w:val="00FB1378"/>
    <w:rsid w:val="00FB1530"/>
    <w:rsid w:val="00FB1AA1"/>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76">
    <w:name w:val="xl7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77">
    <w:name w:val="xl7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8">
    <w:name w:val="xl7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9">
    <w:name w:val="xl7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0">
    <w:name w:val="xl8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1">
    <w:name w:val="xl8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2">
    <w:name w:val="xl8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3">
    <w:name w:val="xl8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4">
    <w:name w:val="xl8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5">
    <w:name w:val="xl8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6">
    <w:name w:val="xl8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87">
    <w:name w:val="xl8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8">
    <w:name w:val="xl8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9">
    <w:name w:val="xl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0">
    <w:name w:val="xl90"/>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1">
    <w:name w:val="xl9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2">
    <w:name w:val="xl9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3">
    <w:name w:val="xl9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4">
    <w:name w:val="xl9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5">
    <w:name w:val="xl9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6">
    <w:name w:val="xl9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7">
    <w:name w:val="xl9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8">
    <w:name w:val="xl9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9">
    <w:name w:val="xl9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0">
    <w:name w:val="xl10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1">
    <w:name w:val="xl10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2">
    <w:name w:val="xl10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3">
    <w:name w:val="xl10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04">
    <w:name w:val="xl10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5">
    <w:name w:val="xl10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6">
    <w:name w:val="xl10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7">
    <w:name w:val="xl10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8">
    <w:name w:val="xl10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9">
    <w:name w:val="xl10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0">
    <w:name w:val="xl11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1">
    <w:name w:val="xl111"/>
    <w:basedOn w:val="a"/>
    <w:rsid w:val="00EB638C"/>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2">
    <w:name w:val="xl112"/>
    <w:basedOn w:val="a"/>
    <w:rsid w:val="00EB638C"/>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3">
    <w:name w:val="xl113"/>
    <w:basedOn w:val="a"/>
    <w:rsid w:val="00EB638C"/>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4">
    <w:name w:val="xl114"/>
    <w:basedOn w:val="a"/>
    <w:rsid w:val="00EB638C"/>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5">
    <w:name w:val="xl115"/>
    <w:basedOn w:val="a"/>
    <w:rsid w:val="00EB638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6">
    <w:name w:val="xl116"/>
    <w:basedOn w:val="a"/>
    <w:rsid w:val="00EB638C"/>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7">
    <w:name w:val="xl117"/>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8">
    <w:name w:val="xl11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19">
    <w:name w:val="xl11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0">
    <w:name w:val="xl12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21">
    <w:name w:val="xl12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2">
    <w:name w:val="xl12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23">
    <w:name w:val="xl12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4">
    <w:name w:val="xl12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val="ru-RU" w:eastAsia="ru-RU"/>
    </w:rPr>
  </w:style>
  <w:style w:type="paragraph" w:customStyle="1" w:styleId="xl125">
    <w:name w:val="xl12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6">
    <w:name w:val="xl12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7">
    <w:name w:val="xl12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8">
    <w:name w:val="xl128"/>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9">
    <w:name w:val="xl12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0">
    <w:name w:val="xl13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1">
    <w:name w:val="xl13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2">
    <w:name w:val="xl13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3">
    <w:name w:val="xl13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4">
    <w:name w:val="xl13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5">
    <w:name w:val="xl13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6">
    <w:name w:val="xl13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7">
    <w:name w:val="xl13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8">
    <w:name w:val="xl13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9">
    <w:name w:val="xl13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0">
    <w:name w:val="xl14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1">
    <w:name w:val="xl14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2">
    <w:name w:val="xl14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3">
    <w:name w:val="xl14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4">
    <w:name w:val="xl14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5">
    <w:name w:val="xl14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6">
    <w:name w:val="xl14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7">
    <w:name w:val="xl14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8">
    <w:name w:val="xl14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9">
    <w:name w:val="xl14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0">
    <w:name w:val="xl15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1">
    <w:name w:val="xl15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2">
    <w:name w:val="xl15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3">
    <w:name w:val="xl15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4">
    <w:name w:val="xl15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55">
    <w:name w:val="xl15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6">
    <w:name w:val="xl15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7">
    <w:name w:val="xl15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8">
    <w:name w:val="xl15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9">
    <w:name w:val="xl15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60">
    <w:name w:val="xl16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1">
    <w:name w:val="xl16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2">
    <w:name w:val="xl16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63">
    <w:name w:val="xl16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4">
    <w:name w:val="xl16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5">
    <w:name w:val="xl16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6">
    <w:name w:val="xl16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7">
    <w:name w:val="xl16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val="ru-RU" w:eastAsia="ru-RU"/>
    </w:rPr>
  </w:style>
  <w:style w:type="paragraph" w:customStyle="1" w:styleId="xl168">
    <w:name w:val="xl168"/>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69">
    <w:name w:val="xl16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ru-RU" w:eastAsia="ru-RU"/>
    </w:rPr>
  </w:style>
  <w:style w:type="paragraph" w:customStyle="1" w:styleId="xl170">
    <w:name w:val="xl170"/>
    <w:basedOn w:val="a"/>
    <w:rsid w:val="00EB638C"/>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1">
    <w:name w:val="xl171"/>
    <w:basedOn w:val="a"/>
    <w:rsid w:val="00EB638C"/>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2">
    <w:name w:val="xl172"/>
    <w:basedOn w:val="a"/>
    <w:rsid w:val="00EB638C"/>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3">
    <w:name w:val="xl173"/>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4">
    <w:name w:val="xl174"/>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5">
    <w:name w:val="xl175"/>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6">
    <w:name w:val="xl176"/>
    <w:basedOn w:val="a"/>
    <w:rsid w:val="00EB638C"/>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7">
    <w:name w:val="xl177"/>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8">
    <w:name w:val="xl178"/>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9">
    <w:name w:val="xl179"/>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0">
    <w:name w:val="xl180"/>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1">
    <w:name w:val="xl181"/>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2">
    <w:name w:val="xl182"/>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3">
    <w:name w:val="xl183"/>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4">
    <w:name w:val="xl184"/>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5">
    <w:name w:val="xl185"/>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6">
    <w:name w:val="xl186"/>
    <w:basedOn w:val="a"/>
    <w:rsid w:val="00EB638C"/>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7">
    <w:name w:val="xl187"/>
    <w:basedOn w:val="a"/>
    <w:rsid w:val="00EB638C"/>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8">
    <w:name w:val="xl188"/>
    <w:basedOn w:val="a"/>
    <w:rsid w:val="00EB638C"/>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9">
    <w:name w:val="xl1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90">
    <w:name w:val="xl190"/>
    <w:basedOn w:val="a"/>
    <w:rsid w:val="00EB638C"/>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character" w:styleId="aff8">
    <w:name w:val="Placeholder Text"/>
    <w:basedOn w:val="a0"/>
    <w:uiPriority w:val="99"/>
    <w:semiHidden/>
    <w:rsid w:val="000D07A4"/>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link w:val="31"/>
    <w:rsid w:val="006C3873"/>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en-US" w:eastAsia="en-US" w:bidi="ar-SA"/>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character" w:customStyle="1" w:styleId="24">
    <w:name w:val="Основной текст с отступом 2 Знак"/>
    <w:link w:val="23"/>
    <w:rsid w:val="007602A3"/>
    <w:rPr>
      <w:rFonts w:ascii="Baltica" w:hAnsi="Baltica"/>
      <w:lang w:val="af-ZA" w:eastAsia="en-US" w:bidi="ar-S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character" w:customStyle="1" w:styleId="ae">
    <w:name w:val="Верхний колонтитул Знак"/>
    <w:link w:val="ad"/>
    <w:rsid w:val="007602A3"/>
    <w:rPr>
      <w:lang w:val="en-AU" w:eastAsia="ru-RU" w:bidi="ar-SA"/>
    </w:rPr>
  </w:style>
  <w:style w:type="paragraph" w:styleId="33">
    <w:name w:val="Body Text 3"/>
    <w:basedOn w:val="a"/>
    <w:link w:val="34"/>
    <w:rsid w:val="00096865"/>
    <w:pPr>
      <w:jc w:val="both"/>
    </w:pPr>
    <w:rPr>
      <w:rFonts w:ascii="Arial LatArm" w:hAnsi="Arial LatArm"/>
      <w:sz w:val="20"/>
      <w:szCs w:val="20"/>
      <w:lang w:eastAsia="ru-RU"/>
    </w:rPr>
  </w:style>
  <w:style w:type="character" w:customStyle="1" w:styleId="34">
    <w:name w:val="Основной текст 3 Знак"/>
    <w:link w:val="33"/>
    <w:rsid w:val="007602A3"/>
    <w:rPr>
      <w:rFonts w:ascii="Arial LatArm" w:hAnsi="Arial LatArm"/>
      <w:lang w:val="en-US" w:eastAsia="ru-RU" w:bidi="ar-SA"/>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CharChar20">
    <w:name w:val="Char Char20"/>
    <w:rsid w:val="007602A3"/>
    <w:rPr>
      <w:rFonts w:ascii="Times LatArm" w:hAnsi="Times LatArm"/>
      <w:b/>
      <w:sz w:val="28"/>
      <w:lang w:val="en-US"/>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CharChar13">
    <w:name w:val="Char Char13"/>
    <w:rsid w:val="007602A3"/>
    <w:rPr>
      <w:rFonts w:ascii="Arial Armenian" w:hAnsi="Arial Armenian"/>
      <w:lang w:val="en-US"/>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character" w:customStyle="1" w:styleId="af9">
    <w:name w:val="Текст примечания Знак"/>
    <w:link w:val="af8"/>
    <w:semiHidden/>
    <w:rsid w:val="00F87473"/>
    <w:rPr>
      <w:rFonts w:ascii="Times Armenian" w:hAnsi="Times Armenian"/>
      <w:lang w:eastAsia="ru-RU"/>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F87473"/>
    <w:rPr>
      <w:rFonts w:ascii="Times Armenian" w:hAnsi="Times Armenian"/>
      <w:b/>
      <w:bCs/>
      <w:lang w:eastAsia="ru-RU"/>
    </w:rPr>
  </w:style>
  <w:style w:type="paragraph" w:styleId="afc">
    <w:name w:val="endnote text"/>
    <w:basedOn w:val="a"/>
    <w:link w:val="afd"/>
    <w:semiHidden/>
    <w:rsid w:val="007602A3"/>
    <w:rPr>
      <w:rFonts w:ascii="Times Armenian" w:hAnsi="Times Armenian"/>
      <w:sz w:val="20"/>
      <w:szCs w:val="20"/>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styleId="aff7">
    <w:name w:val="Emphasis"/>
    <w:qFormat/>
    <w:rsid w:val="00C91F69"/>
    <w:rPr>
      <w:i/>
      <w:iCs/>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76">
    <w:name w:val="xl7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77">
    <w:name w:val="xl7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8">
    <w:name w:val="xl7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79">
    <w:name w:val="xl7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0">
    <w:name w:val="xl8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1">
    <w:name w:val="xl8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2">
    <w:name w:val="xl8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3">
    <w:name w:val="xl8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4">
    <w:name w:val="xl8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5">
    <w:name w:val="xl8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6">
    <w:name w:val="xl8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87">
    <w:name w:val="xl8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8">
    <w:name w:val="xl8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89">
    <w:name w:val="xl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0">
    <w:name w:val="xl90"/>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1">
    <w:name w:val="xl9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2">
    <w:name w:val="xl9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3">
    <w:name w:val="xl9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94">
    <w:name w:val="xl9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5">
    <w:name w:val="xl9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6">
    <w:name w:val="xl9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7">
    <w:name w:val="xl9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8">
    <w:name w:val="xl9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99">
    <w:name w:val="xl9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0">
    <w:name w:val="xl10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1">
    <w:name w:val="xl10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2">
    <w:name w:val="xl10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3">
    <w:name w:val="xl10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04">
    <w:name w:val="xl10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5">
    <w:name w:val="xl10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6">
    <w:name w:val="xl10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07">
    <w:name w:val="xl10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08">
    <w:name w:val="xl10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09">
    <w:name w:val="xl10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0">
    <w:name w:val="xl11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1">
    <w:name w:val="xl111"/>
    <w:basedOn w:val="a"/>
    <w:rsid w:val="00EB638C"/>
    <w:pPr>
      <w:pBdr>
        <w:top w:val="double" w:sz="6" w:space="0" w:color="auto"/>
        <w:left w:val="double" w:sz="6"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2">
    <w:name w:val="xl112"/>
    <w:basedOn w:val="a"/>
    <w:rsid w:val="00EB638C"/>
    <w:pPr>
      <w:pBdr>
        <w:top w:val="double" w:sz="6" w:space="0" w:color="auto"/>
        <w:left w:val="single" w:sz="4" w:space="0" w:color="auto"/>
        <w:right w:val="single" w:sz="4"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3">
    <w:name w:val="xl113"/>
    <w:basedOn w:val="a"/>
    <w:rsid w:val="00EB638C"/>
    <w:pPr>
      <w:pBdr>
        <w:top w:val="double" w:sz="6" w:space="0" w:color="auto"/>
        <w:left w:val="single" w:sz="4" w:space="0" w:color="auto"/>
        <w:right w:val="double" w:sz="6" w:space="0" w:color="auto"/>
      </w:pBdr>
      <w:spacing w:before="100" w:beforeAutospacing="1" w:after="100" w:afterAutospacing="1"/>
      <w:jc w:val="center"/>
      <w:textAlignment w:val="center"/>
    </w:pPr>
    <w:rPr>
      <w:rFonts w:ascii="Sylfaen" w:hAnsi="Sylfaen"/>
      <w:b/>
      <w:bCs/>
      <w:sz w:val="20"/>
      <w:szCs w:val="20"/>
      <w:lang w:val="ru-RU" w:eastAsia="ru-RU"/>
    </w:rPr>
  </w:style>
  <w:style w:type="paragraph" w:customStyle="1" w:styleId="xl114">
    <w:name w:val="xl114"/>
    <w:basedOn w:val="a"/>
    <w:rsid w:val="00EB638C"/>
    <w:pPr>
      <w:pBdr>
        <w:top w:val="double" w:sz="6" w:space="0" w:color="auto"/>
        <w:left w:val="double" w:sz="6"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5">
    <w:name w:val="xl115"/>
    <w:basedOn w:val="a"/>
    <w:rsid w:val="00EB638C"/>
    <w:pPr>
      <w:pBdr>
        <w:top w:val="double" w:sz="6" w:space="0" w:color="auto"/>
        <w:left w:val="single" w:sz="4" w:space="0" w:color="auto"/>
        <w:bottom w:val="double" w:sz="6" w:space="0" w:color="auto"/>
        <w:right w:val="single" w:sz="4"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6">
    <w:name w:val="xl116"/>
    <w:basedOn w:val="a"/>
    <w:rsid w:val="00EB638C"/>
    <w:pPr>
      <w:pBdr>
        <w:top w:val="double" w:sz="6" w:space="0" w:color="auto"/>
        <w:left w:val="single" w:sz="4" w:space="0" w:color="auto"/>
        <w:bottom w:val="double" w:sz="6" w:space="0" w:color="auto"/>
        <w:right w:val="double" w:sz="6" w:space="0" w:color="auto"/>
      </w:pBdr>
      <w:spacing w:before="100" w:beforeAutospacing="1" w:after="100" w:afterAutospacing="1"/>
      <w:jc w:val="center"/>
      <w:textAlignment w:val="center"/>
    </w:pPr>
    <w:rPr>
      <w:rFonts w:ascii="Sylfaen" w:hAnsi="Sylfaen"/>
      <w:i/>
      <w:iCs/>
      <w:sz w:val="20"/>
      <w:szCs w:val="20"/>
      <w:lang w:val="ru-RU" w:eastAsia="ru-RU"/>
    </w:rPr>
  </w:style>
  <w:style w:type="paragraph" w:customStyle="1" w:styleId="xl117">
    <w:name w:val="xl117"/>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18">
    <w:name w:val="xl11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19">
    <w:name w:val="xl11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0">
    <w:name w:val="xl12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i/>
      <w:iCs/>
      <w:sz w:val="20"/>
      <w:szCs w:val="20"/>
      <w:lang w:val="ru-RU" w:eastAsia="ru-RU"/>
    </w:rPr>
  </w:style>
  <w:style w:type="paragraph" w:customStyle="1" w:styleId="xl121">
    <w:name w:val="xl12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2">
    <w:name w:val="xl12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23">
    <w:name w:val="xl12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4">
    <w:name w:val="xl12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sz w:val="20"/>
      <w:szCs w:val="20"/>
      <w:lang w:val="ru-RU" w:eastAsia="ru-RU"/>
    </w:rPr>
  </w:style>
  <w:style w:type="paragraph" w:customStyle="1" w:styleId="xl125">
    <w:name w:val="xl12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6">
    <w:name w:val="xl12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7">
    <w:name w:val="xl12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28">
    <w:name w:val="xl128"/>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29">
    <w:name w:val="xl12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0">
    <w:name w:val="xl13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1">
    <w:name w:val="xl13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2">
    <w:name w:val="xl13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3">
    <w:name w:val="xl13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4">
    <w:name w:val="xl13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lang w:val="ru-RU" w:eastAsia="ru-RU"/>
    </w:rPr>
  </w:style>
  <w:style w:type="paragraph" w:customStyle="1" w:styleId="xl135">
    <w:name w:val="xl135"/>
    <w:basedOn w:val="a"/>
    <w:rsid w:val="00EB638C"/>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6">
    <w:name w:val="xl13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37">
    <w:name w:val="xl13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8">
    <w:name w:val="xl13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39">
    <w:name w:val="xl13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0">
    <w:name w:val="xl14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1">
    <w:name w:val="xl14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2">
    <w:name w:val="xl14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3">
    <w:name w:val="xl14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4">
    <w:name w:val="xl14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5">
    <w:name w:val="xl145"/>
    <w:basedOn w:val="a"/>
    <w:rsid w:val="00EB638C"/>
    <w:pPr>
      <w:pBdr>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6">
    <w:name w:val="xl14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7">
    <w:name w:val="xl14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48">
    <w:name w:val="xl14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49">
    <w:name w:val="xl14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0">
    <w:name w:val="xl15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1">
    <w:name w:val="xl15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2">
    <w:name w:val="xl15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53">
    <w:name w:val="xl15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54">
    <w:name w:val="xl154"/>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55">
    <w:name w:val="xl15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6">
    <w:name w:val="xl15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7">
    <w:name w:val="xl15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8">
    <w:name w:val="xl158"/>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59">
    <w:name w:val="xl15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0"/>
      <w:szCs w:val="20"/>
      <w:lang w:val="ru-RU" w:eastAsia="ru-RU"/>
    </w:rPr>
  </w:style>
  <w:style w:type="paragraph" w:customStyle="1" w:styleId="xl160">
    <w:name w:val="xl160"/>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1">
    <w:name w:val="xl161"/>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2">
    <w:name w:val="xl162"/>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lang w:val="ru-RU" w:eastAsia="ru-RU"/>
    </w:rPr>
  </w:style>
  <w:style w:type="paragraph" w:customStyle="1" w:styleId="xl163">
    <w:name w:val="xl163"/>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4">
    <w:name w:val="xl164"/>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5">
    <w:name w:val="xl165"/>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6">
    <w:name w:val="xl166"/>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sz w:val="20"/>
      <w:szCs w:val="20"/>
      <w:lang w:val="ru-RU" w:eastAsia="ru-RU"/>
    </w:rPr>
  </w:style>
  <w:style w:type="paragraph" w:customStyle="1" w:styleId="xl167">
    <w:name w:val="xl167"/>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lang w:val="ru-RU" w:eastAsia="ru-RU"/>
    </w:rPr>
  </w:style>
  <w:style w:type="paragraph" w:customStyle="1" w:styleId="xl168">
    <w:name w:val="xl168"/>
    <w:basedOn w:val="a"/>
    <w:rsid w:val="00EB638C"/>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sz w:val="20"/>
      <w:szCs w:val="20"/>
      <w:lang w:val="ru-RU" w:eastAsia="ru-RU"/>
    </w:rPr>
  </w:style>
  <w:style w:type="paragraph" w:customStyle="1" w:styleId="xl169">
    <w:name w:val="xl16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0"/>
      <w:szCs w:val="20"/>
      <w:lang w:val="ru-RU" w:eastAsia="ru-RU"/>
    </w:rPr>
  </w:style>
  <w:style w:type="paragraph" w:customStyle="1" w:styleId="xl170">
    <w:name w:val="xl170"/>
    <w:basedOn w:val="a"/>
    <w:rsid w:val="00EB638C"/>
    <w:pPr>
      <w:pBdr>
        <w:top w:val="single" w:sz="4" w:space="0" w:color="auto"/>
        <w:left w:val="double" w:sz="6"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1">
    <w:name w:val="xl171"/>
    <w:basedOn w:val="a"/>
    <w:rsid w:val="00EB638C"/>
    <w:pPr>
      <w:pBdr>
        <w:top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2">
    <w:name w:val="xl172"/>
    <w:basedOn w:val="a"/>
    <w:rsid w:val="00EB638C"/>
    <w:pPr>
      <w:pBdr>
        <w:top w:val="single" w:sz="4" w:space="0" w:color="auto"/>
        <w:bottom w:val="single" w:sz="4" w:space="0" w:color="auto"/>
        <w:right w:val="single" w:sz="4" w:space="0" w:color="auto"/>
      </w:pBdr>
      <w:spacing w:before="100" w:beforeAutospacing="1" w:after="100" w:afterAutospacing="1"/>
      <w:textAlignment w:val="center"/>
    </w:pPr>
    <w:rPr>
      <w:rFonts w:ascii="Sylfaen" w:hAnsi="Sylfaen"/>
      <w:b/>
      <w:bCs/>
      <w:i/>
      <w:iCs/>
      <w:sz w:val="20"/>
      <w:szCs w:val="20"/>
      <w:lang w:val="ru-RU" w:eastAsia="ru-RU"/>
    </w:rPr>
  </w:style>
  <w:style w:type="paragraph" w:customStyle="1" w:styleId="xl173">
    <w:name w:val="xl173"/>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4">
    <w:name w:val="xl174"/>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5">
    <w:name w:val="xl175"/>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6">
    <w:name w:val="xl176"/>
    <w:basedOn w:val="a"/>
    <w:rsid w:val="00EB638C"/>
    <w:pPr>
      <w:pBdr>
        <w:top w:val="single" w:sz="4" w:space="0" w:color="auto"/>
        <w:left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7">
    <w:name w:val="xl177"/>
    <w:basedOn w:val="a"/>
    <w:rsid w:val="00EB638C"/>
    <w:pPr>
      <w:pBdr>
        <w:top w:val="single" w:sz="4" w:space="0" w:color="auto"/>
        <w:left w:val="double" w:sz="6"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8">
    <w:name w:val="xl178"/>
    <w:basedOn w:val="a"/>
    <w:rsid w:val="00EB638C"/>
    <w:pPr>
      <w:pBdr>
        <w:top w:val="single" w:sz="4" w:space="0" w:color="auto"/>
        <w:bottom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79">
    <w:name w:val="xl179"/>
    <w:basedOn w:val="a"/>
    <w:rsid w:val="00EB638C"/>
    <w:pPr>
      <w:pBdr>
        <w:top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0">
    <w:name w:val="xl180"/>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1">
    <w:name w:val="xl181"/>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2">
    <w:name w:val="xl182"/>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3">
    <w:name w:val="xl183"/>
    <w:basedOn w:val="a"/>
    <w:rsid w:val="00EB638C"/>
    <w:pPr>
      <w:pBdr>
        <w:left w:val="double" w:sz="6" w:space="0" w:color="auto"/>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4">
    <w:name w:val="xl184"/>
    <w:basedOn w:val="a"/>
    <w:rsid w:val="00EB638C"/>
    <w:pPr>
      <w:pBdr>
        <w:bottom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5">
    <w:name w:val="xl185"/>
    <w:basedOn w:val="a"/>
    <w:rsid w:val="00EB638C"/>
    <w:pPr>
      <w:pBdr>
        <w:bottom w:val="single" w:sz="4" w:space="0" w:color="auto"/>
        <w:right w:val="single" w:sz="4" w:space="0" w:color="auto"/>
      </w:pBdr>
      <w:shd w:val="clear" w:color="000000" w:fill="D0CECE"/>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86">
    <w:name w:val="xl186"/>
    <w:basedOn w:val="a"/>
    <w:rsid w:val="00EB638C"/>
    <w:pPr>
      <w:pBdr>
        <w:top w:val="single" w:sz="4" w:space="0" w:color="auto"/>
        <w:left w:val="double" w:sz="6"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7">
    <w:name w:val="xl187"/>
    <w:basedOn w:val="a"/>
    <w:rsid w:val="00EB638C"/>
    <w:pPr>
      <w:pBdr>
        <w:top w:val="single" w:sz="4" w:space="0" w:color="auto"/>
        <w:bottom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8">
    <w:name w:val="xl188"/>
    <w:basedOn w:val="a"/>
    <w:rsid w:val="00EB638C"/>
    <w:pPr>
      <w:pBdr>
        <w:top w:val="single" w:sz="4" w:space="0" w:color="auto"/>
        <w:bottom w:val="single" w:sz="4" w:space="0" w:color="auto"/>
        <w:right w:val="single" w:sz="4" w:space="0" w:color="auto"/>
      </w:pBdr>
      <w:shd w:val="clear" w:color="000000" w:fill="D0CECE"/>
      <w:spacing w:before="100" w:beforeAutospacing="1" w:after="100" w:afterAutospacing="1"/>
      <w:textAlignment w:val="center"/>
    </w:pPr>
    <w:rPr>
      <w:rFonts w:ascii="Sylfaen" w:hAnsi="Sylfaen"/>
      <w:b/>
      <w:bCs/>
      <w:i/>
      <w:iCs/>
      <w:sz w:val="20"/>
      <w:szCs w:val="20"/>
      <w:lang w:val="ru-RU" w:eastAsia="ru-RU"/>
    </w:rPr>
  </w:style>
  <w:style w:type="paragraph" w:customStyle="1" w:styleId="xl189">
    <w:name w:val="xl189"/>
    <w:basedOn w:val="a"/>
    <w:rsid w:val="00EB638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Sylfaen" w:hAnsi="Sylfaen"/>
      <w:b/>
      <w:bCs/>
      <w:i/>
      <w:iCs/>
      <w:sz w:val="20"/>
      <w:szCs w:val="20"/>
      <w:lang w:val="ru-RU" w:eastAsia="ru-RU"/>
    </w:rPr>
  </w:style>
  <w:style w:type="paragraph" w:customStyle="1" w:styleId="xl190">
    <w:name w:val="xl190"/>
    <w:basedOn w:val="a"/>
    <w:rsid w:val="00EB638C"/>
    <w:pPr>
      <w:pBdr>
        <w:top w:val="single" w:sz="4" w:space="0" w:color="auto"/>
        <w:left w:val="single" w:sz="4" w:space="0" w:color="auto"/>
        <w:bottom w:val="single" w:sz="4" w:space="0" w:color="auto"/>
      </w:pBdr>
      <w:spacing w:before="100" w:beforeAutospacing="1" w:after="100" w:afterAutospacing="1"/>
      <w:textAlignment w:val="center"/>
    </w:pPr>
    <w:rPr>
      <w:rFonts w:ascii="Sylfaen" w:hAnsi="Sylfaen"/>
      <w:b/>
      <w:bCs/>
      <w:i/>
      <w:iCs/>
      <w:sz w:val="20"/>
      <w:szCs w:val="20"/>
      <w:lang w:val="ru-RU" w:eastAsia="ru-RU"/>
    </w:rPr>
  </w:style>
  <w:style w:type="character" w:styleId="aff8">
    <w:name w:val="Placeholder Text"/>
    <w:basedOn w:val="a0"/>
    <w:uiPriority w:val="99"/>
    <w:semiHidden/>
    <w:rsid w:val="000D07A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49961918">
      <w:bodyDiv w:val="1"/>
      <w:marLeft w:val="0"/>
      <w:marRight w:val="0"/>
      <w:marTop w:val="0"/>
      <w:marBottom w:val="0"/>
      <w:divBdr>
        <w:top w:val="none" w:sz="0" w:space="0" w:color="auto"/>
        <w:left w:val="none" w:sz="0" w:space="0" w:color="auto"/>
        <w:bottom w:val="none" w:sz="0" w:space="0" w:color="auto"/>
        <w:right w:val="none" w:sz="0" w:space="0" w:color="auto"/>
      </w:divBdr>
    </w:div>
    <w:div w:id="171796389">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1133123">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632109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87704005">
      <w:bodyDiv w:val="1"/>
      <w:marLeft w:val="0"/>
      <w:marRight w:val="0"/>
      <w:marTop w:val="0"/>
      <w:marBottom w:val="0"/>
      <w:divBdr>
        <w:top w:val="none" w:sz="0" w:space="0" w:color="auto"/>
        <w:left w:val="none" w:sz="0" w:space="0" w:color="auto"/>
        <w:bottom w:val="none" w:sz="0" w:space="0" w:color="auto"/>
        <w:right w:val="none" w:sz="0" w:space="0" w:color="auto"/>
      </w:divBdr>
    </w:div>
    <w:div w:id="997735668">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12287362">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8F1E7-39F1-4F5E-B9AF-A53E4DE08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98</Pages>
  <Words>28878</Words>
  <Characters>164611</Characters>
  <Application>Microsoft Office Word</Application>
  <DocSecurity>0</DocSecurity>
  <Lines>1371</Lines>
  <Paragraphs>386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193103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https:/mul2-minfin.gov.am/tasks/478235/oneclick/Ashxatanq_txtayin (4).docx?token=f749659d143c8947ad9d469e6882c191</cp:keywords>
  <cp:lastModifiedBy>Admin</cp:lastModifiedBy>
  <cp:revision>44</cp:revision>
  <cp:lastPrinted>2018-02-16T07:12:00Z</cp:lastPrinted>
  <dcterms:created xsi:type="dcterms:W3CDTF">2022-05-30T17:02:00Z</dcterms:created>
  <dcterms:modified xsi:type="dcterms:W3CDTF">2022-06-28T08:18:00Z</dcterms:modified>
</cp:coreProperties>
</file>